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202D59" w14:textId="77777777" w:rsidR="003C0FB1" w:rsidRPr="0003264F" w:rsidRDefault="00007EF6" w:rsidP="003C0FB1">
      <w:pPr>
        <w:jc w:val="both"/>
        <w:rPr>
          <w:rFonts w:asciiTheme="minorHAnsi" w:hAnsiTheme="minorHAnsi" w:cstheme="minorHAnsi"/>
        </w:rPr>
      </w:pPr>
      <w:r w:rsidRPr="0003264F">
        <w:rPr>
          <w:rFonts w:asciiTheme="minorHAnsi" w:hAnsiTheme="minorHAnsi" w:cstheme="minorHAnsi"/>
        </w:rPr>
        <w:tab/>
      </w:r>
    </w:p>
    <w:p w14:paraId="4B789B9A" w14:textId="77777777" w:rsidR="003C0FB1" w:rsidRPr="0003264F" w:rsidRDefault="003C0FB1" w:rsidP="003C0FB1">
      <w:pPr>
        <w:jc w:val="both"/>
        <w:rPr>
          <w:rFonts w:asciiTheme="minorHAnsi" w:hAnsiTheme="minorHAnsi" w:cstheme="minorHAnsi"/>
        </w:rPr>
      </w:pPr>
    </w:p>
    <w:p w14:paraId="6CF64EEA" w14:textId="77777777" w:rsidR="003C0FB1" w:rsidRPr="0003264F" w:rsidRDefault="003C0FB1" w:rsidP="003C0FB1">
      <w:pPr>
        <w:jc w:val="both"/>
        <w:rPr>
          <w:rFonts w:asciiTheme="minorHAnsi" w:hAnsiTheme="minorHAnsi" w:cstheme="minorHAnsi"/>
        </w:rPr>
      </w:pPr>
    </w:p>
    <w:p w14:paraId="403E5D65" w14:textId="48CBE22F" w:rsidR="003C0FB1" w:rsidRPr="0003264F" w:rsidRDefault="003C0FB1" w:rsidP="003C0FB1">
      <w:pPr>
        <w:pStyle w:val="DocTitle"/>
        <w:pageBreakBefore w:val="0"/>
        <w:pBdr>
          <w:top w:val="single" w:sz="24" w:space="1" w:color="0000FF"/>
          <w:left w:val="single" w:sz="24" w:space="4" w:color="0000FF"/>
          <w:bottom w:val="single" w:sz="24" w:space="1" w:color="0000FF"/>
          <w:right w:val="single" w:sz="24" w:space="4" w:color="0000FF"/>
        </w:pBdr>
        <w:ind w:left="397"/>
        <w:jc w:val="center"/>
        <w:rPr>
          <w:rFonts w:asciiTheme="minorHAnsi" w:hAnsiTheme="minorHAnsi" w:cstheme="minorHAnsi"/>
          <w:sz w:val="40"/>
          <w:szCs w:val="40"/>
        </w:rPr>
      </w:pPr>
      <w:r w:rsidRPr="0003264F">
        <w:rPr>
          <w:rFonts w:asciiTheme="minorHAnsi" w:hAnsiTheme="minorHAnsi" w:cstheme="minorHAnsi"/>
          <w:sz w:val="22"/>
        </w:rPr>
        <w:br/>
      </w:r>
      <w:r w:rsidRPr="0003264F">
        <w:rPr>
          <w:rFonts w:asciiTheme="minorHAnsi" w:hAnsiTheme="minorHAnsi" w:cstheme="minorHAnsi"/>
          <w:sz w:val="22"/>
        </w:rPr>
        <w:br/>
      </w:r>
      <w:r w:rsidRPr="0003264F">
        <w:rPr>
          <w:rFonts w:asciiTheme="minorHAnsi" w:hAnsiTheme="minorHAnsi" w:cstheme="minorHAnsi"/>
          <w:sz w:val="22"/>
        </w:rPr>
        <w:br/>
      </w:r>
      <w:r w:rsidRPr="0003264F">
        <w:rPr>
          <w:rFonts w:asciiTheme="minorHAnsi" w:hAnsiTheme="minorHAnsi" w:cstheme="minorHAnsi"/>
          <w:sz w:val="22"/>
        </w:rPr>
        <w:br/>
      </w:r>
      <w:r w:rsidRPr="0003264F">
        <w:rPr>
          <w:rFonts w:asciiTheme="minorHAnsi" w:hAnsiTheme="minorHAnsi" w:cstheme="minorHAnsi"/>
          <w:sz w:val="40"/>
          <w:szCs w:val="40"/>
        </w:rPr>
        <w:t xml:space="preserve">Request for Tenders dated </w:t>
      </w:r>
      <w:sdt>
        <w:sdtPr>
          <w:rPr>
            <w:rFonts w:asciiTheme="minorHAnsi" w:hAnsiTheme="minorHAnsi" w:cstheme="minorHAnsi"/>
            <w:sz w:val="40"/>
            <w:szCs w:val="40"/>
            <w:highlight w:val="lightGray"/>
          </w:rPr>
          <w:id w:val="2077322833"/>
          <w:placeholder>
            <w:docPart w:val="6D89F498DD4E47C0A83747143FE29135"/>
          </w:placeholder>
          <w:date w:fullDate="2025-09-15T00:00:00Z">
            <w:dateFormat w:val="dd/MM/yyyy"/>
            <w:lid w:val="en-IE"/>
            <w:storeMappedDataAs w:val="dateTime"/>
            <w:calendar w:val="gregorian"/>
          </w:date>
        </w:sdtPr>
        <w:sdtEndPr/>
        <w:sdtContent>
          <w:r w:rsidR="00AB1E9F">
            <w:rPr>
              <w:rFonts w:asciiTheme="minorHAnsi" w:hAnsiTheme="minorHAnsi" w:cstheme="minorHAnsi"/>
              <w:sz w:val="40"/>
              <w:szCs w:val="40"/>
              <w:highlight w:val="lightGray"/>
              <w:lang w:val="en-IE"/>
            </w:rPr>
            <w:t>15/09/2025</w:t>
          </w:r>
        </w:sdtContent>
      </w:sdt>
      <w:r w:rsidRPr="0003264F">
        <w:rPr>
          <w:rFonts w:asciiTheme="minorHAnsi" w:hAnsiTheme="minorHAnsi" w:cstheme="minorHAnsi"/>
          <w:sz w:val="40"/>
          <w:szCs w:val="40"/>
        </w:rPr>
        <w:t xml:space="preserve"> </w:t>
      </w:r>
      <w:r w:rsidRPr="0003264F">
        <w:rPr>
          <w:rFonts w:asciiTheme="minorHAnsi" w:hAnsiTheme="minorHAnsi" w:cstheme="minorHAnsi"/>
          <w:sz w:val="40"/>
          <w:szCs w:val="40"/>
        </w:rPr>
        <w:br/>
        <w:t xml:space="preserve">for the provision of </w:t>
      </w:r>
      <w:r w:rsidR="000C65B7" w:rsidRPr="0003264F">
        <w:rPr>
          <w:rFonts w:asciiTheme="minorHAnsi" w:hAnsiTheme="minorHAnsi" w:cstheme="minorHAnsi"/>
          <w:sz w:val="40"/>
          <w:szCs w:val="40"/>
        </w:rPr>
        <w:br/>
      </w:r>
      <w:sdt>
        <w:sdtPr>
          <w:rPr>
            <w:rFonts w:asciiTheme="minorHAnsi" w:hAnsiTheme="minorHAnsi" w:cstheme="minorHAnsi"/>
            <w:sz w:val="40"/>
            <w:szCs w:val="40"/>
          </w:rPr>
          <w:alias w:val="Type of Services"/>
          <w:tag w:val="Type of Services"/>
          <w:id w:val="-2055306172"/>
          <w:placeholder>
            <w:docPart w:val="D0EC56387C6D41C89CF9C17DECAF0E76"/>
          </w:placeholder>
          <w:dataBinding w:prefixMappings="xmlns:ns0='http://schemas.microsoft.com/office/2006/coverPageProps' " w:xpath="/ns0:CoverPageProperties[1]/ns0:CompanyFax[1]" w:storeItemID="{55AF091B-3C7A-41E3-B477-F2FDAA23CFDA}"/>
          <w:text/>
        </w:sdtPr>
        <w:sdtEndPr/>
        <w:sdtContent>
          <w:r w:rsidR="00CB0ECB" w:rsidRPr="0003264F">
            <w:rPr>
              <w:rFonts w:asciiTheme="minorHAnsi" w:hAnsiTheme="minorHAnsi" w:cstheme="minorHAnsi"/>
              <w:sz w:val="40"/>
              <w:szCs w:val="40"/>
            </w:rPr>
            <w:t xml:space="preserve">NCAD Website </w:t>
          </w:r>
          <w:r w:rsidR="00FD2C4A">
            <w:rPr>
              <w:rFonts w:asciiTheme="minorHAnsi" w:hAnsiTheme="minorHAnsi" w:cstheme="minorHAnsi"/>
              <w:sz w:val="40"/>
              <w:szCs w:val="40"/>
            </w:rPr>
            <w:t xml:space="preserve">Design, </w:t>
          </w:r>
          <w:r w:rsidR="002C7E6B">
            <w:rPr>
              <w:rFonts w:asciiTheme="minorHAnsi" w:hAnsiTheme="minorHAnsi" w:cstheme="minorHAnsi"/>
              <w:sz w:val="40"/>
              <w:szCs w:val="40"/>
            </w:rPr>
            <w:t xml:space="preserve">Website </w:t>
          </w:r>
          <w:r w:rsidR="00FD2C4A">
            <w:rPr>
              <w:rFonts w:asciiTheme="minorHAnsi" w:hAnsiTheme="minorHAnsi" w:cstheme="minorHAnsi"/>
              <w:sz w:val="40"/>
              <w:szCs w:val="40"/>
            </w:rPr>
            <w:t>Development</w:t>
          </w:r>
          <w:r w:rsidR="00CB0ECB" w:rsidRPr="0003264F">
            <w:rPr>
              <w:rFonts w:asciiTheme="minorHAnsi" w:hAnsiTheme="minorHAnsi" w:cstheme="minorHAnsi"/>
              <w:sz w:val="40"/>
              <w:szCs w:val="40"/>
            </w:rPr>
            <w:t>, Hosting</w:t>
          </w:r>
          <w:r w:rsidR="002C7E6B">
            <w:rPr>
              <w:rFonts w:asciiTheme="minorHAnsi" w:hAnsiTheme="minorHAnsi" w:cstheme="minorHAnsi"/>
              <w:sz w:val="40"/>
              <w:szCs w:val="40"/>
            </w:rPr>
            <w:t>, Support and Maintenance.</w:t>
          </w:r>
        </w:sdtContent>
      </w:sdt>
      <w:r w:rsidRPr="0003264F">
        <w:rPr>
          <w:rFonts w:asciiTheme="minorHAnsi" w:hAnsiTheme="minorHAnsi" w:cstheme="minorHAnsi"/>
          <w:sz w:val="40"/>
          <w:szCs w:val="40"/>
        </w:rPr>
        <w:br/>
      </w:r>
    </w:p>
    <w:p w14:paraId="3391C53B" w14:textId="77777777" w:rsidR="003C0FB1" w:rsidRPr="0003264F" w:rsidRDefault="003C0FB1" w:rsidP="003C0FB1">
      <w:pPr>
        <w:pStyle w:val="DocTitle"/>
        <w:pageBreakBefore w:val="0"/>
        <w:pBdr>
          <w:top w:val="single" w:sz="24" w:space="1" w:color="0000FF"/>
          <w:left w:val="single" w:sz="24" w:space="4" w:color="0000FF"/>
          <w:bottom w:val="single" w:sz="24" w:space="1" w:color="0000FF"/>
          <w:right w:val="single" w:sz="24" w:space="4" w:color="0000FF"/>
        </w:pBdr>
        <w:ind w:left="397"/>
        <w:jc w:val="center"/>
        <w:rPr>
          <w:rFonts w:asciiTheme="minorHAnsi" w:hAnsiTheme="minorHAnsi" w:cstheme="minorHAnsi"/>
          <w:sz w:val="40"/>
          <w:szCs w:val="40"/>
        </w:rPr>
      </w:pPr>
      <w:bookmarkStart w:id="0" w:name="_GoBack"/>
      <w:bookmarkEnd w:id="0"/>
    </w:p>
    <w:p w14:paraId="7A484498" w14:textId="77777777" w:rsidR="003C0FB1" w:rsidRPr="0003264F" w:rsidRDefault="003C0FB1" w:rsidP="003C0FB1">
      <w:pPr>
        <w:pStyle w:val="DocTitle"/>
        <w:pageBreakBefore w:val="0"/>
        <w:pBdr>
          <w:top w:val="single" w:sz="24" w:space="1" w:color="0000FF"/>
          <w:left w:val="single" w:sz="24" w:space="4" w:color="0000FF"/>
          <w:bottom w:val="single" w:sz="24" w:space="1" w:color="0000FF"/>
          <w:right w:val="single" w:sz="24" w:space="4" w:color="0000FF"/>
        </w:pBdr>
        <w:ind w:left="397"/>
        <w:jc w:val="center"/>
        <w:rPr>
          <w:rFonts w:asciiTheme="minorHAnsi" w:hAnsiTheme="minorHAnsi" w:cstheme="minorHAnsi"/>
          <w:sz w:val="40"/>
          <w:szCs w:val="40"/>
        </w:rPr>
      </w:pPr>
      <w:r w:rsidRPr="0003264F">
        <w:rPr>
          <w:rFonts w:asciiTheme="minorHAnsi" w:hAnsiTheme="minorHAnsi" w:cstheme="minorHAnsi"/>
          <w:sz w:val="40"/>
          <w:szCs w:val="40"/>
        </w:rPr>
        <w:t>Tender procedure: Open procedure</w:t>
      </w:r>
    </w:p>
    <w:p w14:paraId="417C6518" w14:textId="77777777" w:rsidR="003C0FB1" w:rsidRPr="0003264F" w:rsidRDefault="003C0FB1" w:rsidP="003C0FB1">
      <w:pPr>
        <w:pStyle w:val="DocTitle"/>
        <w:pageBreakBefore w:val="0"/>
        <w:pBdr>
          <w:top w:val="single" w:sz="24" w:space="1" w:color="0000FF"/>
          <w:left w:val="single" w:sz="24" w:space="4" w:color="0000FF"/>
          <w:bottom w:val="single" w:sz="24" w:space="1" w:color="0000FF"/>
          <w:right w:val="single" w:sz="24" w:space="4" w:color="0000FF"/>
        </w:pBdr>
        <w:ind w:left="397"/>
        <w:jc w:val="center"/>
        <w:rPr>
          <w:rFonts w:asciiTheme="minorHAnsi" w:hAnsiTheme="minorHAnsi" w:cstheme="minorHAnsi"/>
          <w:sz w:val="40"/>
          <w:szCs w:val="40"/>
        </w:rPr>
      </w:pPr>
    </w:p>
    <w:p w14:paraId="5C3F1685" w14:textId="4AE57F2C" w:rsidR="003C0FB1" w:rsidRPr="0003264F" w:rsidRDefault="003C0FB1" w:rsidP="003C0FB1">
      <w:pPr>
        <w:pStyle w:val="DocTitle"/>
        <w:pageBreakBefore w:val="0"/>
        <w:pBdr>
          <w:top w:val="single" w:sz="24" w:space="1" w:color="0000FF"/>
          <w:left w:val="single" w:sz="24" w:space="4" w:color="0000FF"/>
          <w:bottom w:val="single" w:sz="24" w:space="1" w:color="0000FF"/>
          <w:right w:val="single" w:sz="24" w:space="4" w:color="0000FF"/>
        </w:pBdr>
        <w:ind w:left="397"/>
        <w:jc w:val="center"/>
        <w:rPr>
          <w:rFonts w:asciiTheme="minorHAnsi" w:hAnsiTheme="minorHAnsi" w:cstheme="minorHAnsi"/>
          <w:sz w:val="22"/>
        </w:rPr>
      </w:pPr>
      <w:bookmarkStart w:id="1" w:name="bkRFTdate"/>
      <w:r w:rsidRPr="0003264F">
        <w:rPr>
          <w:rFonts w:asciiTheme="minorHAnsi" w:hAnsiTheme="minorHAnsi" w:cstheme="minorHAnsi"/>
          <w:sz w:val="40"/>
          <w:szCs w:val="40"/>
        </w:rPr>
        <w:t xml:space="preserve">Tender Deadline </w:t>
      </w:r>
      <w:bookmarkEnd w:id="1"/>
      <w:sdt>
        <w:sdtPr>
          <w:rPr>
            <w:rFonts w:asciiTheme="minorHAnsi" w:hAnsiTheme="minorHAnsi" w:cstheme="minorHAnsi"/>
            <w:sz w:val="40"/>
            <w:szCs w:val="40"/>
            <w:highlight w:val="lightGray"/>
          </w:rPr>
          <w:id w:val="1374727333"/>
          <w:placeholder>
            <w:docPart w:val="31F58FFDE33446F0A34067A67ED0A508"/>
          </w:placeholder>
          <w:date w:fullDate="2025-10-15T15:00:00Z">
            <w:dateFormat w:val="dd/MM/yyyy HH:mm"/>
            <w:lid w:val="en-IE"/>
            <w:storeMappedDataAs w:val="dateTime"/>
            <w:calendar w:val="gregorian"/>
          </w:date>
        </w:sdtPr>
        <w:sdtEndPr/>
        <w:sdtContent>
          <w:r w:rsidR="00AB1E9F">
            <w:rPr>
              <w:rFonts w:asciiTheme="minorHAnsi" w:hAnsiTheme="minorHAnsi" w:cstheme="minorHAnsi"/>
              <w:sz w:val="40"/>
              <w:szCs w:val="40"/>
              <w:highlight w:val="lightGray"/>
              <w:lang w:val="en-IE"/>
            </w:rPr>
            <w:t>15/10/2025 15:00</w:t>
          </w:r>
        </w:sdtContent>
      </w:sdt>
      <w:r w:rsidRPr="0003264F">
        <w:rPr>
          <w:rFonts w:asciiTheme="minorHAnsi" w:hAnsiTheme="minorHAnsi" w:cstheme="minorHAnsi"/>
          <w:sz w:val="40"/>
          <w:szCs w:val="40"/>
        </w:rPr>
        <w:br/>
      </w:r>
      <w:r w:rsidRPr="0003264F">
        <w:rPr>
          <w:rFonts w:asciiTheme="minorHAnsi" w:hAnsiTheme="minorHAnsi" w:cstheme="minorHAnsi"/>
          <w:sz w:val="22"/>
        </w:rPr>
        <w:br/>
      </w:r>
      <w:r w:rsidRPr="0003264F">
        <w:rPr>
          <w:rFonts w:asciiTheme="minorHAnsi" w:hAnsiTheme="minorHAnsi" w:cstheme="minorHAnsi"/>
          <w:sz w:val="22"/>
        </w:rPr>
        <w:br/>
      </w:r>
    </w:p>
    <w:p w14:paraId="7B4FCD1F" w14:textId="77777777" w:rsidR="003C0FB1" w:rsidRPr="0003264F" w:rsidRDefault="003C0FB1" w:rsidP="003C0FB1">
      <w:pPr>
        <w:pStyle w:val="Heading1"/>
        <w:jc w:val="both"/>
        <w:rPr>
          <w:rFonts w:asciiTheme="minorHAnsi" w:hAnsiTheme="minorHAnsi" w:cstheme="minorHAnsi"/>
        </w:rPr>
      </w:pPr>
      <w:r w:rsidRPr="0003264F">
        <w:rPr>
          <w:rFonts w:asciiTheme="minorHAnsi" w:hAnsiTheme="minorHAnsi" w:cstheme="minorHAnsi"/>
        </w:rPr>
        <w:lastRenderedPageBreak/>
        <w:t>Contents</w:t>
      </w:r>
    </w:p>
    <w:sdt>
      <w:sdtPr>
        <w:rPr>
          <w:rFonts w:asciiTheme="minorHAnsi" w:hAnsiTheme="minorHAnsi" w:cstheme="minorHAnsi"/>
          <w:color w:val="FF0000"/>
        </w:rPr>
        <w:id w:val="86591918"/>
        <w:placeholder>
          <w:docPart w:val="600E05FC36764FD594EE26394993B5C8"/>
        </w:placeholder>
      </w:sdtPr>
      <w:sdtEndPr>
        <w:rPr>
          <w:color w:val="auto"/>
        </w:rPr>
      </w:sdtEndPr>
      <w:sdtContent>
        <w:sdt>
          <w:sdtPr>
            <w:rPr>
              <w:rFonts w:asciiTheme="minorHAnsi" w:hAnsiTheme="minorHAnsi" w:cstheme="minorHAnsi"/>
            </w:rPr>
            <w:id w:val="-348562262"/>
            <w:placeholder>
              <w:docPart w:val="9A6F2485719743F8AA974D754B223CFB"/>
            </w:placeholder>
          </w:sdtPr>
          <w:sdtEndPr/>
          <w:sdtContent>
            <w:p w14:paraId="3F7D122D" w14:textId="77777777" w:rsidR="00234C8E" w:rsidRPr="0003264F" w:rsidRDefault="00234C8E" w:rsidP="00234C8E">
              <w:pPr>
                <w:spacing w:after="200" w:line="320" w:lineRule="auto"/>
                <w:jc w:val="both"/>
                <w:rPr>
                  <w:rFonts w:asciiTheme="minorHAnsi" w:hAnsiTheme="minorHAnsi" w:cstheme="minorHAnsi"/>
                </w:rPr>
              </w:pPr>
              <w:r w:rsidRPr="0003264F">
                <w:rPr>
                  <w:rFonts w:asciiTheme="minorHAnsi" w:hAnsiTheme="minorHAnsi" w:cstheme="minorHAnsi"/>
                </w:rPr>
                <w:t>Part 1:</w:t>
              </w:r>
              <w:r w:rsidRPr="0003264F">
                <w:rPr>
                  <w:rFonts w:asciiTheme="minorHAnsi" w:hAnsiTheme="minorHAnsi" w:cstheme="minorHAnsi"/>
                </w:rPr>
                <w:tab/>
              </w:r>
              <w:r w:rsidRPr="0003264F">
                <w:rPr>
                  <w:rFonts w:asciiTheme="minorHAnsi" w:hAnsiTheme="minorHAnsi" w:cstheme="minorHAnsi"/>
                </w:rPr>
                <w:tab/>
                <w:t xml:space="preserve"> </w:t>
              </w:r>
              <w:r w:rsidRPr="0003264F">
                <w:rPr>
                  <w:rFonts w:asciiTheme="minorHAnsi" w:hAnsiTheme="minorHAnsi" w:cstheme="minorHAnsi"/>
                </w:rPr>
                <w:tab/>
                <w:t xml:space="preserve">Introduction </w:t>
              </w:r>
            </w:p>
            <w:p w14:paraId="3C2F2230" w14:textId="77777777" w:rsidR="00234C8E" w:rsidRPr="0003264F" w:rsidRDefault="00234C8E" w:rsidP="00234C8E">
              <w:pPr>
                <w:spacing w:after="200" w:line="320" w:lineRule="auto"/>
                <w:jc w:val="both"/>
                <w:rPr>
                  <w:rFonts w:asciiTheme="minorHAnsi" w:hAnsiTheme="minorHAnsi" w:cstheme="minorHAnsi"/>
                </w:rPr>
              </w:pPr>
              <w:r w:rsidRPr="0003264F">
                <w:rPr>
                  <w:rFonts w:asciiTheme="minorHAnsi" w:hAnsiTheme="minorHAnsi" w:cstheme="minorHAnsi"/>
                </w:rPr>
                <w:t>Part 2:</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Instructions to Tenderers</w:t>
              </w:r>
            </w:p>
            <w:p w14:paraId="773F5D1B" w14:textId="77777777" w:rsidR="00234C8E" w:rsidRPr="0003264F" w:rsidRDefault="00234C8E" w:rsidP="00234C8E">
              <w:pPr>
                <w:spacing w:after="200" w:line="320" w:lineRule="auto"/>
                <w:jc w:val="both"/>
                <w:rPr>
                  <w:rFonts w:asciiTheme="minorHAnsi" w:hAnsiTheme="minorHAnsi" w:cstheme="minorHAnsi"/>
                </w:rPr>
              </w:pPr>
              <w:r w:rsidRPr="0003264F">
                <w:rPr>
                  <w:rFonts w:asciiTheme="minorHAnsi" w:hAnsiTheme="minorHAnsi" w:cstheme="minorHAnsi"/>
                </w:rPr>
                <w:t xml:space="preserve">Part 3: </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Selection and Award Criteria</w:t>
              </w:r>
            </w:p>
            <w:p w14:paraId="54E3D48F" w14:textId="77777777" w:rsidR="00234C8E" w:rsidRPr="0003264F" w:rsidRDefault="00234C8E" w:rsidP="00234C8E">
              <w:pPr>
                <w:spacing w:after="200" w:line="320" w:lineRule="auto"/>
                <w:jc w:val="both"/>
                <w:rPr>
                  <w:rFonts w:asciiTheme="minorHAnsi" w:hAnsiTheme="minorHAnsi" w:cstheme="minorHAnsi"/>
                </w:rPr>
              </w:pPr>
              <w:r w:rsidRPr="0003264F">
                <w:rPr>
                  <w:rFonts w:asciiTheme="minorHAnsi" w:hAnsiTheme="minorHAnsi" w:cstheme="minorHAnsi"/>
                </w:rPr>
                <w:t xml:space="preserve">Appendix 1: </w:t>
              </w:r>
              <w:r w:rsidRPr="0003264F">
                <w:rPr>
                  <w:rFonts w:asciiTheme="minorHAnsi" w:hAnsiTheme="minorHAnsi" w:cstheme="minorHAnsi"/>
                </w:rPr>
                <w:tab/>
              </w:r>
              <w:r w:rsidRPr="0003264F">
                <w:rPr>
                  <w:rFonts w:asciiTheme="minorHAnsi" w:hAnsiTheme="minorHAnsi" w:cstheme="minorHAnsi"/>
                </w:rPr>
                <w:tab/>
                <w:t>Requirements and Specifications</w:t>
              </w:r>
            </w:p>
            <w:p w14:paraId="435E669D" w14:textId="77777777" w:rsidR="00234C8E" w:rsidRPr="0003264F" w:rsidRDefault="00234C8E" w:rsidP="00234C8E">
              <w:pPr>
                <w:spacing w:after="200" w:line="320" w:lineRule="auto"/>
                <w:jc w:val="both"/>
                <w:rPr>
                  <w:rFonts w:asciiTheme="minorHAnsi" w:hAnsiTheme="minorHAnsi" w:cstheme="minorHAnsi"/>
                </w:rPr>
              </w:pPr>
              <w:r w:rsidRPr="0003264F">
                <w:rPr>
                  <w:rFonts w:asciiTheme="minorHAnsi" w:hAnsiTheme="minorHAnsi" w:cstheme="minorHAnsi"/>
                </w:rPr>
                <w:t xml:space="preserve">Appendix 2: </w:t>
              </w:r>
              <w:r w:rsidRPr="0003264F">
                <w:rPr>
                  <w:rFonts w:asciiTheme="minorHAnsi" w:hAnsiTheme="minorHAnsi" w:cstheme="minorHAnsi"/>
                </w:rPr>
                <w:tab/>
              </w:r>
              <w:r w:rsidRPr="0003264F">
                <w:rPr>
                  <w:rFonts w:asciiTheme="minorHAnsi" w:hAnsiTheme="minorHAnsi" w:cstheme="minorHAnsi"/>
                </w:rPr>
                <w:tab/>
                <w:t xml:space="preserve">Pricing Schedule </w:t>
              </w:r>
            </w:p>
            <w:p w14:paraId="179367C2" w14:textId="77777777" w:rsidR="00234C8E" w:rsidRPr="0003264F" w:rsidRDefault="00234C8E" w:rsidP="00234C8E">
              <w:pPr>
                <w:spacing w:after="200" w:line="320" w:lineRule="auto"/>
                <w:jc w:val="both"/>
                <w:rPr>
                  <w:rFonts w:asciiTheme="minorHAnsi" w:hAnsiTheme="minorHAnsi" w:cstheme="minorHAnsi"/>
                </w:rPr>
              </w:pPr>
              <w:r w:rsidRPr="0003264F">
                <w:rPr>
                  <w:rFonts w:asciiTheme="minorHAnsi" w:hAnsiTheme="minorHAnsi" w:cstheme="minorHAnsi"/>
                </w:rPr>
                <w:t xml:space="preserve">Appendix 3: </w:t>
              </w:r>
              <w:r w:rsidRPr="0003264F">
                <w:rPr>
                  <w:rFonts w:asciiTheme="minorHAnsi" w:hAnsiTheme="minorHAnsi" w:cstheme="minorHAnsi"/>
                </w:rPr>
                <w:tab/>
              </w:r>
              <w:r w:rsidRPr="0003264F">
                <w:rPr>
                  <w:rFonts w:asciiTheme="minorHAnsi" w:hAnsiTheme="minorHAnsi" w:cstheme="minorHAnsi"/>
                </w:rPr>
                <w:tab/>
                <w:t xml:space="preserve">Tenderer’s Statement </w:t>
              </w:r>
            </w:p>
            <w:p w14:paraId="0D004556" w14:textId="77777777" w:rsidR="00234C8E" w:rsidRPr="0003264F" w:rsidRDefault="00234C8E" w:rsidP="00234C8E">
              <w:pPr>
                <w:spacing w:after="200" w:line="320" w:lineRule="auto"/>
                <w:jc w:val="both"/>
                <w:rPr>
                  <w:rFonts w:asciiTheme="minorHAnsi" w:hAnsiTheme="minorHAnsi" w:cstheme="minorHAnsi"/>
                </w:rPr>
              </w:pPr>
              <w:r w:rsidRPr="0003264F">
                <w:rPr>
                  <w:rFonts w:asciiTheme="minorHAnsi" w:hAnsiTheme="minorHAnsi" w:cstheme="minorHAnsi"/>
                </w:rPr>
                <w:t xml:space="preserve">Appendix </w:t>
              </w:r>
              <w:r w:rsidR="0037365C" w:rsidRPr="0003264F">
                <w:rPr>
                  <w:rFonts w:asciiTheme="minorHAnsi" w:hAnsiTheme="minorHAnsi" w:cstheme="minorHAnsi"/>
                </w:rPr>
                <w:t>4</w:t>
              </w:r>
              <w:r w:rsidRPr="0003264F">
                <w:rPr>
                  <w:rFonts w:asciiTheme="minorHAnsi" w:hAnsiTheme="minorHAnsi" w:cstheme="minorHAnsi"/>
                </w:rPr>
                <w:t xml:space="preserve">: </w:t>
              </w:r>
              <w:r w:rsidRPr="0003264F">
                <w:rPr>
                  <w:rFonts w:asciiTheme="minorHAnsi" w:hAnsiTheme="minorHAnsi" w:cstheme="minorHAnsi"/>
                </w:rPr>
                <w:tab/>
              </w:r>
              <w:r w:rsidRPr="0003264F">
                <w:rPr>
                  <w:rFonts w:asciiTheme="minorHAnsi" w:hAnsiTheme="minorHAnsi" w:cstheme="minorHAnsi"/>
                </w:rPr>
                <w:tab/>
                <w:t xml:space="preserve">Declaration as to Personal Circumstances of Tenderer </w:t>
              </w:r>
            </w:p>
            <w:p w14:paraId="5E70AF22" w14:textId="77777777" w:rsidR="00234C8E" w:rsidRPr="0003264F" w:rsidRDefault="00234C8E" w:rsidP="00234C8E">
              <w:pPr>
                <w:spacing w:after="200" w:line="320" w:lineRule="auto"/>
                <w:jc w:val="both"/>
                <w:rPr>
                  <w:rFonts w:asciiTheme="minorHAnsi" w:hAnsiTheme="minorHAnsi" w:cstheme="minorHAnsi"/>
                </w:rPr>
              </w:pPr>
              <w:r w:rsidRPr="0003264F">
                <w:rPr>
                  <w:rFonts w:asciiTheme="minorHAnsi" w:hAnsiTheme="minorHAnsi" w:cstheme="minorHAnsi"/>
                </w:rPr>
                <w:t xml:space="preserve">Appendix </w:t>
              </w:r>
              <w:r w:rsidR="0037365C" w:rsidRPr="0003264F">
                <w:rPr>
                  <w:rFonts w:asciiTheme="minorHAnsi" w:hAnsiTheme="minorHAnsi" w:cstheme="minorHAnsi"/>
                </w:rPr>
                <w:t>5</w:t>
              </w:r>
              <w:r w:rsidRPr="0003264F">
                <w:rPr>
                  <w:rFonts w:asciiTheme="minorHAnsi" w:hAnsiTheme="minorHAnsi" w:cstheme="minorHAnsi"/>
                </w:rPr>
                <w:t xml:space="preserve">: </w:t>
              </w:r>
              <w:r w:rsidRPr="0003264F">
                <w:rPr>
                  <w:rFonts w:asciiTheme="minorHAnsi" w:hAnsiTheme="minorHAnsi" w:cstheme="minorHAnsi"/>
                </w:rPr>
                <w:tab/>
              </w:r>
              <w:r w:rsidRPr="0003264F">
                <w:rPr>
                  <w:rFonts w:asciiTheme="minorHAnsi" w:hAnsiTheme="minorHAnsi" w:cstheme="minorHAnsi"/>
                </w:rPr>
                <w:tab/>
                <w:t xml:space="preserve">Services Contract </w:t>
              </w:r>
            </w:p>
            <w:p w14:paraId="23FBA2B7" w14:textId="77777777" w:rsidR="00234C8E" w:rsidRPr="0003264F" w:rsidRDefault="00234C8E" w:rsidP="00234C8E">
              <w:pPr>
                <w:spacing w:after="200" w:line="320" w:lineRule="auto"/>
                <w:jc w:val="both"/>
                <w:rPr>
                  <w:rFonts w:asciiTheme="minorHAnsi" w:hAnsiTheme="minorHAnsi" w:cstheme="minorHAnsi"/>
                </w:rPr>
              </w:pPr>
              <w:r w:rsidRPr="0003264F">
                <w:rPr>
                  <w:rFonts w:asciiTheme="minorHAnsi" w:hAnsiTheme="minorHAnsi" w:cstheme="minorHAnsi"/>
                </w:rPr>
                <w:t xml:space="preserve">Appendix </w:t>
              </w:r>
              <w:r w:rsidR="0037365C" w:rsidRPr="0003264F">
                <w:rPr>
                  <w:rFonts w:asciiTheme="minorHAnsi" w:hAnsiTheme="minorHAnsi" w:cstheme="minorHAnsi"/>
                </w:rPr>
                <w:t>6</w:t>
              </w:r>
              <w:r w:rsidRPr="0003264F">
                <w:rPr>
                  <w:rFonts w:asciiTheme="minorHAnsi" w:hAnsiTheme="minorHAnsi" w:cstheme="minorHAnsi"/>
                </w:rPr>
                <w:t xml:space="preserve">: </w:t>
              </w:r>
              <w:r w:rsidRPr="0003264F">
                <w:rPr>
                  <w:rFonts w:asciiTheme="minorHAnsi" w:hAnsiTheme="minorHAnsi" w:cstheme="minorHAnsi"/>
                </w:rPr>
                <w:tab/>
              </w:r>
              <w:r w:rsidRPr="0003264F">
                <w:rPr>
                  <w:rFonts w:asciiTheme="minorHAnsi" w:hAnsiTheme="minorHAnsi" w:cstheme="minorHAnsi"/>
                </w:rPr>
                <w:tab/>
                <w:t>Confidentiality Agreement</w:t>
              </w:r>
            </w:p>
            <w:p w14:paraId="079E0786" w14:textId="77777777" w:rsidR="00234C8E" w:rsidRPr="0003264F" w:rsidRDefault="002C7E6B" w:rsidP="00234C8E">
              <w:pPr>
                <w:jc w:val="both"/>
                <w:rPr>
                  <w:rFonts w:asciiTheme="minorHAnsi" w:hAnsiTheme="minorHAnsi" w:cstheme="minorHAnsi"/>
                </w:rPr>
              </w:pPr>
            </w:p>
          </w:sdtContent>
        </w:sdt>
      </w:sdtContent>
    </w:sdt>
    <w:p w14:paraId="54934644" w14:textId="77777777" w:rsidR="00234C8E" w:rsidRPr="0003264F" w:rsidRDefault="00234C8E" w:rsidP="003C0FB1">
      <w:pPr>
        <w:spacing w:after="200" w:line="320" w:lineRule="auto"/>
        <w:jc w:val="both"/>
        <w:rPr>
          <w:rFonts w:asciiTheme="minorHAnsi" w:hAnsiTheme="minorHAnsi" w:cstheme="minorHAnsi"/>
        </w:rPr>
      </w:pPr>
    </w:p>
    <w:p w14:paraId="30FB8D73" w14:textId="77777777" w:rsidR="00234C8E" w:rsidRPr="0003264F" w:rsidRDefault="00234C8E" w:rsidP="003C0FB1">
      <w:pPr>
        <w:spacing w:after="200" w:line="320" w:lineRule="auto"/>
        <w:jc w:val="both"/>
        <w:rPr>
          <w:rFonts w:asciiTheme="minorHAnsi" w:hAnsiTheme="minorHAnsi" w:cstheme="minorHAnsi"/>
        </w:rPr>
      </w:pPr>
    </w:p>
    <w:p w14:paraId="3D6E3A16" w14:textId="77777777" w:rsidR="003C0FB1" w:rsidRPr="0003264F" w:rsidRDefault="003C0FB1" w:rsidP="003C0FB1">
      <w:pPr>
        <w:spacing w:after="200" w:line="320" w:lineRule="auto"/>
        <w:jc w:val="both"/>
        <w:rPr>
          <w:rFonts w:asciiTheme="minorHAnsi" w:hAnsiTheme="minorHAnsi" w:cstheme="minorHAnsi"/>
        </w:rPr>
      </w:pPr>
    </w:p>
    <w:p w14:paraId="5AE726E5" w14:textId="77777777" w:rsidR="003C0FB1" w:rsidRPr="0003264F" w:rsidRDefault="003C0FB1" w:rsidP="003C0FB1">
      <w:pPr>
        <w:spacing w:after="200" w:line="320" w:lineRule="auto"/>
        <w:jc w:val="both"/>
        <w:rPr>
          <w:rFonts w:asciiTheme="minorHAnsi" w:hAnsiTheme="minorHAnsi" w:cstheme="minorHAnsi"/>
        </w:rPr>
        <w:sectPr w:rsidR="003C0FB1" w:rsidRPr="0003264F" w:rsidSect="00926F67">
          <w:footerReference w:type="default" r:id="rId14"/>
          <w:headerReference w:type="first" r:id="rId15"/>
          <w:pgSz w:w="11907" w:h="16840" w:code="9"/>
          <w:pgMar w:top="1134" w:right="1418" w:bottom="851" w:left="1418" w:header="709" w:footer="709" w:gutter="0"/>
          <w:cols w:space="708"/>
          <w:titlePg/>
          <w:docGrid w:linePitch="360"/>
        </w:sectPr>
      </w:pPr>
    </w:p>
    <w:p w14:paraId="70CC017F" w14:textId="77777777" w:rsidR="003C0FB1" w:rsidRPr="0003264F" w:rsidRDefault="003C0FB1" w:rsidP="003C0FB1">
      <w:pPr>
        <w:pStyle w:val="Heading1"/>
        <w:jc w:val="both"/>
        <w:rPr>
          <w:rFonts w:asciiTheme="minorHAnsi" w:hAnsiTheme="minorHAnsi" w:cstheme="minorHAnsi"/>
        </w:rPr>
      </w:pPr>
      <w:r w:rsidRPr="0003264F">
        <w:rPr>
          <w:rFonts w:asciiTheme="minorHAnsi" w:hAnsiTheme="minorHAnsi" w:cstheme="minorHAnsi"/>
        </w:rPr>
        <w:lastRenderedPageBreak/>
        <w:t>Part 1: Introduction</w:t>
      </w:r>
    </w:p>
    <w:tbl>
      <w:tblPr>
        <w:tblW w:w="5000" w:type="pct"/>
        <w:tblLook w:val="01E0" w:firstRow="1" w:lastRow="1" w:firstColumn="1" w:lastColumn="1" w:noHBand="0" w:noVBand="0"/>
      </w:tblPr>
      <w:tblGrid>
        <w:gridCol w:w="776"/>
        <w:gridCol w:w="8295"/>
      </w:tblGrid>
      <w:tr w:rsidR="003C0FB1" w:rsidRPr="0003264F" w14:paraId="7B019F89" w14:textId="77777777" w:rsidTr="00503F93">
        <w:tc>
          <w:tcPr>
            <w:tcW w:w="428" w:type="pct"/>
          </w:tcPr>
          <w:p w14:paraId="5D624AF6" w14:textId="77777777" w:rsidR="003C0FB1" w:rsidRPr="0003264F" w:rsidRDefault="003C0FB1" w:rsidP="00503F93">
            <w:pPr>
              <w:spacing w:after="200" w:line="320" w:lineRule="auto"/>
              <w:jc w:val="both"/>
              <w:rPr>
                <w:rFonts w:asciiTheme="minorHAnsi" w:hAnsiTheme="minorHAnsi" w:cstheme="minorHAnsi"/>
                <w:color w:val="0000FF"/>
              </w:rPr>
            </w:pPr>
            <w:r w:rsidRPr="0003264F">
              <w:rPr>
                <w:rFonts w:asciiTheme="minorHAnsi" w:hAnsiTheme="minorHAnsi" w:cstheme="minorHAnsi"/>
                <w:color w:val="0000FF"/>
              </w:rPr>
              <w:t>1.1</w:t>
            </w:r>
          </w:p>
        </w:tc>
        <w:tc>
          <w:tcPr>
            <w:tcW w:w="4572" w:type="pct"/>
          </w:tcPr>
          <w:p w14:paraId="1EE2B9E1" w14:textId="12C2910F" w:rsidR="003C0FB1" w:rsidRPr="0003264F" w:rsidRDefault="002C7E6B" w:rsidP="0073644F">
            <w:pPr>
              <w:jc w:val="both"/>
              <w:rPr>
                <w:rFonts w:asciiTheme="minorHAnsi" w:hAnsiTheme="minorHAnsi" w:cstheme="minorHAnsi"/>
              </w:rPr>
            </w:pPr>
            <w:sdt>
              <w:sdtPr>
                <w:rPr>
                  <w:rFonts w:asciiTheme="minorHAnsi" w:hAnsiTheme="minorHAnsi" w:cstheme="minorHAnsi"/>
                  <w:highlight w:val="lightGray"/>
                </w:rPr>
                <w:alias w:val="Name"/>
                <w:tag w:val="Name"/>
                <w:id w:val="1366259151"/>
                <w:placeholder>
                  <w:docPart w:val="6D573401CBBB4CA2B091C8D0E297F0A6"/>
                </w:placeholder>
                <w:dataBinding w:prefixMappings="xmlns:ns0='http://schemas.microsoft.com/office/2006/coverPageProps' " w:xpath="/ns0:CoverPageProperties[1]/ns0:Abstract[1]" w:storeItemID="{55AF091B-3C7A-41E3-B477-F2FDAA23CFDA}"/>
                <w:text/>
              </w:sdtPr>
              <w:sdtEndPr/>
              <w:sdtContent>
                <w:r w:rsidR="003D4CD0" w:rsidRPr="0003264F">
                  <w:rPr>
                    <w:rFonts w:asciiTheme="minorHAnsi" w:hAnsiTheme="minorHAnsi" w:cstheme="minorHAnsi"/>
                    <w:highlight w:val="lightGray"/>
                  </w:rPr>
                  <w:t>The National College of Art &amp; Design</w:t>
                </w:r>
              </w:sdtContent>
            </w:sdt>
            <w:r w:rsidR="00CE7EE0" w:rsidRPr="0003264F">
              <w:rPr>
                <w:rFonts w:asciiTheme="minorHAnsi" w:hAnsiTheme="minorHAnsi" w:cstheme="minorHAnsi"/>
              </w:rPr>
              <w:t xml:space="preserve"> </w:t>
            </w:r>
            <w:r w:rsidR="003C0FB1" w:rsidRPr="0003264F">
              <w:rPr>
                <w:rFonts w:asciiTheme="minorHAnsi" w:hAnsiTheme="minorHAnsi" w:cstheme="minorHAnsi"/>
              </w:rPr>
              <w:t xml:space="preserve">(the “Contracting Authority”) invites tenders (“Tenders”) to this request for tenders (“RFT”) from economic operators (“Tenderers”) for the provision of the services as described in Appendix 1 to this RFT (the “Services”). </w:t>
            </w:r>
          </w:p>
        </w:tc>
      </w:tr>
      <w:tr w:rsidR="003C0FB1" w:rsidRPr="0003264F" w14:paraId="060962B9" w14:textId="77777777" w:rsidTr="00503F93">
        <w:tc>
          <w:tcPr>
            <w:tcW w:w="428" w:type="pct"/>
          </w:tcPr>
          <w:p w14:paraId="085250D2" w14:textId="77777777" w:rsidR="003C0FB1" w:rsidRPr="0003264F" w:rsidRDefault="003C0FB1" w:rsidP="00503F93">
            <w:pPr>
              <w:spacing w:after="200" w:line="320" w:lineRule="auto"/>
              <w:jc w:val="both"/>
              <w:rPr>
                <w:rFonts w:asciiTheme="minorHAnsi" w:hAnsiTheme="minorHAnsi" w:cstheme="minorHAnsi"/>
                <w:color w:val="0000FF"/>
              </w:rPr>
            </w:pPr>
            <w:r w:rsidRPr="0003264F">
              <w:rPr>
                <w:rFonts w:asciiTheme="minorHAnsi" w:hAnsiTheme="minorHAnsi" w:cstheme="minorHAnsi"/>
                <w:color w:val="0000FF"/>
              </w:rPr>
              <w:t>1.2</w:t>
            </w:r>
          </w:p>
        </w:tc>
        <w:tc>
          <w:tcPr>
            <w:tcW w:w="4572" w:type="pct"/>
          </w:tcPr>
          <w:p w14:paraId="58F33A1D" w14:textId="1621FEAA" w:rsidR="003C0FB1" w:rsidRPr="0003264F" w:rsidRDefault="003C0FB1" w:rsidP="00B61DAD">
            <w:pPr>
              <w:rPr>
                <w:rFonts w:asciiTheme="minorHAnsi" w:hAnsiTheme="minorHAnsi" w:cstheme="minorHAnsi"/>
              </w:rPr>
            </w:pPr>
            <w:r w:rsidRPr="0003264F">
              <w:rPr>
                <w:rFonts w:asciiTheme="minorHAnsi" w:hAnsiTheme="minorHAnsi" w:cstheme="minorHAnsi"/>
              </w:rPr>
              <w:t xml:space="preserve">In summary, the Services comprise:  </w:t>
            </w:r>
            <w:r w:rsidR="00731186" w:rsidRPr="0003264F">
              <w:rPr>
                <w:rFonts w:asciiTheme="minorHAnsi" w:hAnsiTheme="minorHAnsi" w:cstheme="minorHAnsi"/>
              </w:rPr>
              <w:t>NCAD website redesign with provision of cloud hosting with support &amp; maintenance for the duration of t</w:t>
            </w:r>
            <w:r w:rsidR="00DA2AE5" w:rsidRPr="0003264F">
              <w:rPr>
                <w:rFonts w:asciiTheme="minorHAnsi" w:hAnsiTheme="minorHAnsi" w:cstheme="minorHAnsi"/>
              </w:rPr>
              <w:t>he contract.</w:t>
            </w:r>
          </w:p>
        </w:tc>
      </w:tr>
      <w:tr w:rsidR="00B6057A" w:rsidRPr="0003264F" w14:paraId="252E9AFD" w14:textId="77777777" w:rsidTr="00503F93">
        <w:tc>
          <w:tcPr>
            <w:tcW w:w="428" w:type="pct"/>
          </w:tcPr>
          <w:p w14:paraId="311D142C" w14:textId="77777777" w:rsidR="00B6057A" w:rsidRPr="0003264F" w:rsidRDefault="00AC44B0" w:rsidP="00503F93">
            <w:pPr>
              <w:spacing w:after="200" w:line="320" w:lineRule="auto"/>
              <w:jc w:val="both"/>
              <w:rPr>
                <w:rFonts w:asciiTheme="minorHAnsi" w:hAnsiTheme="minorHAnsi" w:cstheme="minorHAnsi"/>
                <w:color w:val="0000FF"/>
              </w:rPr>
            </w:pPr>
            <w:r w:rsidRPr="0003264F">
              <w:rPr>
                <w:rFonts w:asciiTheme="minorHAnsi" w:hAnsiTheme="minorHAnsi" w:cstheme="minorHAnsi"/>
                <w:color w:val="0000FF"/>
              </w:rPr>
              <w:t>1.3</w:t>
            </w:r>
          </w:p>
        </w:tc>
        <w:tc>
          <w:tcPr>
            <w:tcW w:w="4572" w:type="pct"/>
          </w:tcPr>
          <w:p w14:paraId="44A17398" w14:textId="3D9603F6" w:rsidR="00AC44B0" w:rsidRDefault="00AC44B0" w:rsidP="00B61DAD">
            <w:pPr>
              <w:rPr>
                <w:rFonts w:asciiTheme="minorHAnsi" w:hAnsiTheme="minorHAnsi" w:cstheme="minorHAnsi"/>
              </w:rPr>
            </w:pPr>
            <w:r w:rsidRPr="0003264F">
              <w:rPr>
                <w:rFonts w:asciiTheme="minorHAnsi" w:hAnsiTheme="minorHAnsi" w:cstheme="minorHAnsi"/>
              </w:rPr>
              <w:t>This public procurement competition will be divided into</w:t>
            </w:r>
            <w:r w:rsidR="00D50235">
              <w:rPr>
                <w:rFonts w:asciiTheme="minorHAnsi" w:hAnsiTheme="minorHAnsi" w:cstheme="minorHAnsi"/>
              </w:rPr>
              <w:t xml:space="preserve"> 2 </w:t>
            </w:r>
            <w:r w:rsidRPr="0003264F">
              <w:rPr>
                <w:rFonts w:asciiTheme="minorHAnsi" w:hAnsiTheme="minorHAnsi" w:cstheme="minorHAnsi"/>
              </w:rPr>
              <w:t>lots (each a “Lot”) as described below.</w:t>
            </w:r>
          </w:p>
          <w:p w14:paraId="353C59B4" w14:textId="7405D211" w:rsidR="004E3E3E" w:rsidRDefault="004E3E3E" w:rsidP="00B61DAD">
            <w:pPr>
              <w:rPr>
                <w:rFonts w:asciiTheme="minorHAnsi" w:hAnsiTheme="minorHAnsi" w:cstheme="minorHAnsi"/>
              </w:rPr>
            </w:pPr>
            <w:r>
              <w:rPr>
                <w:rFonts w:asciiTheme="minorHAnsi" w:hAnsiTheme="minorHAnsi" w:cstheme="minorHAnsi"/>
              </w:rPr>
              <w:t xml:space="preserve">Lot 1 </w:t>
            </w:r>
            <w:r w:rsidR="00BD0F41">
              <w:rPr>
                <w:rFonts w:asciiTheme="minorHAnsi" w:hAnsiTheme="minorHAnsi" w:cstheme="minorHAnsi"/>
              </w:rPr>
              <w:t>–</w:t>
            </w:r>
            <w:r>
              <w:rPr>
                <w:rFonts w:asciiTheme="minorHAnsi" w:hAnsiTheme="minorHAnsi" w:cstheme="minorHAnsi"/>
              </w:rPr>
              <w:t xml:space="preserve"> </w:t>
            </w:r>
            <w:r w:rsidR="00BD0F41">
              <w:rPr>
                <w:rFonts w:asciiTheme="minorHAnsi" w:hAnsiTheme="minorHAnsi" w:cstheme="minorHAnsi"/>
              </w:rPr>
              <w:t>Web</w:t>
            </w:r>
            <w:r w:rsidR="00464ABB">
              <w:rPr>
                <w:rFonts w:asciiTheme="minorHAnsi" w:hAnsiTheme="minorHAnsi" w:cstheme="minorHAnsi"/>
              </w:rPr>
              <w:t>site</w:t>
            </w:r>
            <w:r w:rsidR="00BD0F41">
              <w:rPr>
                <w:rFonts w:asciiTheme="minorHAnsi" w:hAnsiTheme="minorHAnsi" w:cstheme="minorHAnsi"/>
              </w:rPr>
              <w:t xml:space="preserve"> Design</w:t>
            </w:r>
            <w:r w:rsidR="00546633">
              <w:rPr>
                <w:rFonts w:asciiTheme="minorHAnsi" w:hAnsiTheme="minorHAnsi" w:cstheme="minorHAnsi"/>
              </w:rPr>
              <w:t>, Support, Maintenance &amp; Hosting</w:t>
            </w:r>
          </w:p>
          <w:p w14:paraId="5BDE2B00" w14:textId="3CCF0404" w:rsidR="00546633" w:rsidRPr="0003264F" w:rsidRDefault="00546633" w:rsidP="00B61DAD">
            <w:pPr>
              <w:rPr>
                <w:rFonts w:asciiTheme="minorHAnsi" w:hAnsiTheme="minorHAnsi" w:cstheme="minorHAnsi"/>
              </w:rPr>
            </w:pPr>
            <w:r>
              <w:rPr>
                <w:rFonts w:asciiTheme="minorHAnsi" w:hAnsiTheme="minorHAnsi" w:cstheme="minorHAnsi"/>
              </w:rPr>
              <w:t>Lot 2 – Website Development</w:t>
            </w:r>
          </w:p>
          <w:p w14:paraId="00DC7985" w14:textId="21B800BB" w:rsidR="00B6057A" w:rsidRPr="0003264F" w:rsidRDefault="00B6057A" w:rsidP="00B61DAD">
            <w:pPr>
              <w:rPr>
                <w:rFonts w:asciiTheme="minorHAnsi" w:hAnsiTheme="minorHAnsi" w:cstheme="minorHAnsi"/>
              </w:rPr>
            </w:pPr>
          </w:p>
        </w:tc>
      </w:tr>
      <w:tr w:rsidR="003C0FB1" w:rsidRPr="0003264F" w14:paraId="7DA08D11" w14:textId="77777777" w:rsidTr="006868AD">
        <w:trPr>
          <w:trHeight w:val="1771"/>
        </w:trPr>
        <w:tc>
          <w:tcPr>
            <w:tcW w:w="428" w:type="pct"/>
          </w:tcPr>
          <w:p w14:paraId="07FCB42E" w14:textId="77777777" w:rsidR="003C0FB1" w:rsidRPr="0003264F" w:rsidRDefault="003C0FB1" w:rsidP="00503F93">
            <w:pPr>
              <w:spacing w:after="200" w:line="320" w:lineRule="auto"/>
              <w:jc w:val="both"/>
              <w:rPr>
                <w:rFonts w:asciiTheme="minorHAnsi" w:hAnsiTheme="minorHAnsi" w:cstheme="minorHAnsi"/>
                <w:color w:val="0000FF"/>
              </w:rPr>
            </w:pPr>
            <w:r w:rsidRPr="0003264F">
              <w:rPr>
                <w:rFonts w:asciiTheme="minorHAnsi" w:hAnsiTheme="minorHAnsi" w:cstheme="minorHAnsi"/>
                <w:color w:val="0000FF"/>
              </w:rPr>
              <w:t>1.4</w:t>
            </w:r>
          </w:p>
        </w:tc>
        <w:tc>
          <w:tcPr>
            <w:tcW w:w="4572" w:type="pct"/>
          </w:tcPr>
          <w:p w14:paraId="049906A5" w14:textId="092B8FA4" w:rsidR="003C0FB1" w:rsidRPr="0003264F" w:rsidRDefault="003C0FB1" w:rsidP="0073644F">
            <w:pPr>
              <w:rPr>
                <w:rFonts w:asciiTheme="minorHAnsi" w:hAnsiTheme="minorHAnsi" w:cstheme="minorHAnsi"/>
              </w:rPr>
            </w:pPr>
            <w:r w:rsidRPr="0003264F">
              <w:rPr>
                <w:rFonts w:asciiTheme="minorHAnsi" w:hAnsiTheme="minorHAnsi" w:cstheme="minorHAnsi"/>
              </w:rPr>
              <w:t xml:space="preserve">This public procurement competition (the “Competition”) will be conducted in accordance with the open procedure under the European Union (Award of Public Authority Contracts) Regulations 2016 (Statutory Instrument 284 of 2016) (the “Regulations”).  Any contract that may result from this Competition (the “Services Contract”) will be issued for a term </w:t>
            </w:r>
            <w:r w:rsidR="007B446A">
              <w:rPr>
                <w:rFonts w:asciiTheme="minorHAnsi" w:hAnsiTheme="minorHAnsi" w:cstheme="minorHAnsi"/>
              </w:rPr>
              <w:t xml:space="preserve">of 60 </w:t>
            </w:r>
            <w:proofErr w:type="gramStart"/>
            <w:r w:rsidR="007B446A">
              <w:rPr>
                <w:rFonts w:asciiTheme="minorHAnsi" w:hAnsiTheme="minorHAnsi" w:cstheme="minorHAnsi"/>
              </w:rPr>
              <w:t>months</w:t>
            </w:r>
            <w:r w:rsidRPr="0003264F">
              <w:rPr>
                <w:rFonts w:asciiTheme="minorHAnsi" w:hAnsiTheme="minorHAnsi" w:cstheme="minorHAnsi"/>
              </w:rPr>
              <w:t>(</w:t>
            </w:r>
            <w:proofErr w:type="gramEnd"/>
            <w:r w:rsidRPr="0003264F">
              <w:rPr>
                <w:rFonts w:asciiTheme="minorHAnsi" w:hAnsiTheme="minorHAnsi" w:cstheme="minorHAnsi"/>
              </w:rPr>
              <w:t xml:space="preserve">“the Term”). </w:t>
            </w:r>
          </w:p>
        </w:tc>
      </w:tr>
      <w:tr w:rsidR="001B5C7C" w:rsidRPr="0003264F" w14:paraId="29F3C1BA" w14:textId="77777777" w:rsidTr="001B5C7C">
        <w:trPr>
          <w:trHeight w:val="1733"/>
        </w:trPr>
        <w:tc>
          <w:tcPr>
            <w:tcW w:w="428" w:type="pct"/>
          </w:tcPr>
          <w:p w14:paraId="1350B250" w14:textId="77777777" w:rsidR="001B5C7C" w:rsidRPr="0003264F" w:rsidRDefault="001B5C7C" w:rsidP="001B5C7C">
            <w:pPr>
              <w:spacing w:after="200" w:line="320" w:lineRule="auto"/>
              <w:jc w:val="both"/>
              <w:rPr>
                <w:rFonts w:asciiTheme="minorHAnsi" w:hAnsiTheme="minorHAnsi" w:cstheme="minorHAnsi"/>
                <w:color w:val="0000FF"/>
              </w:rPr>
            </w:pPr>
            <w:r w:rsidRPr="0003264F">
              <w:rPr>
                <w:rFonts w:asciiTheme="minorHAnsi" w:hAnsiTheme="minorHAnsi" w:cstheme="minorHAnsi"/>
                <w:color w:val="0000FF"/>
              </w:rPr>
              <w:t>1.5</w:t>
            </w:r>
          </w:p>
        </w:tc>
        <w:tc>
          <w:tcPr>
            <w:tcW w:w="4572" w:type="pct"/>
          </w:tcPr>
          <w:p w14:paraId="295B2DAB" w14:textId="34A5A9D6" w:rsidR="001B5C7C" w:rsidRPr="0003264F" w:rsidRDefault="001B5C7C" w:rsidP="0073644F">
            <w:pPr>
              <w:rPr>
                <w:rFonts w:asciiTheme="minorHAnsi" w:hAnsiTheme="minorHAnsi" w:cstheme="minorHAnsi"/>
              </w:rPr>
            </w:pPr>
            <w:r w:rsidRPr="0003264F">
              <w:rPr>
                <w:rFonts w:asciiTheme="minorHAnsi" w:hAnsiTheme="minorHAnsi" w:cstheme="minorHAnsi"/>
              </w:rPr>
              <w:t xml:space="preserve">The Contracting Authority reserves the right to extend the Term for a period or periods of up to </w:t>
            </w:r>
            <w:r w:rsidR="007B446A">
              <w:rPr>
                <w:rFonts w:asciiTheme="minorHAnsi" w:hAnsiTheme="minorHAnsi" w:cstheme="minorHAnsi"/>
              </w:rPr>
              <w:t xml:space="preserve">24 </w:t>
            </w:r>
            <w:r w:rsidR="00DE7D1C" w:rsidRPr="0003264F">
              <w:rPr>
                <w:rFonts w:asciiTheme="minorHAnsi" w:hAnsiTheme="minorHAnsi" w:cstheme="minorHAnsi"/>
              </w:rPr>
              <w:t>Months</w:t>
            </w:r>
            <w:r w:rsidRPr="0003264F">
              <w:rPr>
                <w:rFonts w:asciiTheme="minorHAnsi" w:hAnsiTheme="minorHAnsi" w:cstheme="minorHAnsi"/>
              </w:rPr>
              <w:t xml:space="preserve"> with a maximum o</w:t>
            </w:r>
            <w:r w:rsidR="00DE7D1C" w:rsidRPr="0003264F">
              <w:rPr>
                <w:rFonts w:asciiTheme="minorHAnsi" w:hAnsiTheme="minorHAnsi" w:cstheme="minorHAnsi"/>
              </w:rPr>
              <w:t>f two</w:t>
            </w:r>
            <w:r w:rsidRPr="0003264F">
              <w:rPr>
                <w:rFonts w:asciiTheme="minorHAnsi" w:hAnsiTheme="minorHAnsi" w:cstheme="minorHAnsi"/>
              </w:rPr>
              <w:t xml:space="preserve"> such extension or extensions on the same terms and conditions, subject to the Contracting Authority’s obligations at law.</w:t>
            </w:r>
          </w:p>
        </w:tc>
      </w:tr>
      <w:tr w:rsidR="001B5C7C" w:rsidRPr="0003264F" w14:paraId="16F27BC5" w14:textId="77777777" w:rsidTr="00503F93">
        <w:tc>
          <w:tcPr>
            <w:tcW w:w="428" w:type="pct"/>
          </w:tcPr>
          <w:p w14:paraId="075BD6CA" w14:textId="77777777" w:rsidR="001B5C7C" w:rsidRPr="0003264F" w:rsidRDefault="001B5C7C" w:rsidP="001B5C7C">
            <w:pPr>
              <w:spacing w:after="200" w:line="320" w:lineRule="auto"/>
              <w:jc w:val="both"/>
              <w:rPr>
                <w:rFonts w:asciiTheme="minorHAnsi" w:hAnsiTheme="minorHAnsi" w:cstheme="minorHAnsi"/>
                <w:color w:val="0000FF"/>
              </w:rPr>
            </w:pPr>
            <w:r w:rsidRPr="0003264F">
              <w:rPr>
                <w:rFonts w:asciiTheme="minorHAnsi" w:hAnsiTheme="minorHAnsi" w:cstheme="minorHAnsi"/>
                <w:color w:val="0000FF"/>
              </w:rPr>
              <w:t>1.6</w:t>
            </w:r>
          </w:p>
        </w:tc>
        <w:tc>
          <w:tcPr>
            <w:tcW w:w="4572" w:type="pct"/>
          </w:tcPr>
          <w:p w14:paraId="694BAB2B" w14:textId="4B9820CE" w:rsidR="001B5C7C" w:rsidRPr="0003264F" w:rsidRDefault="001B5C7C" w:rsidP="00A034E8">
            <w:pPr>
              <w:jc w:val="both"/>
              <w:rPr>
                <w:rFonts w:asciiTheme="minorHAnsi" w:hAnsiTheme="minorHAnsi" w:cstheme="minorHAnsi"/>
                <w:color w:val="FF0000"/>
                <w:szCs w:val="22"/>
              </w:rPr>
            </w:pPr>
            <w:r w:rsidRPr="0003264F">
              <w:rPr>
                <w:rFonts w:asciiTheme="minorHAnsi" w:hAnsiTheme="minorHAnsi" w:cstheme="minorHAnsi"/>
                <w:szCs w:val="22"/>
              </w:rPr>
              <w:t xml:space="preserve">The Contracting Authority estimates that the expenditure on the </w:t>
            </w:r>
            <w:r w:rsidR="00A034E8" w:rsidRPr="0003264F">
              <w:rPr>
                <w:rFonts w:asciiTheme="minorHAnsi" w:hAnsiTheme="minorHAnsi" w:cstheme="minorHAnsi"/>
                <w:szCs w:val="22"/>
              </w:rPr>
              <w:t>Services</w:t>
            </w:r>
            <w:r w:rsidRPr="0003264F">
              <w:rPr>
                <w:rFonts w:asciiTheme="minorHAnsi" w:hAnsiTheme="minorHAnsi" w:cstheme="minorHAnsi"/>
                <w:szCs w:val="22"/>
              </w:rPr>
              <w:t xml:space="preserve"> to be covered by the propos</w:t>
            </w:r>
            <w:r w:rsidR="007B446A">
              <w:rPr>
                <w:rFonts w:asciiTheme="minorHAnsi" w:hAnsiTheme="minorHAnsi" w:cstheme="minorHAnsi"/>
                <w:szCs w:val="22"/>
              </w:rPr>
              <w:t xml:space="preserve">ed </w:t>
            </w:r>
            <w:r w:rsidR="000C0E11" w:rsidRPr="0003264F">
              <w:rPr>
                <w:rFonts w:asciiTheme="minorHAnsi" w:hAnsiTheme="minorHAnsi" w:cstheme="minorHAnsi"/>
                <w:szCs w:val="22"/>
              </w:rPr>
              <w:t xml:space="preserve">may amount to some </w:t>
            </w:r>
            <w:r w:rsidR="00BA7B7B" w:rsidRPr="00AB1E9F">
              <w:rPr>
                <w:rFonts w:asciiTheme="minorHAnsi" w:hAnsiTheme="minorHAnsi" w:cstheme="minorHAnsi"/>
                <w:szCs w:val="22"/>
              </w:rPr>
              <w:t>€</w:t>
            </w:r>
            <w:r w:rsidR="00585725" w:rsidRPr="00AB1E9F">
              <w:rPr>
                <w:rFonts w:asciiTheme="minorHAnsi" w:hAnsiTheme="minorHAnsi" w:cstheme="minorHAnsi"/>
                <w:szCs w:val="22"/>
              </w:rPr>
              <w:t>80,000</w:t>
            </w:r>
            <w:r w:rsidR="00AB1E9F" w:rsidRPr="00AB1E9F">
              <w:rPr>
                <w:rFonts w:asciiTheme="minorHAnsi" w:hAnsiTheme="minorHAnsi" w:cstheme="minorHAnsi"/>
                <w:szCs w:val="22"/>
              </w:rPr>
              <w:t xml:space="preserve"> - €130,000</w:t>
            </w:r>
            <w:r w:rsidRPr="00AB1E9F">
              <w:rPr>
                <w:rFonts w:asciiTheme="minorHAnsi" w:hAnsiTheme="minorHAnsi" w:cstheme="minorHAnsi"/>
                <w:szCs w:val="22"/>
              </w:rPr>
              <w:t xml:space="preserve"> (excl. VAT) over the Term and any possible extensions. </w:t>
            </w:r>
            <w:r w:rsidR="00585725" w:rsidRPr="00AB1E9F">
              <w:rPr>
                <w:rFonts w:asciiTheme="minorHAnsi" w:hAnsiTheme="minorHAnsi" w:cstheme="minorHAnsi"/>
                <w:szCs w:val="22"/>
              </w:rPr>
              <w:t xml:space="preserve">This includes initial design and </w:t>
            </w:r>
            <w:r w:rsidR="006F34D4" w:rsidRPr="00AB1E9F">
              <w:rPr>
                <w:rFonts w:asciiTheme="minorHAnsi" w:hAnsiTheme="minorHAnsi" w:cstheme="minorHAnsi"/>
                <w:szCs w:val="22"/>
              </w:rPr>
              <w:t>implementation</w:t>
            </w:r>
            <w:r w:rsidR="00585725" w:rsidRPr="00AB1E9F">
              <w:rPr>
                <w:rFonts w:asciiTheme="minorHAnsi" w:hAnsiTheme="minorHAnsi" w:cstheme="minorHAnsi"/>
                <w:szCs w:val="22"/>
              </w:rPr>
              <w:t xml:space="preserve">, hosting and </w:t>
            </w:r>
            <w:r w:rsidR="006F34D4" w:rsidRPr="00AB1E9F">
              <w:rPr>
                <w:rFonts w:asciiTheme="minorHAnsi" w:hAnsiTheme="minorHAnsi" w:cstheme="minorHAnsi"/>
                <w:szCs w:val="22"/>
              </w:rPr>
              <w:t>support for the duration of the contract</w:t>
            </w:r>
            <w:r w:rsidRPr="00AB1E9F">
              <w:rPr>
                <w:rFonts w:asciiTheme="minorHAnsi" w:hAnsiTheme="minorHAnsi" w:cstheme="minorHAnsi"/>
                <w:szCs w:val="22"/>
              </w:rPr>
              <w:t xml:space="preserve"> Tenderers must understand that this figure is an estimate only based on current and future expected usage.</w:t>
            </w:r>
          </w:p>
        </w:tc>
      </w:tr>
      <w:tr w:rsidR="001B5C7C" w:rsidRPr="0003264F" w14:paraId="79F50945" w14:textId="77777777" w:rsidTr="00503F93">
        <w:tc>
          <w:tcPr>
            <w:tcW w:w="428" w:type="pct"/>
          </w:tcPr>
          <w:p w14:paraId="6F8304AA" w14:textId="77777777" w:rsidR="001B5C7C" w:rsidRPr="0003264F" w:rsidRDefault="001B5C7C" w:rsidP="001B5C7C">
            <w:pPr>
              <w:spacing w:after="200" w:line="320" w:lineRule="auto"/>
              <w:jc w:val="both"/>
              <w:rPr>
                <w:rFonts w:asciiTheme="minorHAnsi" w:hAnsiTheme="minorHAnsi" w:cstheme="minorHAnsi"/>
                <w:color w:val="0000FF"/>
              </w:rPr>
            </w:pPr>
            <w:r w:rsidRPr="0003264F">
              <w:rPr>
                <w:rFonts w:asciiTheme="minorHAnsi" w:hAnsiTheme="minorHAnsi" w:cstheme="minorHAnsi"/>
                <w:color w:val="0000FF"/>
              </w:rPr>
              <w:t>1.7</w:t>
            </w:r>
          </w:p>
        </w:tc>
        <w:tc>
          <w:tcPr>
            <w:tcW w:w="4572" w:type="pct"/>
          </w:tcPr>
          <w:p w14:paraId="1056CE45" w14:textId="2187860C" w:rsidR="001B5C7C" w:rsidRPr="0003264F" w:rsidRDefault="001B5C7C" w:rsidP="00533484">
            <w:pPr>
              <w:jc w:val="both"/>
              <w:rPr>
                <w:rFonts w:asciiTheme="minorHAnsi" w:hAnsiTheme="minorHAnsi" w:cstheme="minorHAnsi"/>
              </w:rPr>
            </w:pPr>
            <w:r w:rsidRPr="0003264F">
              <w:rPr>
                <w:rFonts w:asciiTheme="minorHAnsi" w:hAnsiTheme="minorHAnsi" w:cstheme="minorHAnsi"/>
              </w:rPr>
              <w:t>Contracting Authority policy seeks to encourage participation on a fair and equal basis by Small and Medium Enterprises (“</w:t>
            </w:r>
            <w:r w:rsidR="000006AC" w:rsidRPr="0003264F">
              <w:rPr>
                <w:rFonts w:asciiTheme="minorHAnsi" w:hAnsiTheme="minorHAnsi" w:cstheme="minorHAnsi"/>
              </w:rPr>
              <w:t>SME” s</w:t>
            </w:r>
            <w:r w:rsidRPr="0003264F">
              <w:rPr>
                <w:rFonts w:asciiTheme="minorHAnsi" w:hAnsiTheme="minorHAnsi" w:cstheme="minorHAnsi"/>
              </w:rPr>
              <w:t xml:space="preserve">) in this Competition. SMEs that believe the scope of this Competition is beyond their technical or business capacity are encouraged, subject to paragraph 2.5, to explore the possibilities of forming relationships with other SMEs or with larger enterprises. Through such relationships they can participate and contribute to the successful implementation of any Services Contract that may result from this Competition and therefore increase their social and economic benefits. </w:t>
            </w:r>
          </w:p>
          <w:p w14:paraId="6D33DEBE" w14:textId="77777777" w:rsidR="001B5C7C" w:rsidRPr="0003264F" w:rsidRDefault="001B5C7C" w:rsidP="00533484">
            <w:pPr>
              <w:jc w:val="both"/>
              <w:rPr>
                <w:rFonts w:asciiTheme="minorHAnsi" w:hAnsiTheme="minorHAnsi" w:cstheme="minorHAnsi"/>
              </w:rPr>
            </w:pPr>
            <w:r w:rsidRPr="0003264F">
              <w:rPr>
                <w:rFonts w:asciiTheme="minorHAnsi" w:hAnsiTheme="minorHAnsi" w:cstheme="minorHAnsi"/>
              </w:rPr>
              <w:t xml:space="preserve">Larger enterprises are also encouraged, subject to paragraph 2.5, to consider the practical ways that SMEs can be included in their proposals to maximise the social and economic benefits of any Services Contracts that may result from this Competition. </w:t>
            </w:r>
          </w:p>
        </w:tc>
      </w:tr>
    </w:tbl>
    <w:p w14:paraId="48718BC9" w14:textId="77777777" w:rsidR="003C0FB1" w:rsidRPr="0003264F" w:rsidRDefault="003C0FB1" w:rsidP="003C0FB1">
      <w:pPr>
        <w:pStyle w:val="Heading1"/>
        <w:jc w:val="both"/>
        <w:rPr>
          <w:rFonts w:asciiTheme="minorHAnsi" w:hAnsiTheme="minorHAnsi" w:cstheme="minorHAnsi"/>
        </w:rPr>
      </w:pPr>
      <w:r w:rsidRPr="0003264F">
        <w:rPr>
          <w:rFonts w:asciiTheme="minorHAnsi" w:hAnsiTheme="minorHAnsi" w:cstheme="minorHAnsi"/>
        </w:rPr>
        <w:lastRenderedPageBreak/>
        <w:t>Part 2: Instructions to Tenderers</w:t>
      </w:r>
    </w:p>
    <w:p w14:paraId="470C7144" w14:textId="77777777" w:rsidR="003C0FB1" w:rsidRPr="0003264F" w:rsidRDefault="003C0FB1" w:rsidP="003C0FB1">
      <w:pPr>
        <w:pStyle w:val="Heading2"/>
        <w:jc w:val="both"/>
        <w:rPr>
          <w:rFonts w:asciiTheme="minorHAnsi" w:hAnsiTheme="minorHAnsi" w:cstheme="minorHAnsi"/>
        </w:rPr>
      </w:pPr>
      <w:r w:rsidRPr="0003264F">
        <w:rPr>
          <w:rFonts w:asciiTheme="minorHAnsi" w:hAnsiTheme="minorHAnsi" w:cstheme="minorHAnsi"/>
        </w:rPr>
        <w:t>2.1</w:t>
      </w:r>
      <w:r w:rsidRPr="0003264F">
        <w:rPr>
          <w:rFonts w:asciiTheme="minorHAnsi" w:hAnsiTheme="minorHAnsi" w:cstheme="minorHAnsi"/>
        </w:rPr>
        <w:tab/>
        <w:t>Important Notices</w:t>
      </w:r>
    </w:p>
    <w:tbl>
      <w:tblPr>
        <w:tblW w:w="5000" w:type="pct"/>
        <w:tblLook w:val="01E0" w:firstRow="1" w:lastRow="1" w:firstColumn="1" w:lastColumn="1" w:noHBand="0" w:noVBand="0"/>
      </w:tblPr>
      <w:tblGrid>
        <w:gridCol w:w="791"/>
        <w:gridCol w:w="8280"/>
      </w:tblGrid>
      <w:tr w:rsidR="003C0FB1" w:rsidRPr="0003264F" w14:paraId="6F27E10D" w14:textId="77777777" w:rsidTr="00245488">
        <w:tc>
          <w:tcPr>
            <w:tcW w:w="436" w:type="pct"/>
          </w:tcPr>
          <w:p w14:paraId="43620FF9" w14:textId="77777777" w:rsidR="003C0FB1" w:rsidRPr="0003264F" w:rsidRDefault="003C0FB1" w:rsidP="005D60C5">
            <w:pPr>
              <w:spacing w:after="200"/>
              <w:jc w:val="both"/>
              <w:rPr>
                <w:rFonts w:asciiTheme="minorHAnsi" w:hAnsiTheme="minorHAnsi" w:cstheme="minorHAnsi"/>
                <w:color w:val="0000FF"/>
              </w:rPr>
            </w:pPr>
            <w:r w:rsidRPr="0003264F">
              <w:rPr>
                <w:rFonts w:asciiTheme="minorHAnsi" w:hAnsiTheme="minorHAnsi" w:cstheme="minorHAnsi"/>
                <w:color w:val="0000FF"/>
              </w:rPr>
              <w:t>2.1.1</w:t>
            </w:r>
          </w:p>
        </w:tc>
        <w:tc>
          <w:tcPr>
            <w:tcW w:w="4564" w:type="pct"/>
          </w:tcPr>
          <w:p w14:paraId="240BAE3B" w14:textId="77777777" w:rsidR="003C0FB1" w:rsidRPr="0003264F" w:rsidRDefault="003C0FB1" w:rsidP="0018606D">
            <w:pPr>
              <w:jc w:val="both"/>
              <w:rPr>
                <w:rFonts w:asciiTheme="minorHAnsi" w:hAnsiTheme="minorHAnsi" w:cstheme="minorHAnsi"/>
              </w:rPr>
            </w:pPr>
            <w:r w:rsidRPr="0003264F">
              <w:rPr>
                <w:rFonts w:asciiTheme="minorHAnsi" w:hAnsiTheme="minorHAnsi" w:cstheme="minorHAnsi"/>
              </w:rPr>
              <w:t>While every effort has been made to provide comprehensive and accurate information in all notices and documents prepared for the purposes of this Competition, the Contracting Authority does not accept any liability or provide any express or implied warranty in respect of any such information. Tenderers must form their own conclusions about the solution needed to meet the requirements set out in this RFT and may wish to consult their legal advisers.</w:t>
            </w:r>
          </w:p>
        </w:tc>
      </w:tr>
      <w:tr w:rsidR="003C0FB1" w:rsidRPr="0003264F" w14:paraId="77928661" w14:textId="77777777" w:rsidTr="00245488">
        <w:tc>
          <w:tcPr>
            <w:tcW w:w="436" w:type="pct"/>
          </w:tcPr>
          <w:p w14:paraId="67F1A4D5" w14:textId="77777777" w:rsidR="003C0FB1" w:rsidRPr="0003264F" w:rsidRDefault="003C0FB1" w:rsidP="005D60C5">
            <w:pPr>
              <w:spacing w:after="200"/>
              <w:jc w:val="both"/>
              <w:rPr>
                <w:rFonts w:asciiTheme="minorHAnsi" w:hAnsiTheme="minorHAnsi" w:cstheme="minorHAnsi"/>
                <w:color w:val="0000FF"/>
              </w:rPr>
            </w:pPr>
            <w:r w:rsidRPr="0003264F">
              <w:rPr>
                <w:rFonts w:asciiTheme="minorHAnsi" w:hAnsiTheme="minorHAnsi" w:cstheme="minorHAnsi"/>
                <w:color w:val="0000FF"/>
              </w:rPr>
              <w:t>2.1.2</w:t>
            </w:r>
          </w:p>
        </w:tc>
        <w:tc>
          <w:tcPr>
            <w:tcW w:w="4564" w:type="pct"/>
          </w:tcPr>
          <w:p w14:paraId="3C4D7BFC" w14:textId="77777777" w:rsidR="003C0FB1" w:rsidRPr="0003264F" w:rsidRDefault="003C0FB1" w:rsidP="0018606D">
            <w:pPr>
              <w:jc w:val="both"/>
              <w:rPr>
                <w:rFonts w:asciiTheme="minorHAnsi" w:hAnsiTheme="minorHAnsi" w:cstheme="minorHAnsi"/>
              </w:rPr>
            </w:pPr>
            <w:r w:rsidRPr="0003264F">
              <w:rPr>
                <w:rFonts w:asciiTheme="minorHAnsi" w:hAnsiTheme="minorHAnsi" w:cstheme="minorHAnsi"/>
              </w:rPr>
              <w:t xml:space="preserve">The Contracting Authority does not bind itself to accept the lowest priced or any Tender.  </w:t>
            </w:r>
          </w:p>
          <w:p w14:paraId="039A4F03" w14:textId="77777777" w:rsidR="003C0FB1" w:rsidRPr="0003264F" w:rsidRDefault="003C0FB1" w:rsidP="0018606D">
            <w:pPr>
              <w:jc w:val="both"/>
              <w:rPr>
                <w:rFonts w:asciiTheme="minorHAnsi" w:hAnsiTheme="minorHAnsi" w:cstheme="minorHAnsi"/>
              </w:rPr>
            </w:pPr>
            <w:r w:rsidRPr="0003264F">
              <w:rPr>
                <w:rFonts w:asciiTheme="minorHAnsi" w:hAnsiTheme="minorHAnsi" w:cstheme="minorHAnsi"/>
              </w:rPr>
              <w:t xml:space="preserve">This RFT does not constitute an offer or commitment to enter into a Services Contract.  </w:t>
            </w:r>
          </w:p>
          <w:p w14:paraId="51D5DF1C" w14:textId="77777777" w:rsidR="003C0FB1" w:rsidRPr="0003264F" w:rsidRDefault="003C0FB1" w:rsidP="0018606D">
            <w:pPr>
              <w:jc w:val="both"/>
              <w:rPr>
                <w:rFonts w:asciiTheme="minorHAnsi" w:hAnsiTheme="minorHAnsi" w:cstheme="minorHAnsi"/>
              </w:rPr>
            </w:pPr>
            <w:r w:rsidRPr="0003264F">
              <w:rPr>
                <w:rFonts w:asciiTheme="minorHAnsi" w:hAnsiTheme="minorHAnsi" w:cstheme="minorHAnsi"/>
              </w:rPr>
              <w:t>No contractual rights in relation to the Contracting Authority will exist unless and until a formal written Services Contract has been executed by or on behalf of the Contracting Authority.</w:t>
            </w:r>
          </w:p>
          <w:p w14:paraId="14DD17C8" w14:textId="77777777" w:rsidR="003C0FB1" w:rsidRPr="0003264F" w:rsidRDefault="003C0FB1" w:rsidP="0018606D">
            <w:pPr>
              <w:jc w:val="both"/>
              <w:rPr>
                <w:rFonts w:asciiTheme="minorHAnsi" w:hAnsiTheme="minorHAnsi" w:cstheme="minorHAnsi"/>
              </w:rPr>
            </w:pPr>
            <w:r w:rsidRPr="0003264F">
              <w:rPr>
                <w:rFonts w:asciiTheme="minorHAnsi" w:hAnsiTheme="minorHAnsi" w:cstheme="minorHAnsi"/>
              </w:rPr>
              <w:t xml:space="preserve">Any notification of preferred bidder status by the Contracting Authority shall not give rise to any enforceable rights by the Tenderer. </w:t>
            </w:r>
          </w:p>
          <w:p w14:paraId="00E608A2" w14:textId="06E8DC2E" w:rsidR="003C0FB1" w:rsidRPr="0003264F" w:rsidRDefault="003C0FB1" w:rsidP="0018606D">
            <w:pPr>
              <w:jc w:val="both"/>
              <w:rPr>
                <w:rFonts w:asciiTheme="minorHAnsi" w:hAnsiTheme="minorHAnsi" w:cstheme="minorHAnsi"/>
              </w:rPr>
            </w:pPr>
            <w:r w:rsidRPr="0003264F">
              <w:rPr>
                <w:rFonts w:asciiTheme="minorHAnsi" w:hAnsiTheme="minorHAnsi" w:cstheme="minorHAnsi"/>
              </w:rPr>
              <w:t xml:space="preserve">The Contracting Authority may cancel this Competition </w:t>
            </w:r>
            <w:r w:rsidR="00B809C4" w:rsidRPr="0003264F">
              <w:rPr>
                <w:rFonts w:asciiTheme="minorHAnsi" w:hAnsiTheme="minorHAnsi" w:cstheme="minorHAnsi"/>
                <w:highlight w:val="lightGray"/>
              </w:rPr>
              <w:fldChar w:fldCharType="begin">
                <w:ffData>
                  <w:name w:val=""/>
                  <w:enabled/>
                  <w:calcOnExit w:val="0"/>
                  <w:textInput>
                    <w:default w:val="(or, for the avoidance of doubt, any individual Lot)]"/>
                  </w:textInput>
                </w:ffData>
              </w:fldChar>
            </w:r>
            <w:r w:rsidR="00B809C4" w:rsidRPr="0003264F">
              <w:rPr>
                <w:rFonts w:asciiTheme="minorHAnsi" w:hAnsiTheme="minorHAnsi" w:cstheme="minorHAnsi"/>
                <w:highlight w:val="lightGray"/>
              </w:rPr>
              <w:instrText xml:space="preserve"> FORMTEXT </w:instrText>
            </w:r>
            <w:r w:rsidR="00B809C4" w:rsidRPr="0003264F">
              <w:rPr>
                <w:rFonts w:asciiTheme="minorHAnsi" w:hAnsiTheme="minorHAnsi" w:cstheme="minorHAnsi"/>
                <w:highlight w:val="lightGray"/>
              </w:rPr>
            </w:r>
            <w:r w:rsidR="00B809C4" w:rsidRPr="0003264F">
              <w:rPr>
                <w:rFonts w:asciiTheme="minorHAnsi" w:hAnsiTheme="minorHAnsi" w:cstheme="minorHAnsi"/>
                <w:highlight w:val="lightGray"/>
              </w:rPr>
              <w:fldChar w:fldCharType="separate"/>
            </w:r>
            <w:r w:rsidR="00B809C4" w:rsidRPr="0003264F">
              <w:rPr>
                <w:rFonts w:asciiTheme="minorHAnsi" w:hAnsiTheme="minorHAnsi" w:cstheme="minorHAnsi"/>
                <w:noProof/>
                <w:highlight w:val="lightGray"/>
              </w:rPr>
              <w:t>(or, for the avoidance of doubt, any individual Lot)]</w:t>
            </w:r>
            <w:r w:rsidR="00B809C4" w:rsidRPr="0003264F">
              <w:rPr>
                <w:rFonts w:asciiTheme="minorHAnsi" w:hAnsiTheme="minorHAnsi" w:cstheme="minorHAnsi"/>
                <w:highlight w:val="lightGray"/>
              </w:rPr>
              <w:fldChar w:fldCharType="end"/>
            </w:r>
            <w:r w:rsidRPr="0003264F">
              <w:rPr>
                <w:rFonts w:asciiTheme="minorHAnsi" w:hAnsiTheme="minorHAnsi" w:cstheme="minorHAnsi"/>
                <w:i/>
                <w:szCs w:val="22"/>
              </w:rPr>
              <w:t xml:space="preserve"> </w:t>
            </w:r>
            <w:r w:rsidRPr="0003264F">
              <w:rPr>
                <w:rFonts w:asciiTheme="minorHAnsi" w:hAnsiTheme="minorHAnsi" w:cstheme="minorHAnsi"/>
              </w:rPr>
              <w:t xml:space="preserve">at any time prior to a formal written Services Contract being executed by or on behalf of the Contracting Authority.  </w:t>
            </w:r>
          </w:p>
          <w:p w14:paraId="13E5F271" w14:textId="77777777" w:rsidR="003C0FB1" w:rsidRPr="0003264F" w:rsidRDefault="003C0FB1" w:rsidP="0018606D">
            <w:pPr>
              <w:jc w:val="both"/>
              <w:rPr>
                <w:rFonts w:asciiTheme="minorHAnsi" w:hAnsiTheme="minorHAnsi" w:cstheme="minorHAnsi"/>
              </w:rPr>
            </w:pPr>
            <w:r w:rsidRPr="0003264F">
              <w:rPr>
                <w:rFonts w:asciiTheme="minorHAnsi" w:hAnsiTheme="minorHAnsi" w:cstheme="minorHAnsi"/>
              </w:rPr>
              <w:t>The award of a Services Contract does not confer exclusivity on the successful Tenderer.</w:t>
            </w:r>
          </w:p>
        </w:tc>
      </w:tr>
      <w:tr w:rsidR="003C0FB1" w:rsidRPr="0003264F" w14:paraId="03C3A9BB" w14:textId="77777777" w:rsidTr="00245488">
        <w:tc>
          <w:tcPr>
            <w:tcW w:w="436" w:type="pct"/>
          </w:tcPr>
          <w:p w14:paraId="4B3A3ED2" w14:textId="77777777" w:rsidR="003C0FB1" w:rsidRPr="0003264F" w:rsidRDefault="003C0FB1" w:rsidP="005D60C5">
            <w:pPr>
              <w:spacing w:after="200"/>
              <w:jc w:val="both"/>
              <w:rPr>
                <w:rFonts w:asciiTheme="minorHAnsi" w:hAnsiTheme="minorHAnsi" w:cstheme="minorHAnsi"/>
                <w:color w:val="0000FF"/>
              </w:rPr>
            </w:pPr>
            <w:r w:rsidRPr="0003264F">
              <w:rPr>
                <w:rFonts w:asciiTheme="minorHAnsi" w:hAnsiTheme="minorHAnsi" w:cstheme="minorHAnsi"/>
                <w:color w:val="0000FF"/>
              </w:rPr>
              <w:t>2.1.3</w:t>
            </w:r>
          </w:p>
        </w:tc>
        <w:tc>
          <w:tcPr>
            <w:tcW w:w="4564" w:type="pct"/>
          </w:tcPr>
          <w:p w14:paraId="1488DF06" w14:textId="77777777" w:rsidR="003C0FB1" w:rsidRPr="0003264F" w:rsidRDefault="003C0FB1" w:rsidP="0018606D">
            <w:pPr>
              <w:jc w:val="both"/>
              <w:rPr>
                <w:rFonts w:asciiTheme="minorHAnsi" w:hAnsiTheme="minorHAnsi" w:cstheme="minorHAnsi"/>
              </w:rPr>
            </w:pPr>
            <w:r w:rsidRPr="0003264F">
              <w:rPr>
                <w:rFonts w:asciiTheme="minorHAnsi" w:hAnsiTheme="minorHAnsi" w:cstheme="minorHAnsi"/>
              </w:rPr>
              <w:t xml:space="preserve">This RFT supersedes and replaces any and all previous documentation, communications and correspondence between the Contracting Authority and Tenderers, and Tenderers should place no reliance on such previous documentation and correspondence. </w:t>
            </w:r>
          </w:p>
          <w:p w14:paraId="61E0AFC3" w14:textId="77777777" w:rsidR="00684357" w:rsidRPr="0003264F" w:rsidRDefault="00684357" w:rsidP="0018606D">
            <w:pPr>
              <w:jc w:val="both"/>
              <w:rPr>
                <w:rFonts w:asciiTheme="minorHAnsi" w:hAnsiTheme="minorHAnsi" w:cstheme="minorHAnsi"/>
              </w:rPr>
            </w:pPr>
          </w:p>
        </w:tc>
      </w:tr>
      <w:tr w:rsidR="00684357" w:rsidRPr="0003264F" w14:paraId="16FE478B" w14:textId="77777777" w:rsidTr="00684357">
        <w:tc>
          <w:tcPr>
            <w:tcW w:w="436" w:type="pct"/>
          </w:tcPr>
          <w:p w14:paraId="04530EE7" w14:textId="77777777" w:rsidR="00684357" w:rsidRPr="0003264F" w:rsidRDefault="00684357" w:rsidP="00684357">
            <w:pPr>
              <w:spacing w:after="200"/>
              <w:jc w:val="both"/>
              <w:rPr>
                <w:rFonts w:asciiTheme="minorHAnsi" w:hAnsiTheme="minorHAnsi" w:cstheme="minorHAnsi"/>
                <w:color w:val="0000FF"/>
              </w:rPr>
            </w:pPr>
            <w:r w:rsidRPr="0003264F">
              <w:rPr>
                <w:rFonts w:asciiTheme="minorHAnsi" w:hAnsiTheme="minorHAnsi" w:cstheme="minorHAnsi"/>
                <w:color w:val="0000FF"/>
              </w:rPr>
              <w:t>2.1.4</w:t>
            </w:r>
          </w:p>
        </w:tc>
        <w:tc>
          <w:tcPr>
            <w:tcW w:w="4564" w:type="pct"/>
          </w:tcPr>
          <w:p w14:paraId="016F6E97" w14:textId="77777777" w:rsidR="00684357" w:rsidRPr="0003264F" w:rsidRDefault="00684357" w:rsidP="00684357">
            <w:pPr>
              <w:jc w:val="both"/>
              <w:rPr>
                <w:rFonts w:asciiTheme="minorHAnsi" w:hAnsiTheme="minorHAnsi" w:cstheme="minorHAnsi"/>
              </w:rPr>
            </w:pPr>
            <w:r w:rsidRPr="0003264F">
              <w:rPr>
                <w:rFonts w:asciiTheme="minorHAnsi" w:hAnsiTheme="minorHAnsi" w:cstheme="minorHAnsi"/>
              </w:rPr>
              <w:t>In this clause 2.1.4, “Data Protection Laws” means all applicable national and EU data protection laws, regulations and guidelines including but not limited to Regulation (EU) 2016/679 on the protection of natural persons with regard to the processing of personal data and on the free movement of such data, and repealing  Directive 95/46/EC (the “General Data Protection Regulation”), and any guidelines and codes of practice issued by the Office of the Data Protection Commission or other supervisory authority for data protection in Ireland from time to time.</w:t>
            </w:r>
          </w:p>
          <w:p w14:paraId="2AF252F3" w14:textId="77777777" w:rsidR="00684357" w:rsidRPr="0003264F" w:rsidRDefault="00684357" w:rsidP="00684357">
            <w:pPr>
              <w:rPr>
                <w:rFonts w:asciiTheme="minorHAnsi" w:hAnsiTheme="minorHAnsi" w:cstheme="minorHAnsi"/>
              </w:rPr>
            </w:pPr>
            <w:r w:rsidRPr="0003264F">
              <w:rPr>
                <w:rFonts w:asciiTheme="minorHAnsi" w:hAnsiTheme="minorHAnsi" w:cstheme="minorHAnsi"/>
              </w:rPr>
              <w:t xml:space="preserve">The Contracting Authority will be a Data Controller (where Data Controller has the meaning given under the Data Protection Laws) in respect of any Personal Data (where Personal Data has the meaning given under the Data Protection Laws) required to be provided by the Tenderer in response to this RFT. </w:t>
            </w:r>
          </w:p>
          <w:p w14:paraId="2D6501AE" w14:textId="3229C71D" w:rsidR="00684357" w:rsidRPr="0003264F" w:rsidRDefault="00684357" w:rsidP="00684357">
            <w:pPr>
              <w:rPr>
                <w:rFonts w:asciiTheme="minorHAnsi" w:hAnsiTheme="minorHAnsi" w:cstheme="minorHAnsi"/>
              </w:rPr>
            </w:pPr>
            <w:r w:rsidRPr="0003264F">
              <w:rPr>
                <w:rFonts w:asciiTheme="minorHAnsi" w:hAnsiTheme="minorHAnsi" w:cstheme="minorHAnsi"/>
              </w:rPr>
              <w:t xml:space="preserve">The Tenderer, as Data Controller in respect of any Personal Data provided by it in its Tender, is required to confirm in the statement required under paragraph 2.4 below that all Data Subjects (where Data Subject has the meaning given under the Data Protection Laws) whose Personal Data is provided by the Tenderer have consented to the processing of such Personal Data by the Tenderer, the Contracting Authority, the Evaluation Team and the supplier of the etenders.gov.ie website, for the purposes of the participation of the Tenderer in this Competition or that the Tenderer otherwise has a legal basis for </w:t>
            </w:r>
            <w:r w:rsidRPr="0003264F">
              <w:rPr>
                <w:rFonts w:asciiTheme="minorHAnsi" w:hAnsiTheme="minorHAnsi" w:cstheme="minorHAnsi"/>
              </w:rPr>
              <w:lastRenderedPageBreak/>
              <w:t>providing such Personal Data to the Contracting Authority for the purposes of its pa</w:t>
            </w:r>
            <w:r w:rsidR="002628DF" w:rsidRPr="0003264F">
              <w:rPr>
                <w:rFonts w:asciiTheme="minorHAnsi" w:hAnsiTheme="minorHAnsi" w:cstheme="minorHAnsi"/>
              </w:rPr>
              <w:t>rticipation in this Competition</w:t>
            </w:r>
            <w:r w:rsidRPr="0003264F">
              <w:rPr>
                <w:rFonts w:asciiTheme="minorHAnsi" w:hAnsiTheme="minorHAnsi" w:cstheme="minorHAnsi"/>
              </w:rPr>
              <w:t xml:space="preserve">.  </w:t>
            </w:r>
          </w:p>
        </w:tc>
      </w:tr>
      <w:tr w:rsidR="002628DF" w:rsidRPr="0003264F" w14:paraId="451A5E7B" w14:textId="77777777" w:rsidTr="00684357">
        <w:tc>
          <w:tcPr>
            <w:tcW w:w="436" w:type="pct"/>
          </w:tcPr>
          <w:p w14:paraId="0558AC7B" w14:textId="77777777" w:rsidR="007C5D7B" w:rsidRPr="0003264F" w:rsidRDefault="002628DF" w:rsidP="002628DF">
            <w:pPr>
              <w:spacing w:after="200"/>
              <w:jc w:val="both"/>
              <w:rPr>
                <w:rFonts w:asciiTheme="minorHAnsi" w:hAnsiTheme="minorHAnsi" w:cstheme="minorHAnsi"/>
                <w:color w:val="0000FF"/>
              </w:rPr>
            </w:pPr>
            <w:r w:rsidRPr="0003264F">
              <w:rPr>
                <w:rFonts w:asciiTheme="minorHAnsi" w:hAnsiTheme="minorHAnsi" w:cstheme="minorHAnsi"/>
                <w:color w:val="0000FF"/>
              </w:rPr>
              <w:lastRenderedPageBreak/>
              <w:t>2.1.5</w:t>
            </w:r>
          </w:p>
          <w:p w14:paraId="5CCC7738" w14:textId="77777777" w:rsidR="007C5D7B" w:rsidRPr="0003264F" w:rsidRDefault="007C5D7B" w:rsidP="002628DF">
            <w:pPr>
              <w:spacing w:after="200"/>
              <w:jc w:val="both"/>
              <w:rPr>
                <w:rFonts w:asciiTheme="minorHAnsi" w:hAnsiTheme="minorHAnsi" w:cstheme="minorHAnsi"/>
                <w:color w:val="0000FF"/>
              </w:rPr>
            </w:pPr>
          </w:p>
          <w:p w14:paraId="2D0B6D33" w14:textId="77777777" w:rsidR="007C5D7B" w:rsidRPr="0003264F" w:rsidRDefault="007C5D7B" w:rsidP="002628DF">
            <w:pPr>
              <w:spacing w:after="200"/>
              <w:jc w:val="both"/>
              <w:rPr>
                <w:rFonts w:asciiTheme="minorHAnsi" w:hAnsiTheme="minorHAnsi" w:cstheme="minorHAnsi"/>
                <w:color w:val="0000FF"/>
              </w:rPr>
            </w:pPr>
          </w:p>
          <w:p w14:paraId="54D49513" w14:textId="77777777" w:rsidR="007C5D7B" w:rsidRPr="0003264F" w:rsidRDefault="007C5D7B" w:rsidP="002628DF">
            <w:pPr>
              <w:spacing w:after="200"/>
              <w:jc w:val="both"/>
              <w:rPr>
                <w:rFonts w:asciiTheme="minorHAnsi" w:hAnsiTheme="minorHAnsi" w:cstheme="minorHAnsi"/>
                <w:color w:val="0000FF"/>
              </w:rPr>
            </w:pPr>
          </w:p>
          <w:p w14:paraId="2DD9335C" w14:textId="77777777" w:rsidR="007C5D7B" w:rsidRPr="0003264F" w:rsidRDefault="007C5D7B" w:rsidP="002628DF">
            <w:pPr>
              <w:spacing w:after="200"/>
              <w:jc w:val="both"/>
              <w:rPr>
                <w:rFonts w:asciiTheme="minorHAnsi" w:hAnsiTheme="minorHAnsi" w:cstheme="minorHAnsi"/>
                <w:color w:val="0000FF"/>
              </w:rPr>
            </w:pPr>
          </w:p>
          <w:p w14:paraId="32ABBE68" w14:textId="2B959E45" w:rsidR="007C5D7B" w:rsidRPr="0003264F" w:rsidRDefault="007C5D7B" w:rsidP="002628DF">
            <w:pPr>
              <w:spacing w:after="200"/>
              <w:jc w:val="both"/>
              <w:rPr>
                <w:rFonts w:asciiTheme="minorHAnsi" w:hAnsiTheme="minorHAnsi" w:cstheme="minorHAnsi"/>
                <w:color w:val="0000FF"/>
              </w:rPr>
            </w:pPr>
          </w:p>
          <w:p w14:paraId="2C22B5FA" w14:textId="572146F3" w:rsidR="002628DF" w:rsidRPr="0003264F" w:rsidRDefault="007C5D7B" w:rsidP="002628DF">
            <w:pPr>
              <w:spacing w:after="200"/>
              <w:jc w:val="both"/>
              <w:rPr>
                <w:rFonts w:asciiTheme="minorHAnsi" w:hAnsiTheme="minorHAnsi" w:cstheme="minorHAnsi"/>
                <w:color w:val="0000FF"/>
              </w:rPr>
            </w:pPr>
            <w:r w:rsidRPr="0003264F">
              <w:rPr>
                <w:rFonts w:asciiTheme="minorHAnsi" w:hAnsiTheme="minorHAnsi" w:cstheme="minorHAnsi"/>
                <w:color w:val="0000FF"/>
              </w:rPr>
              <w:t>2.1.6</w:t>
            </w:r>
          </w:p>
        </w:tc>
        <w:tc>
          <w:tcPr>
            <w:tcW w:w="4564" w:type="pct"/>
          </w:tcPr>
          <w:p w14:paraId="33DB2D8C" w14:textId="77777777" w:rsidR="002628DF" w:rsidRPr="0003264F" w:rsidRDefault="002628DF" w:rsidP="002628DF">
            <w:pPr>
              <w:rPr>
                <w:rFonts w:asciiTheme="minorHAnsi" w:hAnsiTheme="minorHAnsi" w:cstheme="minorHAnsi"/>
                <w:szCs w:val="22"/>
                <w:lang w:val="en-IE"/>
              </w:rPr>
            </w:pPr>
            <w:r w:rsidRPr="0003264F">
              <w:rPr>
                <w:rFonts w:asciiTheme="minorHAnsi" w:hAnsiTheme="minorHAnsi" w:cstheme="minorHAnsi"/>
              </w:rPr>
              <w:t>The Contracting Authority would refer Tenderers in particular to the provisions of Regulation (EU) 2022/1031 on the access of third country economic operators, goods and services to the Union’s public procurement and concession markets and procedures supporting negotiations on access of Union economic operators, goods and services to the public procurement and concession markets of third countries (International Procurement Instrument – IPI), and to their obligation to comply therewith.</w:t>
            </w:r>
          </w:p>
          <w:p w14:paraId="56E0FD98" w14:textId="065AF6AE" w:rsidR="007C5D7B" w:rsidRPr="0003264F" w:rsidRDefault="002628DF" w:rsidP="002628DF">
            <w:pPr>
              <w:jc w:val="both"/>
              <w:rPr>
                <w:rFonts w:asciiTheme="minorHAnsi" w:hAnsiTheme="minorHAnsi" w:cstheme="minorHAnsi"/>
              </w:rPr>
            </w:pPr>
            <w:r w:rsidRPr="0003264F">
              <w:rPr>
                <w:rFonts w:asciiTheme="minorHAnsi" w:hAnsiTheme="minorHAnsi" w:cstheme="minorHAnsi"/>
              </w:rPr>
              <w:t>In particular, tenderers and candidates should note in Article 6 of Regulation</w:t>
            </w:r>
            <w:r w:rsidRPr="0003264F">
              <w:rPr>
                <w:rFonts w:asciiTheme="minorHAnsi" w:hAnsiTheme="minorHAnsi" w:cstheme="minorHAnsi"/>
                <w:color w:val="1F497D"/>
              </w:rPr>
              <w:t xml:space="preserve"> </w:t>
            </w:r>
            <w:r w:rsidRPr="0003264F">
              <w:rPr>
                <w:rFonts w:asciiTheme="minorHAnsi" w:hAnsiTheme="minorHAnsi" w:cstheme="minorHAnsi"/>
              </w:rPr>
              <w:t>(EU) 2022/1031, the obligations for a Contracting Authority in the context of a procurement procedure where the EU Commission has adopted an IPI measure.  </w:t>
            </w:r>
          </w:p>
          <w:p w14:paraId="4AAC0A77" w14:textId="41CDB454" w:rsidR="007C5D7B" w:rsidRPr="0003264F" w:rsidRDefault="007C5D7B" w:rsidP="002628DF">
            <w:pPr>
              <w:jc w:val="both"/>
              <w:rPr>
                <w:rFonts w:asciiTheme="minorHAnsi" w:hAnsiTheme="minorHAnsi" w:cstheme="minorHAnsi"/>
              </w:rPr>
            </w:pPr>
            <w:r w:rsidRPr="0003264F">
              <w:rPr>
                <w:rFonts w:asciiTheme="minorHAnsi" w:hAnsiTheme="minorHAnsi" w:cstheme="minorHAnsi"/>
              </w:rPr>
              <w:t>Tenderers are referred to the provisions of Regulation (EU) 2022/2560 of the European Parliament and of the Council on Foreign Subsidies distorting the Internal Market, in addition to Commission Implementing Regulation (EU) 2023/1441, and their obligation to comply therewith. In particular, tenderers and candidates should note the requirements in Articles 28 and 29 of Regulation (EU) 2022/2560 relating to the prior notification or declaration of foreign financial contributions, where the estimated value of the public procurement procedure is equal to or greater than the applicable financial thresholds set out therein. In that regard, Tenderers and Candidates are referred to Appendix 3A of the RFT.</w:t>
            </w:r>
          </w:p>
        </w:tc>
      </w:tr>
    </w:tbl>
    <w:p w14:paraId="340B5ABA" w14:textId="77777777" w:rsidR="003C0FB1" w:rsidRPr="0003264F" w:rsidRDefault="003C0FB1" w:rsidP="0038799C">
      <w:pPr>
        <w:pStyle w:val="Heading2"/>
        <w:jc w:val="both"/>
        <w:rPr>
          <w:rFonts w:asciiTheme="minorHAnsi" w:hAnsiTheme="minorHAnsi" w:cstheme="minorHAnsi"/>
        </w:rPr>
      </w:pPr>
      <w:r w:rsidRPr="0003264F">
        <w:rPr>
          <w:rFonts w:asciiTheme="minorHAnsi" w:hAnsiTheme="minorHAnsi" w:cstheme="minorHAnsi"/>
        </w:rPr>
        <w:t>2.2</w:t>
      </w:r>
      <w:r w:rsidRPr="0003264F">
        <w:rPr>
          <w:rFonts w:asciiTheme="minorHAnsi" w:hAnsiTheme="minorHAnsi" w:cstheme="minorHAnsi"/>
        </w:rPr>
        <w:tab/>
        <w:t xml:space="preserve">Compliant Tenders </w:t>
      </w:r>
    </w:p>
    <w:tbl>
      <w:tblPr>
        <w:tblW w:w="5000" w:type="pct"/>
        <w:tblLook w:val="01E0" w:firstRow="1" w:lastRow="1" w:firstColumn="1" w:lastColumn="1" w:noHBand="0" w:noVBand="0"/>
      </w:tblPr>
      <w:tblGrid>
        <w:gridCol w:w="773"/>
        <w:gridCol w:w="521"/>
        <w:gridCol w:w="7777"/>
      </w:tblGrid>
      <w:tr w:rsidR="003C0FB1" w:rsidRPr="0003264F" w14:paraId="52291445" w14:textId="77777777" w:rsidTr="0099533F">
        <w:trPr>
          <w:trHeight w:val="511"/>
        </w:trPr>
        <w:tc>
          <w:tcPr>
            <w:tcW w:w="426" w:type="pct"/>
          </w:tcPr>
          <w:p w14:paraId="32A46EBF" w14:textId="77777777" w:rsidR="003C0FB1" w:rsidRPr="0003264F" w:rsidRDefault="003C0FB1" w:rsidP="005D60C5">
            <w:pPr>
              <w:spacing w:after="200"/>
              <w:jc w:val="both"/>
              <w:rPr>
                <w:rFonts w:asciiTheme="minorHAnsi" w:hAnsiTheme="minorHAnsi" w:cstheme="minorHAnsi"/>
                <w:color w:val="0000FF"/>
              </w:rPr>
            </w:pPr>
            <w:r w:rsidRPr="0003264F">
              <w:rPr>
                <w:rFonts w:asciiTheme="minorHAnsi" w:hAnsiTheme="minorHAnsi" w:cstheme="minorHAnsi"/>
                <w:color w:val="0000FF"/>
              </w:rPr>
              <w:t>2.2.1</w:t>
            </w:r>
          </w:p>
        </w:tc>
        <w:tc>
          <w:tcPr>
            <w:tcW w:w="4574" w:type="pct"/>
            <w:gridSpan w:val="2"/>
          </w:tcPr>
          <w:p w14:paraId="6939570F" w14:textId="77777777" w:rsidR="003C0FB1" w:rsidRPr="0003264F" w:rsidRDefault="003C0FB1" w:rsidP="005F7E00">
            <w:pPr>
              <w:jc w:val="both"/>
              <w:rPr>
                <w:rFonts w:asciiTheme="minorHAnsi" w:hAnsiTheme="minorHAnsi" w:cstheme="minorHAnsi"/>
              </w:rPr>
            </w:pPr>
            <w:r w:rsidRPr="0003264F">
              <w:rPr>
                <w:rFonts w:asciiTheme="minorHAnsi" w:hAnsiTheme="minorHAnsi" w:cstheme="minorHAnsi"/>
              </w:rPr>
              <w:t>If a Tenderer fails to comply in any respect with the requirements of this paragraph 2.2.1, the Contracting Authority reserves the right to reject the Tenderer’s Tender as non-compliant or, without prejudice to this right and subject to its obligations at law, to take any other action it considers appropriate including but not limited to:</w:t>
            </w:r>
          </w:p>
          <w:p w14:paraId="57CDCF73" w14:textId="672E4CEE" w:rsidR="003C0FB1" w:rsidRPr="0003264F" w:rsidRDefault="003C0FB1" w:rsidP="005F7E00">
            <w:pPr>
              <w:numPr>
                <w:ilvl w:val="0"/>
                <w:numId w:val="5"/>
              </w:numPr>
              <w:jc w:val="both"/>
              <w:rPr>
                <w:rFonts w:asciiTheme="minorHAnsi" w:hAnsiTheme="minorHAnsi" w:cstheme="minorHAnsi"/>
              </w:rPr>
            </w:pPr>
            <w:r w:rsidRPr="0003264F">
              <w:rPr>
                <w:rFonts w:asciiTheme="minorHAnsi" w:hAnsiTheme="minorHAnsi" w:cstheme="minorHAnsi"/>
              </w:rPr>
              <w:t xml:space="preserve">seeking written clarification from the </w:t>
            </w:r>
            <w:r w:rsidR="000006AC" w:rsidRPr="0003264F">
              <w:rPr>
                <w:rFonts w:asciiTheme="minorHAnsi" w:hAnsiTheme="minorHAnsi" w:cstheme="minorHAnsi"/>
              </w:rPr>
              <w:t>Tenderer.</w:t>
            </w:r>
          </w:p>
          <w:p w14:paraId="0D9C4DA4" w14:textId="77777777" w:rsidR="003C0FB1" w:rsidRPr="0003264F" w:rsidRDefault="003C0FB1" w:rsidP="005F7E00">
            <w:pPr>
              <w:numPr>
                <w:ilvl w:val="0"/>
                <w:numId w:val="5"/>
              </w:numPr>
              <w:jc w:val="both"/>
              <w:rPr>
                <w:rFonts w:asciiTheme="minorHAnsi" w:hAnsiTheme="minorHAnsi" w:cstheme="minorHAnsi"/>
              </w:rPr>
            </w:pPr>
            <w:r w:rsidRPr="0003264F">
              <w:rPr>
                <w:rFonts w:asciiTheme="minorHAnsi" w:hAnsiTheme="minorHAnsi" w:cstheme="minorHAnsi"/>
              </w:rPr>
              <w:t>seeking further information from the Tenderer; or</w:t>
            </w:r>
          </w:p>
          <w:p w14:paraId="405B3E68" w14:textId="77777777" w:rsidR="003C0FB1" w:rsidRPr="0003264F" w:rsidRDefault="003C0FB1" w:rsidP="005F7E00">
            <w:pPr>
              <w:numPr>
                <w:ilvl w:val="0"/>
                <w:numId w:val="5"/>
              </w:numPr>
              <w:jc w:val="both"/>
              <w:rPr>
                <w:rFonts w:asciiTheme="minorHAnsi" w:hAnsiTheme="minorHAnsi" w:cstheme="minorHAnsi"/>
              </w:rPr>
            </w:pPr>
            <w:r w:rsidRPr="0003264F">
              <w:rPr>
                <w:rFonts w:asciiTheme="minorHAnsi" w:hAnsiTheme="minorHAnsi" w:cstheme="minorHAnsi"/>
              </w:rPr>
              <w:t>waiving a requirement, which in the Contracting Authority’s view, is non-material or procedural.</w:t>
            </w:r>
          </w:p>
          <w:p w14:paraId="0775ED9B" w14:textId="77777777" w:rsidR="003C0FB1" w:rsidRPr="0003264F" w:rsidRDefault="003C0FB1" w:rsidP="005F7E00">
            <w:pPr>
              <w:jc w:val="both"/>
              <w:rPr>
                <w:rFonts w:asciiTheme="minorHAnsi" w:hAnsiTheme="minorHAnsi" w:cstheme="minorHAnsi"/>
              </w:rPr>
            </w:pPr>
            <w:r w:rsidRPr="0003264F">
              <w:rPr>
                <w:rFonts w:asciiTheme="minorHAnsi" w:hAnsiTheme="minorHAnsi" w:cstheme="minorHAnsi"/>
              </w:rPr>
              <w:t xml:space="preserve">Tenderers are required: </w:t>
            </w:r>
          </w:p>
        </w:tc>
      </w:tr>
      <w:tr w:rsidR="003C0FB1" w:rsidRPr="0003264F" w14:paraId="74452636" w14:textId="77777777" w:rsidTr="0099533F">
        <w:tc>
          <w:tcPr>
            <w:tcW w:w="426" w:type="pct"/>
          </w:tcPr>
          <w:p w14:paraId="0CFB876B" w14:textId="77777777" w:rsidR="003C0FB1" w:rsidRPr="0003264F" w:rsidRDefault="003C0FB1" w:rsidP="005D60C5">
            <w:pPr>
              <w:spacing w:after="200"/>
              <w:jc w:val="both"/>
              <w:rPr>
                <w:rFonts w:asciiTheme="minorHAnsi" w:hAnsiTheme="minorHAnsi" w:cstheme="minorHAnsi"/>
                <w:color w:val="0000FF"/>
              </w:rPr>
            </w:pPr>
          </w:p>
        </w:tc>
        <w:tc>
          <w:tcPr>
            <w:tcW w:w="287" w:type="pct"/>
          </w:tcPr>
          <w:p w14:paraId="2886BA03" w14:textId="77777777" w:rsidR="003C0FB1" w:rsidRPr="0003264F" w:rsidRDefault="003C0FB1" w:rsidP="005F7E00">
            <w:pPr>
              <w:jc w:val="both"/>
              <w:rPr>
                <w:rFonts w:asciiTheme="minorHAnsi" w:hAnsiTheme="minorHAnsi" w:cstheme="minorHAnsi"/>
              </w:rPr>
            </w:pPr>
            <w:r w:rsidRPr="0003264F">
              <w:rPr>
                <w:rFonts w:asciiTheme="minorHAnsi" w:hAnsiTheme="minorHAnsi" w:cstheme="minorHAnsi"/>
                <w:color w:val="0000FF"/>
                <w:szCs w:val="22"/>
              </w:rPr>
              <w:t>(a)</w:t>
            </w:r>
          </w:p>
        </w:tc>
        <w:tc>
          <w:tcPr>
            <w:tcW w:w="4286" w:type="pct"/>
          </w:tcPr>
          <w:p w14:paraId="539ACA06" w14:textId="2A9E3D80" w:rsidR="003C0FB1" w:rsidRPr="0003264F" w:rsidRDefault="0037365C" w:rsidP="00292437">
            <w:pPr>
              <w:contextualSpacing/>
              <w:jc w:val="both"/>
              <w:rPr>
                <w:rFonts w:asciiTheme="minorHAnsi" w:hAnsiTheme="minorHAnsi" w:cstheme="minorHAnsi"/>
              </w:rPr>
            </w:pPr>
            <w:r w:rsidRPr="0003264F">
              <w:rPr>
                <w:rFonts w:asciiTheme="minorHAnsi" w:hAnsiTheme="minorHAnsi" w:cstheme="minorHAnsi"/>
                <w:szCs w:val="22"/>
              </w:rPr>
              <w:t>To complete and submit with their Tender the electronic version of the European Single Procurement Document (“</w:t>
            </w:r>
            <w:r>
              <w:fldChar w:fldCharType="begin"/>
            </w:r>
            <w:r>
              <w:instrText>HYPERLINK "https://ogp.gov.ie/wp-content/uploads/Information-Note-ESPD.pdf"</w:instrText>
            </w:r>
            <w:r>
              <w:fldChar w:fldCharType="separate"/>
            </w:r>
            <w:r w:rsidRPr="0003264F">
              <w:rPr>
                <w:rStyle w:val="Hyperlink"/>
                <w:rFonts w:asciiTheme="minorHAnsi" w:hAnsiTheme="minorHAnsi" w:cstheme="minorHAnsi"/>
                <w:szCs w:val="22"/>
              </w:rPr>
              <w:t>e</w:t>
            </w:r>
            <w:ins w:id="2" w:author="sean barry" w:date="2025-09-09T08:53:00Z">
              <w:r w:rsidR="007A7AA3">
                <w:rPr>
                  <w:rStyle w:val="Hyperlink"/>
                  <w:rFonts w:asciiTheme="minorHAnsi" w:hAnsiTheme="minorHAnsi" w:cstheme="minorHAnsi"/>
                  <w:szCs w:val="22"/>
                </w:rPr>
                <w:t>-</w:t>
              </w:r>
            </w:ins>
            <w:r w:rsidRPr="0003264F">
              <w:rPr>
                <w:rStyle w:val="Hyperlink"/>
                <w:rFonts w:asciiTheme="minorHAnsi" w:hAnsiTheme="minorHAnsi" w:cstheme="minorHAnsi"/>
                <w:szCs w:val="22"/>
              </w:rPr>
              <w:t>ESPD</w:t>
            </w:r>
            <w:r>
              <w:fldChar w:fldCharType="end"/>
            </w:r>
            <w:r w:rsidRPr="0003264F">
              <w:rPr>
                <w:rFonts w:asciiTheme="minorHAnsi" w:hAnsiTheme="minorHAnsi" w:cstheme="minorHAnsi"/>
                <w:szCs w:val="22"/>
              </w:rPr>
              <w:t>”)</w:t>
            </w:r>
            <w:r w:rsidR="00130442" w:rsidRPr="0003264F">
              <w:rPr>
                <w:rFonts w:asciiTheme="minorHAnsi" w:hAnsiTheme="minorHAnsi" w:cstheme="minorHAnsi"/>
                <w:szCs w:val="22"/>
              </w:rPr>
              <w:t xml:space="preserve">. </w:t>
            </w:r>
            <w:r w:rsidRPr="0003264F">
              <w:rPr>
                <w:rFonts w:asciiTheme="minorHAnsi" w:hAnsiTheme="minorHAnsi" w:cstheme="minorHAnsi"/>
                <w:szCs w:val="22"/>
              </w:rPr>
              <w:t>Tenderers may submit an e</w:t>
            </w:r>
            <w:r w:rsidR="00AB1E9F">
              <w:rPr>
                <w:rFonts w:asciiTheme="minorHAnsi" w:hAnsiTheme="minorHAnsi" w:cstheme="minorHAnsi"/>
                <w:szCs w:val="22"/>
              </w:rPr>
              <w:t>-</w:t>
            </w:r>
            <w:r w:rsidRPr="0003264F">
              <w:rPr>
                <w:rFonts w:asciiTheme="minorHAnsi" w:hAnsiTheme="minorHAnsi" w:cstheme="minorHAnsi"/>
                <w:szCs w:val="22"/>
              </w:rPr>
              <w:t>ESPD which has already been used in a previous procurement procedure PROVIDED THAT they confirm that: (</w:t>
            </w:r>
            <w:proofErr w:type="spellStart"/>
            <w:r w:rsidRPr="0003264F">
              <w:rPr>
                <w:rFonts w:asciiTheme="minorHAnsi" w:hAnsiTheme="minorHAnsi" w:cstheme="minorHAnsi"/>
                <w:szCs w:val="22"/>
              </w:rPr>
              <w:t>i</w:t>
            </w:r>
            <w:proofErr w:type="spellEnd"/>
            <w:r w:rsidRPr="0003264F">
              <w:rPr>
                <w:rFonts w:asciiTheme="minorHAnsi" w:hAnsiTheme="minorHAnsi" w:cstheme="minorHAnsi"/>
                <w:szCs w:val="22"/>
              </w:rPr>
              <w:t>) the information contained in it continues to be correct and (ii) that they satisfy the Selection Criteria for this Competition as set out at part 3.2 below;</w:t>
            </w:r>
          </w:p>
        </w:tc>
      </w:tr>
      <w:tr w:rsidR="003C0FB1" w:rsidRPr="0003264F" w14:paraId="68510839" w14:textId="77777777" w:rsidTr="0099533F">
        <w:tc>
          <w:tcPr>
            <w:tcW w:w="426" w:type="pct"/>
          </w:tcPr>
          <w:p w14:paraId="1BD7E440" w14:textId="77777777" w:rsidR="003C0FB1" w:rsidRPr="0003264F" w:rsidRDefault="003C0FB1" w:rsidP="005D60C5">
            <w:pPr>
              <w:spacing w:after="200"/>
              <w:jc w:val="both"/>
              <w:rPr>
                <w:rFonts w:asciiTheme="minorHAnsi" w:hAnsiTheme="minorHAnsi" w:cstheme="minorHAnsi"/>
                <w:color w:val="0000FF"/>
              </w:rPr>
            </w:pPr>
          </w:p>
        </w:tc>
        <w:tc>
          <w:tcPr>
            <w:tcW w:w="287" w:type="pct"/>
          </w:tcPr>
          <w:p w14:paraId="445C1DD4" w14:textId="77777777" w:rsidR="003C0FB1" w:rsidRPr="0003264F" w:rsidRDefault="003C0FB1" w:rsidP="005F7E00">
            <w:pPr>
              <w:jc w:val="both"/>
              <w:rPr>
                <w:rFonts w:asciiTheme="minorHAnsi" w:hAnsiTheme="minorHAnsi" w:cstheme="minorHAnsi"/>
              </w:rPr>
            </w:pPr>
            <w:r w:rsidRPr="0003264F">
              <w:rPr>
                <w:rFonts w:asciiTheme="minorHAnsi" w:hAnsiTheme="minorHAnsi" w:cstheme="minorHAnsi"/>
                <w:color w:val="0000FF"/>
                <w:szCs w:val="22"/>
              </w:rPr>
              <w:t>(b)</w:t>
            </w:r>
            <w:r w:rsidRPr="0003264F">
              <w:rPr>
                <w:rFonts w:asciiTheme="minorHAnsi" w:hAnsiTheme="minorHAnsi" w:cstheme="minorHAnsi"/>
              </w:rPr>
              <w:t>.</w:t>
            </w:r>
          </w:p>
        </w:tc>
        <w:tc>
          <w:tcPr>
            <w:tcW w:w="4286" w:type="pct"/>
          </w:tcPr>
          <w:p w14:paraId="1CF118CC" w14:textId="77777777" w:rsidR="003C0FB1" w:rsidRPr="0003264F" w:rsidRDefault="003C0FB1" w:rsidP="005F7E00">
            <w:pPr>
              <w:jc w:val="both"/>
              <w:rPr>
                <w:rFonts w:asciiTheme="minorHAnsi" w:hAnsiTheme="minorHAnsi" w:cstheme="minorHAnsi"/>
                <w:u w:val="single"/>
              </w:rPr>
            </w:pPr>
            <w:r w:rsidRPr="0003264F">
              <w:rPr>
                <w:rFonts w:asciiTheme="minorHAnsi" w:hAnsiTheme="minorHAnsi" w:cstheme="minorHAnsi"/>
              </w:rPr>
              <w:t xml:space="preserve">To submit all documentation which this RFT requires to be submitted </w:t>
            </w:r>
            <w:r w:rsidRPr="0003264F">
              <w:rPr>
                <w:rFonts w:asciiTheme="minorHAnsi" w:hAnsiTheme="minorHAnsi" w:cstheme="minorHAnsi"/>
                <w:u w:val="single"/>
              </w:rPr>
              <w:t>with their Tender;</w:t>
            </w:r>
          </w:p>
        </w:tc>
      </w:tr>
      <w:tr w:rsidR="003C0FB1" w:rsidRPr="0003264F" w14:paraId="1B72268F" w14:textId="77777777" w:rsidTr="0099533F">
        <w:tc>
          <w:tcPr>
            <w:tcW w:w="426" w:type="pct"/>
          </w:tcPr>
          <w:p w14:paraId="07B562CE" w14:textId="77777777" w:rsidR="003C0FB1" w:rsidRPr="0003264F" w:rsidRDefault="003C0FB1" w:rsidP="005D60C5">
            <w:pPr>
              <w:spacing w:after="200"/>
              <w:jc w:val="both"/>
              <w:rPr>
                <w:rFonts w:asciiTheme="minorHAnsi" w:hAnsiTheme="minorHAnsi" w:cstheme="minorHAnsi"/>
                <w:color w:val="0000FF"/>
              </w:rPr>
            </w:pPr>
          </w:p>
        </w:tc>
        <w:tc>
          <w:tcPr>
            <w:tcW w:w="287" w:type="pct"/>
          </w:tcPr>
          <w:p w14:paraId="549C221F" w14:textId="77777777" w:rsidR="003C0FB1" w:rsidRPr="0003264F" w:rsidRDefault="003C0FB1" w:rsidP="005F7E00">
            <w:pPr>
              <w:jc w:val="both"/>
              <w:rPr>
                <w:rFonts w:asciiTheme="minorHAnsi" w:hAnsiTheme="minorHAnsi" w:cstheme="minorHAnsi"/>
              </w:rPr>
            </w:pPr>
            <w:r w:rsidRPr="0003264F">
              <w:rPr>
                <w:rFonts w:asciiTheme="minorHAnsi" w:hAnsiTheme="minorHAnsi" w:cstheme="minorHAnsi"/>
                <w:color w:val="0000FF"/>
                <w:szCs w:val="22"/>
              </w:rPr>
              <w:t>(c)</w:t>
            </w:r>
          </w:p>
        </w:tc>
        <w:tc>
          <w:tcPr>
            <w:tcW w:w="4286" w:type="pct"/>
          </w:tcPr>
          <w:p w14:paraId="04D5DC54" w14:textId="77777777" w:rsidR="003C0FB1" w:rsidRPr="0003264F" w:rsidRDefault="003C0FB1" w:rsidP="005F7E00">
            <w:pPr>
              <w:jc w:val="both"/>
              <w:rPr>
                <w:rFonts w:asciiTheme="minorHAnsi" w:hAnsiTheme="minorHAnsi" w:cstheme="minorHAnsi"/>
              </w:rPr>
            </w:pPr>
            <w:r w:rsidRPr="0003264F">
              <w:rPr>
                <w:rFonts w:asciiTheme="minorHAnsi" w:hAnsiTheme="minorHAnsi" w:cstheme="minorHAnsi"/>
              </w:rPr>
              <w:t>To follow the format of this RFT and respond to each element in the order as set out in this RFT;</w:t>
            </w:r>
          </w:p>
        </w:tc>
      </w:tr>
      <w:tr w:rsidR="003C0FB1" w:rsidRPr="0003264F" w14:paraId="359E470E" w14:textId="77777777" w:rsidTr="0099533F">
        <w:tc>
          <w:tcPr>
            <w:tcW w:w="426" w:type="pct"/>
          </w:tcPr>
          <w:p w14:paraId="053DFD97" w14:textId="77777777" w:rsidR="003C0FB1" w:rsidRPr="0003264F" w:rsidRDefault="003C0FB1" w:rsidP="005D60C5">
            <w:pPr>
              <w:spacing w:after="200"/>
              <w:jc w:val="both"/>
              <w:rPr>
                <w:rFonts w:asciiTheme="minorHAnsi" w:hAnsiTheme="minorHAnsi" w:cstheme="minorHAnsi"/>
                <w:color w:val="0000FF"/>
              </w:rPr>
            </w:pPr>
          </w:p>
        </w:tc>
        <w:tc>
          <w:tcPr>
            <w:tcW w:w="287" w:type="pct"/>
          </w:tcPr>
          <w:p w14:paraId="363641D4" w14:textId="77777777" w:rsidR="003C0FB1" w:rsidRPr="0003264F" w:rsidRDefault="003C0FB1" w:rsidP="005F7E00">
            <w:pPr>
              <w:jc w:val="both"/>
              <w:rPr>
                <w:rFonts w:asciiTheme="minorHAnsi" w:hAnsiTheme="minorHAnsi" w:cstheme="minorHAnsi"/>
              </w:rPr>
            </w:pPr>
            <w:r w:rsidRPr="0003264F">
              <w:rPr>
                <w:rFonts w:asciiTheme="minorHAnsi" w:hAnsiTheme="minorHAnsi" w:cstheme="minorHAnsi"/>
                <w:color w:val="0000FF"/>
                <w:szCs w:val="22"/>
              </w:rPr>
              <w:t>(d)</w:t>
            </w:r>
          </w:p>
        </w:tc>
        <w:tc>
          <w:tcPr>
            <w:tcW w:w="4286" w:type="pct"/>
          </w:tcPr>
          <w:p w14:paraId="5A882FCA" w14:textId="77777777" w:rsidR="003C0FB1" w:rsidRPr="0003264F" w:rsidRDefault="003C0FB1" w:rsidP="005F7E00">
            <w:pPr>
              <w:jc w:val="both"/>
              <w:rPr>
                <w:rFonts w:asciiTheme="minorHAnsi" w:hAnsiTheme="minorHAnsi" w:cstheme="minorHAnsi"/>
              </w:rPr>
            </w:pPr>
            <w:r w:rsidRPr="0003264F">
              <w:rPr>
                <w:rFonts w:asciiTheme="minorHAnsi" w:hAnsiTheme="minorHAnsi" w:cstheme="minorHAnsi"/>
              </w:rPr>
              <w:t>To conform to and comply with all instructions and requirements set out in this RFT;</w:t>
            </w:r>
          </w:p>
        </w:tc>
      </w:tr>
      <w:tr w:rsidR="003C0FB1" w:rsidRPr="0003264F" w14:paraId="7AFA1ECF" w14:textId="77777777" w:rsidTr="0099533F">
        <w:tc>
          <w:tcPr>
            <w:tcW w:w="426" w:type="pct"/>
          </w:tcPr>
          <w:p w14:paraId="1418A26E" w14:textId="77777777" w:rsidR="003C0FB1" w:rsidRPr="0003264F" w:rsidRDefault="003C0FB1" w:rsidP="005D60C5">
            <w:pPr>
              <w:spacing w:after="200"/>
              <w:jc w:val="both"/>
              <w:rPr>
                <w:rFonts w:asciiTheme="minorHAnsi" w:hAnsiTheme="minorHAnsi" w:cstheme="minorHAnsi"/>
                <w:color w:val="0000FF"/>
              </w:rPr>
            </w:pPr>
          </w:p>
        </w:tc>
        <w:tc>
          <w:tcPr>
            <w:tcW w:w="287" w:type="pct"/>
          </w:tcPr>
          <w:p w14:paraId="101C0E3C" w14:textId="77777777" w:rsidR="003C0FB1" w:rsidRPr="0003264F" w:rsidRDefault="003C0FB1" w:rsidP="005F7E00">
            <w:pPr>
              <w:jc w:val="both"/>
              <w:rPr>
                <w:rFonts w:asciiTheme="minorHAnsi" w:hAnsiTheme="minorHAnsi" w:cstheme="minorHAnsi"/>
              </w:rPr>
            </w:pPr>
            <w:r w:rsidRPr="0003264F">
              <w:rPr>
                <w:rFonts w:asciiTheme="minorHAnsi" w:hAnsiTheme="minorHAnsi" w:cstheme="minorHAnsi"/>
                <w:color w:val="0000FF"/>
                <w:szCs w:val="22"/>
              </w:rPr>
              <w:t>(e)</w:t>
            </w:r>
          </w:p>
        </w:tc>
        <w:tc>
          <w:tcPr>
            <w:tcW w:w="4286" w:type="pct"/>
          </w:tcPr>
          <w:p w14:paraId="1F5AD716" w14:textId="77777777" w:rsidR="003C0FB1" w:rsidRPr="0003264F" w:rsidRDefault="003C0FB1" w:rsidP="005F7E00">
            <w:pPr>
              <w:jc w:val="both"/>
              <w:rPr>
                <w:rFonts w:asciiTheme="minorHAnsi" w:hAnsiTheme="minorHAnsi" w:cstheme="minorHAnsi"/>
              </w:rPr>
            </w:pPr>
            <w:r w:rsidRPr="0003264F">
              <w:rPr>
                <w:rFonts w:asciiTheme="minorHAnsi" w:hAnsiTheme="minorHAnsi" w:cstheme="minorHAnsi"/>
              </w:rPr>
              <w:t>To submit the statement required under paragraph 2.4 below; and</w:t>
            </w:r>
          </w:p>
        </w:tc>
      </w:tr>
      <w:tr w:rsidR="003C0FB1" w:rsidRPr="0003264F" w14:paraId="729AFE11" w14:textId="77777777" w:rsidTr="0099533F">
        <w:tc>
          <w:tcPr>
            <w:tcW w:w="426" w:type="pct"/>
          </w:tcPr>
          <w:p w14:paraId="687CF7C3" w14:textId="77777777" w:rsidR="003C0FB1" w:rsidRPr="0003264F" w:rsidRDefault="003C0FB1" w:rsidP="005D60C5">
            <w:pPr>
              <w:spacing w:after="200"/>
              <w:jc w:val="both"/>
              <w:rPr>
                <w:rFonts w:asciiTheme="minorHAnsi" w:hAnsiTheme="minorHAnsi" w:cstheme="minorHAnsi"/>
                <w:color w:val="0000FF"/>
              </w:rPr>
            </w:pPr>
          </w:p>
        </w:tc>
        <w:tc>
          <w:tcPr>
            <w:tcW w:w="287" w:type="pct"/>
          </w:tcPr>
          <w:p w14:paraId="1D39EAC1" w14:textId="77777777" w:rsidR="003C0FB1" w:rsidRPr="0003264F" w:rsidRDefault="003C0FB1" w:rsidP="005F7E00">
            <w:pPr>
              <w:jc w:val="both"/>
              <w:rPr>
                <w:rFonts w:asciiTheme="minorHAnsi" w:hAnsiTheme="minorHAnsi" w:cstheme="minorHAnsi"/>
              </w:rPr>
            </w:pPr>
            <w:r w:rsidRPr="0003264F">
              <w:rPr>
                <w:rFonts w:asciiTheme="minorHAnsi" w:hAnsiTheme="minorHAnsi" w:cstheme="minorHAnsi"/>
                <w:color w:val="0000FF"/>
                <w:szCs w:val="22"/>
              </w:rPr>
              <w:t>(f)</w:t>
            </w:r>
          </w:p>
        </w:tc>
        <w:tc>
          <w:tcPr>
            <w:tcW w:w="4286" w:type="pct"/>
          </w:tcPr>
          <w:p w14:paraId="51EFABB4" w14:textId="77777777" w:rsidR="003C0FB1" w:rsidRPr="0003264F" w:rsidRDefault="003C0FB1" w:rsidP="005F7E00">
            <w:pPr>
              <w:jc w:val="both"/>
              <w:rPr>
                <w:rFonts w:asciiTheme="minorHAnsi" w:hAnsiTheme="minorHAnsi" w:cstheme="minorHAnsi"/>
              </w:rPr>
            </w:pPr>
            <w:r w:rsidRPr="0003264F">
              <w:rPr>
                <w:rFonts w:asciiTheme="minorHAnsi" w:hAnsiTheme="minorHAnsi" w:cstheme="minorHAnsi"/>
              </w:rPr>
              <w:t>Not to alter or edit this RFT in any way.</w:t>
            </w:r>
          </w:p>
        </w:tc>
      </w:tr>
      <w:tr w:rsidR="003C0FB1" w:rsidRPr="0003264F" w14:paraId="142C8ECB" w14:textId="77777777" w:rsidTr="0099533F">
        <w:trPr>
          <w:trHeight w:val="716"/>
        </w:trPr>
        <w:tc>
          <w:tcPr>
            <w:tcW w:w="426" w:type="pct"/>
          </w:tcPr>
          <w:p w14:paraId="3F11BEAC" w14:textId="77777777" w:rsidR="003C0FB1" w:rsidRPr="0003264F" w:rsidRDefault="003C0FB1" w:rsidP="00503F93">
            <w:pPr>
              <w:spacing w:after="200" w:line="320" w:lineRule="auto"/>
              <w:jc w:val="both"/>
              <w:rPr>
                <w:rFonts w:asciiTheme="minorHAnsi" w:hAnsiTheme="minorHAnsi" w:cstheme="minorHAnsi"/>
                <w:color w:val="0000FF"/>
              </w:rPr>
            </w:pPr>
            <w:r w:rsidRPr="0003264F">
              <w:rPr>
                <w:rFonts w:asciiTheme="minorHAnsi" w:hAnsiTheme="minorHAnsi" w:cstheme="minorHAnsi"/>
                <w:color w:val="0000FF"/>
              </w:rPr>
              <w:t>2.2.2</w:t>
            </w:r>
          </w:p>
        </w:tc>
        <w:tc>
          <w:tcPr>
            <w:tcW w:w="4574" w:type="pct"/>
            <w:gridSpan w:val="2"/>
          </w:tcPr>
          <w:p w14:paraId="26CCA6ED" w14:textId="764A26BE" w:rsidR="003C0FB1" w:rsidRPr="0003264F" w:rsidRDefault="003C0FB1" w:rsidP="005F7E00">
            <w:pPr>
              <w:jc w:val="both"/>
              <w:rPr>
                <w:rFonts w:asciiTheme="minorHAnsi" w:hAnsiTheme="minorHAnsi" w:cstheme="minorHAnsi"/>
              </w:rPr>
            </w:pPr>
            <w:r w:rsidRPr="0003264F">
              <w:rPr>
                <w:rFonts w:asciiTheme="minorHAnsi" w:hAnsiTheme="minorHAnsi" w:cstheme="minorHAnsi"/>
              </w:rPr>
              <w:t xml:space="preserve">Without prejudice to the generality of paragraphs 2.2.1, failure to comply with </w:t>
            </w:r>
            <w:r w:rsidR="000006AC" w:rsidRPr="0003264F">
              <w:rPr>
                <w:rFonts w:asciiTheme="minorHAnsi" w:hAnsiTheme="minorHAnsi" w:cstheme="minorHAnsi"/>
              </w:rPr>
              <w:t>paragraphs</w:t>
            </w:r>
            <w:r w:rsidRPr="0003264F">
              <w:rPr>
                <w:rFonts w:asciiTheme="minorHAnsi" w:hAnsiTheme="minorHAnsi" w:cstheme="minorHAnsi"/>
              </w:rPr>
              <w:t xml:space="preserve"> 2.6.1, 2.6.2 or 2.6.3 below will render the Tender non-compliant and it will be rejected.</w:t>
            </w:r>
          </w:p>
        </w:tc>
      </w:tr>
    </w:tbl>
    <w:p w14:paraId="0C6EBA2C" w14:textId="77777777" w:rsidR="003C0FB1" w:rsidRPr="0003264F" w:rsidRDefault="003C0FB1" w:rsidP="003C0FB1">
      <w:pPr>
        <w:pStyle w:val="Heading2"/>
        <w:jc w:val="both"/>
        <w:rPr>
          <w:rFonts w:asciiTheme="minorHAnsi" w:hAnsiTheme="minorHAnsi" w:cstheme="minorHAnsi"/>
        </w:rPr>
      </w:pPr>
      <w:r w:rsidRPr="0003264F">
        <w:rPr>
          <w:rFonts w:asciiTheme="minorHAnsi" w:hAnsiTheme="minorHAnsi" w:cstheme="minorHAnsi"/>
        </w:rPr>
        <w:t>2.3</w:t>
      </w:r>
      <w:r w:rsidRPr="0003264F">
        <w:rPr>
          <w:rFonts w:asciiTheme="minorHAnsi" w:hAnsiTheme="minorHAnsi" w:cstheme="minorHAnsi"/>
        </w:rPr>
        <w:tab/>
        <w:t xml:space="preserve">Services Contract </w:t>
      </w:r>
    </w:p>
    <w:tbl>
      <w:tblPr>
        <w:tblW w:w="5000" w:type="pct"/>
        <w:tblLook w:val="01E0" w:firstRow="1" w:lastRow="1" w:firstColumn="1" w:lastColumn="1" w:noHBand="0" w:noVBand="0"/>
      </w:tblPr>
      <w:tblGrid>
        <w:gridCol w:w="731"/>
        <w:gridCol w:w="8340"/>
      </w:tblGrid>
      <w:tr w:rsidR="003C0FB1" w:rsidRPr="0003264F" w14:paraId="7592FB18" w14:textId="77777777" w:rsidTr="0099533F">
        <w:tc>
          <w:tcPr>
            <w:tcW w:w="403" w:type="pct"/>
          </w:tcPr>
          <w:p w14:paraId="0EE8D4D9" w14:textId="77777777" w:rsidR="003C0FB1" w:rsidRPr="0003264F" w:rsidRDefault="003C0FB1" w:rsidP="00503F93">
            <w:pPr>
              <w:spacing w:after="200" w:line="320" w:lineRule="auto"/>
              <w:jc w:val="both"/>
              <w:rPr>
                <w:rFonts w:asciiTheme="minorHAnsi" w:hAnsiTheme="minorHAnsi" w:cstheme="minorHAnsi"/>
                <w:color w:val="0000FF"/>
              </w:rPr>
            </w:pPr>
            <w:r w:rsidRPr="0003264F">
              <w:rPr>
                <w:rFonts w:asciiTheme="minorHAnsi" w:hAnsiTheme="minorHAnsi" w:cstheme="minorHAnsi"/>
                <w:color w:val="0000FF"/>
              </w:rPr>
              <w:t>2.3.1</w:t>
            </w:r>
          </w:p>
        </w:tc>
        <w:tc>
          <w:tcPr>
            <w:tcW w:w="4597" w:type="pct"/>
          </w:tcPr>
          <w:p w14:paraId="153A386A" w14:textId="77777777" w:rsidR="003C0FB1" w:rsidRPr="0003264F" w:rsidRDefault="003C0FB1" w:rsidP="00926F67">
            <w:pPr>
              <w:jc w:val="both"/>
              <w:rPr>
                <w:rFonts w:asciiTheme="minorHAnsi" w:hAnsiTheme="minorHAnsi" w:cstheme="minorHAnsi"/>
              </w:rPr>
            </w:pPr>
            <w:r w:rsidRPr="0003264F">
              <w:rPr>
                <w:rFonts w:asciiTheme="minorHAnsi" w:hAnsiTheme="minorHAnsi" w:cstheme="minorHAnsi"/>
              </w:rPr>
              <w:t xml:space="preserve">Tenderers should note the terms and conditions of the Services Contract at Appendix </w:t>
            </w:r>
            <w:r w:rsidR="0037365C" w:rsidRPr="0003264F">
              <w:rPr>
                <w:rFonts w:asciiTheme="minorHAnsi" w:hAnsiTheme="minorHAnsi" w:cstheme="minorHAnsi"/>
              </w:rPr>
              <w:t xml:space="preserve">5 </w:t>
            </w:r>
            <w:r w:rsidRPr="0003264F">
              <w:rPr>
                <w:rFonts w:asciiTheme="minorHAnsi" w:hAnsiTheme="minorHAnsi" w:cstheme="minorHAnsi"/>
              </w:rPr>
              <w:t>to this RFT.</w:t>
            </w:r>
          </w:p>
        </w:tc>
      </w:tr>
      <w:tr w:rsidR="003C0FB1" w:rsidRPr="0003264F" w14:paraId="23DA74E1" w14:textId="77777777" w:rsidTr="0099533F">
        <w:tc>
          <w:tcPr>
            <w:tcW w:w="403" w:type="pct"/>
          </w:tcPr>
          <w:p w14:paraId="22B7B797" w14:textId="77777777" w:rsidR="003C0FB1" w:rsidRPr="0003264F" w:rsidRDefault="003C0FB1" w:rsidP="00503F93">
            <w:pPr>
              <w:spacing w:after="200" w:line="320" w:lineRule="auto"/>
              <w:jc w:val="both"/>
              <w:rPr>
                <w:rFonts w:asciiTheme="minorHAnsi" w:hAnsiTheme="minorHAnsi" w:cstheme="minorHAnsi"/>
                <w:color w:val="0000FF"/>
              </w:rPr>
            </w:pPr>
            <w:r w:rsidRPr="0003264F">
              <w:rPr>
                <w:rFonts w:asciiTheme="minorHAnsi" w:hAnsiTheme="minorHAnsi" w:cstheme="minorHAnsi"/>
                <w:color w:val="0000FF"/>
              </w:rPr>
              <w:t>2.3.2</w:t>
            </w:r>
          </w:p>
        </w:tc>
        <w:tc>
          <w:tcPr>
            <w:tcW w:w="4597" w:type="pct"/>
          </w:tcPr>
          <w:p w14:paraId="7D0AD6AC" w14:textId="77777777" w:rsidR="003C0FB1" w:rsidRPr="0003264F" w:rsidRDefault="003C0FB1" w:rsidP="00926F67">
            <w:pPr>
              <w:jc w:val="both"/>
              <w:rPr>
                <w:rFonts w:asciiTheme="minorHAnsi" w:hAnsiTheme="minorHAnsi" w:cstheme="minorHAnsi"/>
              </w:rPr>
            </w:pPr>
            <w:r w:rsidRPr="0003264F">
              <w:rPr>
                <w:rFonts w:asciiTheme="minorHAnsi" w:hAnsiTheme="minorHAnsi" w:cstheme="minorHAnsi"/>
              </w:rPr>
              <w:t>Tenderers are required to confirm their acceptance of the terms and conditions of the Services Contract by signing the Tenderer’s Statement at Appendix 3.  Tenderers may not amend the Services Contract.</w:t>
            </w:r>
          </w:p>
        </w:tc>
      </w:tr>
    </w:tbl>
    <w:p w14:paraId="0EC2A0E7" w14:textId="77777777" w:rsidR="003C0FB1" w:rsidRPr="0003264F" w:rsidRDefault="003C0FB1" w:rsidP="003C0FB1">
      <w:pPr>
        <w:pStyle w:val="Heading2"/>
        <w:jc w:val="both"/>
        <w:rPr>
          <w:rFonts w:asciiTheme="minorHAnsi" w:hAnsiTheme="minorHAnsi" w:cstheme="minorHAnsi"/>
        </w:rPr>
      </w:pPr>
      <w:r w:rsidRPr="0003264F">
        <w:rPr>
          <w:rFonts w:asciiTheme="minorHAnsi" w:hAnsiTheme="minorHAnsi" w:cstheme="minorHAnsi"/>
        </w:rPr>
        <w:t>2.4</w:t>
      </w:r>
      <w:r w:rsidRPr="0003264F">
        <w:rPr>
          <w:rFonts w:asciiTheme="minorHAnsi" w:hAnsiTheme="minorHAnsi" w:cstheme="minorHAnsi"/>
        </w:rPr>
        <w:tab/>
        <w:t>Acceptance of RFT Requirements</w:t>
      </w:r>
    </w:p>
    <w:p w14:paraId="5BA36421" w14:textId="77777777" w:rsidR="003C0FB1" w:rsidRPr="0003264F" w:rsidRDefault="003C0FB1" w:rsidP="00EA39AD">
      <w:pPr>
        <w:jc w:val="both"/>
        <w:rPr>
          <w:rFonts w:asciiTheme="minorHAnsi" w:hAnsiTheme="minorHAnsi" w:cstheme="minorHAnsi"/>
        </w:rPr>
      </w:pPr>
      <w:r w:rsidRPr="0003264F">
        <w:rPr>
          <w:rFonts w:asciiTheme="minorHAnsi" w:hAnsiTheme="minorHAnsi" w:cstheme="minorHAnsi"/>
        </w:rPr>
        <w:t xml:space="preserve">Each Tenderer is required to accept the provisions of this RFT. ALL TENDERERS MUST RETURN, with their Tender, a scanned signed copy of the Tenderer’s Statement, as set out in Appendix 3, printed on the Tenderer’s letterhead. The Contracting Authority must be able to read the scanned signature of the Tenderer. If possible, please sign documents using blue ink. If the Contracting Authority cannot read the scanned signature, Tenderers may be requested to re-submit. Tenderers may not amend the Tenderer’s Statement. </w:t>
      </w:r>
    </w:p>
    <w:p w14:paraId="26453841" w14:textId="77777777" w:rsidR="003C0FB1" w:rsidRPr="0003264F" w:rsidRDefault="003C0FB1" w:rsidP="003C0FB1">
      <w:pPr>
        <w:pStyle w:val="Heading2"/>
        <w:jc w:val="both"/>
        <w:rPr>
          <w:rFonts w:asciiTheme="minorHAnsi" w:hAnsiTheme="minorHAnsi" w:cstheme="minorHAnsi"/>
        </w:rPr>
      </w:pPr>
      <w:r w:rsidRPr="0003264F">
        <w:rPr>
          <w:rFonts w:asciiTheme="minorHAnsi" w:hAnsiTheme="minorHAnsi" w:cstheme="minorHAnsi"/>
        </w:rPr>
        <w:t>2.5</w:t>
      </w:r>
      <w:r w:rsidRPr="0003264F">
        <w:rPr>
          <w:rFonts w:asciiTheme="minorHAnsi" w:hAnsiTheme="minorHAnsi" w:cstheme="minorHAnsi"/>
        </w:rPr>
        <w:tab/>
        <w:t>Consortia and Prime / Subcontractors</w:t>
      </w:r>
    </w:p>
    <w:p w14:paraId="488BEF87" w14:textId="77777777" w:rsidR="003C0FB1" w:rsidRPr="0003264F" w:rsidRDefault="003C0FB1" w:rsidP="00EA39AD">
      <w:pPr>
        <w:jc w:val="both"/>
        <w:rPr>
          <w:rFonts w:asciiTheme="minorHAnsi" w:hAnsiTheme="minorHAnsi" w:cstheme="minorHAnsi"/>
        </w:rPr>
      </w:pPr>
      <w:r w:rsidRPr="0003264F">
        <w:rPr>
          <w:rFonts w:asciiTheme="minorHAnsi" w:hAnsiTheme="minorHAnsi" w:cstheme="minorHAnsi"/>
        </w:rPr>
        <w:t xml:space="preserve">Where a group of undertakings (in whatever form and regardless of the legal relationship between them) come together to submit a Tender in response to this RFT, the Contracting Authority will deal with all matters relating to this Competition through </w:t>
      </w:r>
      <w:r w:rsidRPr="0003264F">
        <w:rPr>
          <w:rFonts w:asciiTheme="minorHAnsi" w:hAnsiTheme="minorHAnsi" w:cstheme="minorHAnsi"/>
          <w:szCs w:val="22"/>
        </w:rPr>
        <w:t xml:space="preserve">a single nominated </w:t>
      </w:r>
      <w:r w:rsidRPr="0003264F">
        <w:rPr>
          <w:rFonts w:asciiTheme="minorHAnsi" w:hAnsiTheme="minorHAnsi" w:cstheme="minorHAnsi"/>
        </w:rPr>
        <w:t xml:space="preserve">entity </w:t>
      </w:r>
      <w:r w:rsidRPr="0003264F">
        <w:rPr>
          <w:rFonts w:asciiTheme="minorHAnsi" w:hAnsiTheme="minorHAnsi" w:cstheme="minorHAnsi"/>
          <w:szCs w:val="22"/>
        </w:rPr>
        <w:t>authorised to represent all members of the group of undertakings.</w:t>
      </w:r>
      <w:r w:rsidRPr="0003264F">
        <w:rPr>
          <w:rFonts w:asciiTheme="minorHAnsi" w:hAnsiTheme="minorHAnsi" w:cstheme="minorHAnsi"/>
        </w:rPr>
        <w:t xml:space="preserve"> The Tenderer must </w:t>
      </w:r>
      <w:r w:rsidRPr="0003264F">
        <w:rPr>
          <w:rFonts w:asciiTheme="minorHAnsi" w:hAnsiTheme="minorHAnsi" w:cstheme="minorHAnsi"/>
          <w:szCs w:val="22"/>
        </w:rPr>
        <w:t xml:space="preserve">provide details of all members of the group of undertakings and their role in the Tender and </w:t>
      </w:r>
      <w:r w:rsidRPr="0003264F">
        <w:rPr>
          <w:rFonts w:asciiTheme="minorHAnsi" w:hAnsiTheme="minorHAnsi" w:cstheme="minorHAnsi"/>
        </w:rPr>
        <w:t xml:space="preserve">clearly set out the </w:t>
      </w:r>
      <w:r w:rsidRPr="0003264F">
        <w:rPr>
          <w:rFonts w:asciiTheme="minorHAnsi" w:hAnsiTheme="minorHAnsi" w:cstheme="minorHAnsi"/>
          <w:szCs w:val="22"/>
        </w:rPr>
        <w:t xml:space="preserve">contact details including </w:t>
      </w:r>
      <w:r w:rsidRPr="0003264F">
        <w:rPr>
          <w:rFonts w:asciiTheme="minorHAnsi" w:hAnsiTheme="minorHAnsi" w:cstheme="minorHAnsi"/>
        </w:rPr>
        <w:t xml:space="preserve">name, title, telephone number, postal address, facsimile number and e-mail address of the nominated </w:t>
      </w:r>
      <w:r w:rsidRPr="0003264F">
        <w:rPr>
          <w:rFonts w:asciiTheme="minorHAnsi" w:hAnsiTheme="minorHAnsi" w:cstheme="minorHAnsi"/>
          <w:szCs w:val="22"/>
        </w:rPr>
        <w:t>entity</w:t>
      </w:r>
      <w:r w:rsidRPr="0003264F">
        <w:rPr>
          <w:rFonts w:asciiTheme="minorHAnsi" w:hAnsiTheme="minorHAnsi" w:cstheme="minorHAnsi"/>
        </w:rPr>
        <w:t xml:space="preserve"> authorised to represent the Tenderer and to whom all communications shall be directed and accepted until this Competition has been completed or terminated. Correspondence from any other person will NOT be accepted, acknowledged or responded to.</w:t>
      </w:r>
    </w:p>
    <w:p w14:paraId="3B70E6AF" w14:textId="77777777" w:rsidR="003C0FB1" w:rsidRPr="0003264F" w:rsidRDefault="003C0FB1" w:rsidP="00EA39AD">
      <w:pPr>
        <w:jc w:val="both"/>
        <w:rPr>
          <w:rFonts w:asciiTheme="minorHAnsi" w:hAnsiTheme="minorHAnsi" w:cstheme="minorHAnsi"/>
        </w:rPr>
      </w:pPr>
      <w:r w:rsidRPr="0003264F">
        <w:rPr>
          <w:rFonts w:asciiTheme="minorHAnsi" w:hAnsiTheme="minorHAnsi" w:cstheme="minorHAnsi"/>
          <w:szCs w:val="22"/>
        </w:rPr>
        <w:t>Prior to and as a condition of award of any Services Contract, the successful Tenderer shall be required to designate a single entity who will carry overall responsibility for the Services Contract (the “Prime Contractor”), irrespective of whether or not tasks are to be performed by a subcontractor or other consortium member (the “Subcontractor”).</w:t>
      </w:r>
    </w:p>
    <w:p w14:paraId="370B4FD9" w14:textId="77777777" w:rsidR="003670C3" w:rsidRPr="0003264F" w:rsidRDefault="00977CC4" w:rsidP="00977CC4">
      <w:pPr>
        <w:pStyle w:val="Heading2"/>
        <w:jc w:val="both"/>
        <w:rPr>
          <w:rFonts w:asciiTheme="minorHAnsi" w:hAnsiTheme="minorHAnsi" w:cstheme="minorHAnsi"/>
        </w:rPr>
        <w:sectPr w:rsidR="003670C3" w:rsidRPr="0003264F" w:rsidSect="00C3103B">
          <w:footerReference w:type="default" r:id="rId16"/>
          <w:pgSz w:w="11907" w:h="16840" w:code="9"/>
          <w:pgMar w:top="1134" w:right="1418" w:bottom="851" w:left="1418" w:header="709" w:footer="709" w:gutter="0"/>
          <w:cols w:space="708"/>
          <w:docGrid w:linePitch="360"/>
        </w:sectPr>
      </w:pPr>
      <w:r w:rsidRPr="0003264F">
        <w:rPr>
          <w:rFonts w:asciiTheme="minorHAnsi" w:hAnsiTheme="minorHAnsi" w:cstheme="minorHAnsi"/>
        </w:rPr>
        <w:t>2.6</w:t>
      </w:r>
      <w:r w:rsidRPr="0003264F">
        <w:rPr>
          <w:rFonts w:asciiTheme="minorHAnsi" w:hAnsiTheme="minorHAnsi" w:cstheme="minorHAnsi"/>
        </w:rPr>
        <w:tab/>
        <w:t>Tender Submission Requirements</w:t>
      </w:r>
    </w:p>
    <w:tbl>
      <w:tblPr>
        <w:tblW w:w="5000" w:type="pct"/>
        <w:tblLook w:val="01E0" w:firstRow="1" w:lastRow="1" w:firstColumn="1" w:lastColumn="1" w:noHBand="0" w:noVBand="0"/>
      </w:tblPr>
      <w:tblGrid>
        <w:gridCol w:w="780"/>
        <w:gridCol w:w="8291"/>
      </w:tblGrid>
      <w:tr w:rsidR="00977CC4" w:rsidRPr="007B446A" w14:paraId="7D787EE3" w14:textId="77777777" w:rsidTr="00C3103B">
        <w:tc>
          <w:tcPr>
            <w:tcW w:w="430" w:type="pct"/>
          </w:tcPr>
          <w:p w14:paraId="4802F62C" w14:textId="77777777" w:rsidR="00977CC4" w:rsidRPr="0003264F" w:rsidRDefault="00977CC4" w:rsidP="00C3103B">
            <w:pPr>
              <w:jc w:val="both"/>
              <w:rPr>
                <w:rFonts w:asciiTheme="minorHAnsi" w:hAnsiTheme="minorHAnsi" w:cstheme="minorHAnsi"/>
                <w:color w:val="0000FF"/>
                <w:szCs w:val="22"/>
              </w:rPr>
            </w:pPr>
            <w:r w:rsidRPr="0003264F">
              <w:rPr>
                <w:rFonts w:asciiTheme="minorHAnsi" w:hAnsiTheme="minorHAnsi" w:cstheme="minorHAnsi"/>
                <w:color w:val="0000FF"/>
                <w:szCs w:val="22"/>
              </w:rPr>
              <w:t>2.6.1</w:t>
            </w:r>
          </w:p>
        </w:tc>
        <w:tc>
          <w:tcPr>
            <w:tcW w:w="4570" w:type="pct"/>
          </w:tcPr>
          <w:sdt>
            <w:sdtPr>
              <w:rPr>
                <w:rFonts w:asciiTheme="minorHAnsi" w:hAnsiTheme="minorHAnsi" w:cstheme="minorHAnsi"/>
                <w:color w:val="FF0000"/>
                <w:highlight w:val="lightGray"/>
              </w:rPr>
              <w:id w:val="437764801"/>
              <w:placeholder>
                <w:docPart w:val="50A4CAD30A4C42EA999076BC444A2477"/>
              </w:placeholder>
            </w:sdtPr>
            <w:sdtEndPr>
              <w:rPr>
                <w:color w:val="000000"/>
                <w:szCs w:val="22"/>
              </w:rPr>
            </w:sdtEndPr>
            <w:sdtContent>
              <w:sdt>
                <w:sdtPr>
                  <w:rPr>
                    <w:rFonts w:asciiTheme="minorHAnsi" w:hAnsiTheme="minorHAnsi" w:cstheme="minorHAnsi"/>
                    <w:color w:val="FF0000"/>
                    <w:highlight w:val="lightGray"/>
                  </w:rPr>
                  <w:id w:val="1467708055"/>
                  <w:placeholder>
                    <w:docPart w:val="E99EEB4CC20343D5A185CF8D54599456"/>
                  </w:placeholder>
                </w:sdtPr>
                <w:sdtEndPr>
                  <w:rPr>
                    <w:color w:val="000000"/>
                    <w:szCs w:val="22"/>
                  </w:rPr>
                </w:sdtEndPr>
                <w:sdtContent>
                  <w:p w14:paraId="40060B68" w14:textId="15BD3086" w:rsidR="007B7D0E" w:rsidRPr="0003264F" w:rsidRDefault="007B7D0E" w:rsidP="007B7D0E">
                    <w:pPr>
                      <w:rPr>
                        <w:rFonts w:asciiTheme="minorHAnsi" w:hAnsiTheme="minorHAnsi" w:cstheme="minorHAnsi"/>
                      </w:rPr>
                    </w:pPr>
                    <w:r w:rsidRPr="0003264F">
                      <w:rPr>
                        <w:rFonts w:asciiTheme="minorHAnsi" w:hAnsiTheme="minorHAnsi" w:cstheme="minorHAnsi"/>
                        <w:highlight w:val="lightGray"/>
                      </w:rPr>
                      <w:t>Tenders must be submitted via the ‘electronic tender</w:t>
                    </w:r>
                    <w:r w:rsidR="001F271F" w:rsidRPr="0003264F">
                      <w:rPr>
                        <w:rFonts w:asciiTheme="minorHAnsi" w:hAnsiTheme="minorHAnsi" w:cstheme="minorHAnsi"/>
                        <w:highlight w:val="lightGray"/>
                      </w:rPr>
                      <w:t xml:space="preserve"> </w:t>
                    </w:r>
                    <w:r w:rsidRPr="0003264F">
                      <w:rPr>
                        <w:rFonts w:asciiTheme="minorHAnsi" w:hAnsiTheme="minorHAnsi" w:cstheme="minorHAnsi"/>
                        <w:highlight w:val="lightGray"/>
                      </w:rPr>
                      <w:t xml:space="preserve">box’ available on </w:t>
                    </w:r>
                    <w:hyperlink r:id="rId17" w:history="1">
                      <w:r w:rsidRPr="0003264F">
                        <w:rPr>
                          <w:rFonts w:asciiTheme="minorHAnsi" w:hAnsiTheme="minorHAnsi" w:cstheme="minorHAnsi"/>
                          <w:highlight w:val="lightGray"/>
                        </w:rPr>
                        <w:t>www.etenders.gov.ie</w:t>
                      </w:r>
                    </w:hyperlink>
                    <w:r w:rsidRPr="0003264F">
                      <w:rPr>
                        <w:rFonts w:asciiTheme="minorHAnsi" w:hAnsiTheme="minorHAnsi" w:cstheme="minorHAnsi"/>
                        <w:highlight w:val="lightGray"/>
                      </w:rPr>
                      <w:t>.   Only Tenders submitted to the electronic tender</w:t>
                    </w:r>
                    <w:r w:rsidR="001F271F" w:rsidRPr="0003264F">
                      <w:rPr>
                        <w:rFonts w:asciiTheme="minorHAnsi" w:hAnsiTheme="minorHAnsi" w:cstheme="minorHAnsi"/>
                        <w:highlight w:val="lightGray"/>
                      </w:rPr>
                      <w:t xml:space="preserve"> </w:t>
                    </w:r>
                    <w:r w:rsidRPr="0003264F">
                      <w:rPr>
                        <w:rFonts w:asciiTheme="minorHAnsi" w:hAnsiTheme="minorHAnsi" w:cstheme="minorHAnsi"/>
                        <w:highlight w:val="lightGray"/>
                      </w:rPr>
                      <w:t xml:space="preserve">box will be accepted.  Tenders submitted by any other means (including but not limited </w:t>
                    </w:r>
                    <w:r w:rsidR="000006AC" w:rsidRPr="0003264F">
                      <w:rPr>
                        <w:rFonts w:asciiTheme="minorHAnsi" w:hAnsiTheme="minorHAnsi" w:cstheme="minorHAnsi"/>
                        <w:highlight w:val="lightGray"/>
                      </w:rPr>
                      <w:t>to</w:t>
                    </w:r>
                    <w:r w:rsidRPr="0003264F">
                      <w:rPr>
                        <w:rFonts w:asciiTheme="minorHAnsi" w:hAnsiTheme="minorHAnsi" w:cstheme="minorHAnsi"/>
                        <w:highlight w:val="lightGray"/>
                      </w:rPr>
                      <w:t xml:space="preserve"> by email, fax, post, hand delivery, etc.) will NOT be accepted.</w:t>
                    </w:r>
                  </w:p>
                  <w:p w14:paraId="42F0640E" w14:textId="77777777" w:rsidR="007B7D0E" w:rsidRPr="0003264F" w:rsidRDefault="007B7D0E" w:rsidP="007B7D0E">
                    <w:pPr>
                      <w:rPr>
                        <w:rFonts w:asciiTheme="minorHAnsi" w:hAnsiTheme="minorHAnsi" w:cstheme="minorHAnsi"/>
                        <w:highlight w:val="lightGray"/>
                      </w:rPr>
                    </w:pPr>
                    <w:r w:rsidRPr="0003264F">
                      <w:rPr>
                        <w:rFonts w:asciiTheme="minorHAnsi" w:hAnsiTheme="minorHAnsi" w:cstheme="minorHAnsi"/>
                        <w:highlight w:val="lightGray"/>
                      </w:rPr>
                      <w:lastRenderedPageBreak/>
                      <w:t xml:space="preserve">Tenderers must ensure that they give themselves sufficient time to upload and submit all required tender documentation in their Tender before the Tender Deadline (as defined in paragraph 2.6.2). Tenderers should </w:t>
                    </w:r>
                    <w:proofErr w:type="gramStart"/>
                    <w:r w:rsidRPr="0003264F">
                      <w:rPr>
                        <w:rFonts w:asciiTheme="minorHAnsi" w:hAnsiTheme="minorHAnsi" w:cstheme="minorHAnsi"/>
                        <w:highlight w:val="lightGray"/>
                      </w:rPr>
                      <w:t>take into account</w:t>
                    </w:r>
                    <w:proofErr w:type="gramEnd"/>
                    <w:r w:rsidRPr="0003264F">
                      <w:rPr>
                        <w:rFonts w:asciiTheme="minorHAnsi" w:hAnsiTheme="minorHAnsi" w:cstheme="minorHAnsi"/>
                        <w:highlight w:val="lightGray"/>
                      </w:rPr>
                      <w:t xml:space="preserve"> the fact that upload speeds vary. </w:t>
                    </w:r>
                  </w:p>
                  <w:p w14:paraId="1B3B4DAC" w14:textId="5EF89747" w:rsidR="007B7D0E" w:rsidRPr="0003264F" w:rsidRDefault="007B7D0E" w:rsidP="007B7D0E">
                    <w:pPr>
                      <w:rPr>
                        <w:rFonts w:asciiTheme="minorHAnsi" w:hAnsiTheme="minorHAnsi" w:cstheme="minorHAnsi"/>
                        <w:highlight w:val="lightGray"/>
                      </w:rPr>
                    </w:pPr>
                    <w:r w:rsidRPr="0003264F">
                      <w:rPr>
                        <w:rFonts w:asciiTheme="minorHAnsi" w:hAnsiTheme="minorHAnsi" w:cstheme="minorHAnsi"/>
                        <w:highlight w:val="lightGray"/>
                      </w:rPr>
                      <w:t>Tenderers must note that in the electronic tender</w:t>
                    </w:r>
                    <w:r w:rsidR="001F271F" w:rsidRPr="0003264F">
                      <w:rPr>
                        <w:rFonts w:asciiTheme="minorHAnsi" w:hAnsiTheme="minorHAnsi" w:cstheme="minorHAnsi"/>
                        <w:highlight w:val="lightGray"/>
                      </w:rPr>
                      <w:t xml:space="preserve"> </w:t>
                    </w:r>
                    <w:r w:rsidRPr="0003264F">
                      <w:rPr>
                        <w:rFonts w:asciiTheme="minorHAnsi" w:hAnsiTheme="minorHAnsi" w:cstheme="minorHAnsi"/>
                        <w:highlight w:val="lightGray"/>
                      </w:rPr>
                      <w:t xml:space="preserve">box, there is a file size limit of 250MB for each single file uploaded, with a maximum total limit of 500MB for all documentation (combined) in the Tender submitted. </w:t>
                    </w:r>
                  </w:p>
                  <w:p w14:paraId="4D1F7821" w14:textId="77777777" w:rsidR="007B7D0E" w:rsidRPr="0003264F" w:rsidRDefault="007B7D0E" w:rsidP="007B7D0E">
                    <w:pPr>
                      <w:rPr>
                        <w:rFonts w:asciiTheme="minorHAnsi" w:hAnsiTheme="minorHAnsi" w:cstheme="minorHAnsi"/>
                        <w:highlight w:val="lightGray"/>
                      </w:rPr>
                    </w:pPr>
                  </w:p>
                  <w:p w14:paraId="1168D322" w14:textId="0E00AA3D" w:rsidR="00977CC4" w:rsidRPr="0003264F" w:rsidRDefault="007B7D0E" w:rsidP="007B7D0E">
                    <w:pPr>
                      <w:rPr>
                        <w:rFonts w:asciiTheme="minorHAnsi" w:hAnsiTheme="minorHAnsi" w:cstheme="minorHAnsi"/>
                        <w:highlight w:val="lightGray"/>
                      </w:rPr>
                    </w:pPr>
                    <w:r w:rsidRPr="0003264F">
                      <w:rPr>
                        <w:rFonts w:asciiTheme="minorHAnsi" w:hAnsiTheme="minorHAnsi" w:cstheme="minorHAnsi"/>
                        <w:highlight w:val="lightGray"/>
                      </w:rPr>
                      <w:t>In order to submit a Tender to the electronic tender</w:t>
                    </w:r>
                    <w:r w:rsidR="001F271F" w:rsidRPr="0003264F">
                      <w:rPr>
                        <w:rFonts w:asciiTheme="minorHAnsi" w:hAnsiTheme="minorHAnsi" w:cstheme="minorHAnsi"/>
                        <w:highlight w:val="lightGray"/>
                      </w:rPr>
                      <w:t xml:space="preserve"> </w:t>
                    </w:r>
                    <w:r w:rsidRPr="0003264F">
                      <w:rPr>
                        <w:rFonts w:asciiTheme="minorHAnsi" w:hAnsiTheme="minorHAnsi" w:cstheme="minorHAnsi"/>
                        <w:highlight w:val="lightGray"/>
                      </w:rPr>
                      <w:t>box, Tenderers must click on the “paper plane” icon first and then on the “Submit” button. After the “Submit” button has been clicked, in the event that Tenderers need to modify or change any aspect of their Tender before the Tender Deadline, the Tender in its entirety will need to be re-submitted. Tenderers should be aware that the “Submit” button will be disabled automatically at the Tender Dea</w:t>
                    </w:r>
                    <w:r w:rsidR="00FD1B72" w:rsidRPr="0003264F">
                      <w:rPr>
                        <w:rFonts w:asciiTheme="minorHAnsi" w:hAnsiTheme="minorHAnsi" w:cstheme="minorHAnsi"/>
                        <w:highlight w:val="lightGray"/>
                      </w:rPr>
                      <w:t>dline</w:t>
                    </w:r>
                  </w:p>
                </w:sdtContent>
              </w:sdt>
            </w:sdtContent>
          </w:sdt>
        </w:tc>
      </w:tr>
    </w:tbl>
    <w:p w14:paraId="12A8CBDE" w14:textId="77777777" w:rsidR="00A6430B" w:rsidRPr="0003264F" w:rsidRDefault="00A6430B">
      <w:pPr>
        <w:rPr>
          <w:rFonts w:asciiTheme="minorHAnsi" w:hAnsiTheme="minorHAnsi" w:cstheme="minorHAnsi"/>
        </w:rPr>
        <w:sectPr w:rsidR="00A6430B" w:rsidRPr="0003264F" w:rsidSect="003670C3">
          <w:type w:val="continuous"/>
          <w:pgSz w:w="11907" w:h="16840" w:code="9"/>
          <w:pgMar w:top="1134" w:right="1418" w:bottom="851" w:left="1418" w:header="709" w:footer="709" w:gutter="0"/>
          <w:cols w:space="708"/>
          <w:formProt w:val="0"/>
          <w:docGrid w:linePitch="360"/>
        </w:sectPr>
      </w:pPr>
    </w:p>
    <w:tbl>
      <w:tblPr>
        <w:tblW w:w="5000" w:type="pct"/>
        <w:tblLook w:val="01E0" w:firstRow="1" w:lastRow="1" w:firstColumn="1" w:lastColumn="1" w:noHBand="0" w:noVBand="0"/>
      </w:tblPr>
      <w:tblGrid>
        <w:gridCol w:w="793"/>
        <w:gridCol w:w="8278"/>
      </w:tblGrid>
      <w:tr w:rsidR="003C0FB1" w:rsidRPr="0003264F" w14:paraId="43CB363A" w14:textId="77777777" w:rsidTr="00503F93">
        <w:tc>
          <w:tcPr>
            <w:tcW w:w="437" w:type="pct"/>
          </w:tcPr>
          <w:p w14:paraId="70A1D1CC" w14:textId="77777777" w:rsidR="003C0FB1" w:rsidRPr="0003264F" w:rsidRDefault="003C0FB1" w:rsidP="00503F93">
            <w:pPr>
              <w:jc w:val="both"/>
              <w:rPr>
                <w:rFonts w:asciiTheme="minorHAnsi" w:hAnsiTheme="minorHAnsi" w:cstheme="minorHAnsi"/>
                <w:color w:val="0000FF"/>
              </w:rPr>
            </w:pPr>
            <w:r w:rsidRPr="0003264F">
              <w:rPr>
                <w:rFonts w:asciiTheme="minorHAnsi" w:hAnsiTheme="minorHAnsi" w:cstheme="minorHAnsi"/>
                <w:color w:val="0000FF"/>
              </w:rPr>
              <w:t>2.6.2</w:t>
            </w:r>
          </w:p>
        </w:tc>
        <w:tc>
          <w:tcPr>
            <w:tcW w:w="4563" w:type="pct"/>
          </w:tcPr>
          <w:p w14:paraId="0AFA6A43" w14:textId="2920B199" w:rsidR="003C0FB1" w:rsidRPr="0003264F" w:rsidRDefault="003C0FB1" w:rsidP="003670C3">
            <w:pPr>
              <w:jc w:val="both"/>
              <w:rPr>
                <w:rFonts w:asciiTheme="minorHAnsi" w:hAnsiTheme="minorHAnsi" w:cstheme="minorHAnsi"/>
                <w:color w:val="000000"/>
              </w:rPr>
            </w:pPr>
            <w:r w:rsidRPr="0003264F">
              <w:rPr>
                <w:rFonts w:asciiTheme="minorHAnsi" w:hAnsiTheme="minorHAnsi" w:cstheme="minorHAnsi"/>
              </w:rPr>
              <w:t xml:space="preserve">Tenders must be received not later than </w:t>
            </w:r>
            <w:r w:rsidR="00FD1B72" w:rsidRPr="0003264F">
              <w:rPr>
                <w:rFonts w:asciiTheme="minorHAnsi" w:hAnsiTheme="minorHAnsi" w:cstheme="minorHAnsi"/>
              </w:rPr>
              <w:t>15:00</w:t>
            </w:r>
            <w:r w:rsidRPr="0003264F">
              <w:rPr>
                <w:rFonts w:asciiTheme="minorHAnsi" w:hAnsiTheme="minorHAnsi" w:cstheme="minorHAnsi"/>
              </w:rPr>
              <w:t xml:space="preserve"> on </w:t>
            </w:r>
            <w:r w:rsidR="000E5413">
              <w:rPr>
                <w:rFonts w:asciiTheme="minorHAnsi" w:hAnsiTheme="minorHAnsi" w:cstheme="minorHAnsi"/>
              </w:rPr>
              <w:t>15th</w:t>
            </w:r>
            <w:r w:rsidR="00FD1B72" w:rsidRPr="0003264F">
              <w:rPr>
                <w:rFonts w:asciiTheme="minorHAnsi" w:hAnsiTheme="minorHAnsi" w:cstheme="minorHAnsi"/>
              </w:rPr>
              <w:t xml:space="preserve"> October 2025</w:t>
            </w:r>
            <w:r w:rsidRPr="0003264F">
              <w:rPr>
                <w:rFonts w:asciiTheme="minorHAnsi" w:hAnsiTheme="minorHAnsi" w:cstheme="minorHAnsi"/>
              </w:rPr>
              <w:t xml:space="preserve"> (the “Tender Deadline”).  Tenders that are received late WILL NOT be considered in this Competition. </w:t>
            </w:r>
          </w:p>
        </w:tc>
      </w:tr>
      <w:tr w:rsidR="003C0FB1" w:rsidRPr="0003264F" w14:paraId="321BA8BB" w14:textId="77777777" w:rsidTr="00503F93">
        <w:trPr>
          <w:trHeight w:val="503"/>
        </w:trPr>
        <w:tc>
          <w:tcPr>
            <w:tcW w:w="437" w:type="pct"/>
          </w:tcPr>
          <w:p w14:paraId="65EC1726" w14:textId="77777777" w:rsidR="003C0FB1" w:rsidRPr="0003264F" w:rsidRDefault="003C0FB1" w:rsidP="00503F93">
            <w:pPr>
              <w:jc w:val="both"/>
              <w:rPr>
                <w:rFonts w:asciiTheme="minorHAnsi" w:hAnsiTheme="minorHAnsi" w:cstheme="minorHAnsi"/>
                <w:color w:val="0000FF"/>
              </w:rPr>
            </w:pPr>
            <w:r w:rsidRPr="0003264F">
              <w:rPr>
                <w:rFonts w:asciiTheme="minorHAnsi" w:hAnsiTheme="minorHAnsi" w:cstheme="minorHAnsi"/>
                <w:color w:val="0000FF"/>
              </w:rPr>
              <w:t>2.6.3</w:t>
            </w:r>
          </w:p>
        </w:tc>
        <w:tc>
          <w:tcPr>
            <w:tcW w:w="4563" w:type="pct"/>
          </w:tcPr>
          <w:p w14:paraId="2D4102F8" w14:textId="3B4B6236" w:rsidR="003C0FB1" w:rsidRPr="0003264F" w:rsidRDefault="00A0779A" w:rsidP="003670C3">
            <w:pPr>
              <w:jc w:val="both"/>
              <w:rPr>
                <w:rFonts w:asciiTheme="minorHAnsi" w:hAnsiTheme="minorHAnsi" w:cstheme="minorHAnsi"/>
              </w:rPr>
            </w:pPr>
            <w:r w:rsidRPr="0003264F">
              <w:rPr>
                <w:rFonts w:asciiTheme="minorHAnsi" w:hAnsiTheme="minorHAnsi" w:cstheme="minorHAnsi"/>
                <w:szCs w:val="22"/>
              </w:rPr>
              <w:t xml:space="preserve">Tenders must be submitted in </w:t>
            </w:r>
            <w:r w:rsidR="00FD1B72" w:rsidRPr="0003264F">
              <w:rPr>
                <w:rFonts w:asciiTheme="minorHAnsi" w:hAnsiTheme="minorHAnsi" w:cstheme="minorHAnsi"/>
                <w:szCs w:val="22"/>
              </w:rPr>
              <w:t>English</w:t>
            </w:r>
          </w:p>
        </w:tc>
      </w:tr>
      <w:tr w:rsidR="00B9639C" w:rsidRPr="0003264F" w14:paraId="17BAFFE3" w14:textId="77777777" w:rsidTr="00503F93">
        <w:tc>
          <w:tcPr>
            <w:tcW w:w="437" w:type="pct"/>
          </w:tcPr>
          <w:p w14:paraId="6A24D018" w14:textId="77777777" w:rsidR="00B9639C" w:rsidRPr="0003264F" w:rsidRDefault="00B9639C" w:rsidP="00B9639C">
            <w:pPr>
              <w:jc w:val="both"/>
              <w:rPr>
                <w:rFonts w:asciiTheme="minorHAnsi" w:hAnsiTheme="minorHAnsi" w:cstheme="minorHAnsi"/>
                <w:color w:val="0000FF"/>
              </w:rPr>
            </w:pPr>
            <w:r w:rsidRPr="0003264F">
              <w:rPr>
                <w:rFonts w:asciiTheme="minorHAnsi" w:hAnsiTheme="minorHAnsi" w:cstheme="minorHAnsi"/>
                <w:color w:val="0000FF"/>
              </w:rPr>
              <w:t>2.6.4</w:t>
            </w:r>
          </w:p>
        </w:tc>
        <w:tc>
          <w:tcPr>
            <w:tcW w:w="4563" w:type="pct"/>
          </w:tcPr>
          <w:p w14:paraId="21501178" w14:textId="2BEC74CF" w:rsidR="00B9639C" w:rsidRPr="0003264F" w:rsidRDefault="00B9639C" w:rsidP="003670C3">
            <w:pPr>
              <w:rPr>
                <w:rFonts w:asciiTheme="minorHAnsi" w:hAnsiTheme="minorHAnsi" w:cstheme="minorHAnsi"/>
              </w:rPr>
            </w:pPr>
            <w:r w:rsidRPr="0003264F">
              <w:rPr>
                <w:rFonts w:asciiTheme="minorHAnsi" w:hAnsiTheme="minorHAnsi" w:cstheme="minorHAnsi"/>
              </w:rPr>
              <w:t>Subject to paragraph 2.14 and 2.18, each Tenderer is limited to submitting one Tender in its own capacity and one Tender as part of a consortium/group of undertakings under this RF</w:t>
            </w:r>
            <w:r w:rsidR="008E5A91" w:rsidRPr="0003264F">
              <w:rPr>
                <w:rFonts w:asciiTheme="minorHAnsi" w:hAnsiTheme="minorHAnsi" w:cstheme="minorHAnsi"/>
              </w:rPr>
              <w:t>T</w:t>
            </w:r>
            <w:r w:rsidR="004A0961" w:rsidRPr="0003264F">
              <w:rPr>
                <w:rFonts w:asciiTheme="minorHAnsi" w:hAnsiTheme="minorHAnsi" w:cstheme="minorHAnsi"/>
              </w:rPr>
              <w:t>.</w:t>
            </w:r>
          </w:p>
        </w:tc>
      </w:tr>
      <w:tr w:rsidR="00B9639C" w:rsidRPr="0003264F" w14:paraId="2C1558F3" w14:textId="77777777" w:rsidTr="003670C3">
        <w:trPr>
          <w:trHeight w:val="1146"/>
        </w:trPr>
        <w:tc>
          <w:tcPr>
            <w:tcW w:w="437" w:type="pct"/>
          </w:tcPr>
          <w:p w14:paraId="7BF77264" w14:textId="77777777" w:rsidR="00B9639C" w:rsidRPr="0003264F" w:rsidRDefault="00B9639C" w:rsidP="00B9639C">
            <w:pPr>
              <w:jc w:val="both"/>
              <w:rPr>
                <w:rFonts w:asciiTheme="minorHAnsi" w:hAnsiTheme="minorHAnsi" w:cstheme="minorHAnsi"/>
                <w:color w:val="0000FF"/>
              </w:rPr>
            </w:pPr>
            <w:r w:rsidRPr="0003264F">
              <w:rPr>
                <w:rFonts w:asciiTheme="minorHAnsi" w:hAnsiTheme="minorHAnsi" w:cstheme="minorHAnsi"/>
                <w:color w:val="0000FF"/>
              </w:rPr>
              <w:t>2.6.5</w:t>
            </w:r>
          </w:p>
        </w:tc>
        <w:tc>
          <w:tcPr>
            <w:tcW w:w="4563" w:type="pct"/>
          </w:tcPr>
          <w:p w14:paraId="5EEC58BE" w14:textId="3FA8DC6C" w:rsidR="00B9639C" w:rsidRPr="0003264F" w:rsidRDefault="00B9639C" w:rsidP="003670C3">
            <w:pPr>
              <w:jc w:val="both"/>
              <w:rPr>
                <w:rFonts w:asciiTheme="minorHAnsi" w:hAnsiTheme="minorHAnsi" w:cstheme="minorHAnsi"/>
              </w:rPr>
            </w:pPr>
            <w:r w:rsidRPr="0003264F">
              <w:rPr>
                <w:rFonts w:asciiTheme="minorHAnsi" w:hAnsiTheme="minorHAnsi" w:cstheme="minorHAnsi"/>
              </w:rPr>
              <w:t xml:space="preserve">All Tenders submitted in soft copy must be compiled such that they can be read immediately </w:t>
            </w:r>
            <w:r w:rsidR="008E5A91" w:rsidRPr="0003264F">
              <w:rPr>
                <w:rFonts w:asciiTheme="minorHAnsi" w:hAnsiTheme="minorHAnsi" w:cstheme="minorHAnsi"/>
              </w:rPr>
              <w:t>using pdf OR Word format</w:t>
            </w:r>
            <w:r w:rsidRPr="0003264F">
              <w:rPr>
                <w:rFonts w:asciiTheme="minorHAnsi" w:hAnsiTheme="minorHAnsi" w:cstheme="minorHAnsi"/>
              </w:rPr>
              <w:t xml:space="preserve">. </w:t>
            </w:r>
            <w:r w:rsidR="003270FE" w:rsidRPr="0003264F">
              <w:rPr>
                <w:rFonts w:asciiTheme="minorHAnsi" w:hAnsiTheme="minorHAnsi" w:cstheme="minorHAnsi"/>
              </w:rPr>
              <w:t xml:space="preserve"> </w:t>
            </w:r>
            <w:r w:rsidRPr="0003264F">
              <w:rPr>
                <w:rFonts w:asciiTheme="minorHAnsi" w:hAnsiTheme="minorHAnsi" w:cstheme="minorHAnsi"/>
              </w:rPr>
              <w:t>The Contracting Authority is not responsible for corruption in electronic documents. Tenderers must ensure electronic documents are not corrupt.</w:t>
            </w:r>
          </w:p>
        </w:tc>
      </w:tr>
    </w:tbl>
    <w:p w14:paraId="4A0239A5" w14:textId="77777777" w:rsidR="003C0FB1" w:rsidRPr="0003264F" w:rsidRDefault="003C0FB1" w:rsidP="003C0FB1">
      <w:pPr>
        <w:pStyle w:val="Heading2"/>
        <w:spacing w:before="120"/>
        <w:ind w:firstLine="0"/>
        <w:jc w:val="both"/>
        <w:rPr>
          <w:rFonts w:asciiTheme="minorHAnsi" w:hAnsiTheme="minorHAnsi" w:cstheme="minorHAnsi"/>
        </w:rPr>
      </w:pPr>
      <w:r w:rsidRPr="0003264F">
        <w:rPr>
          <w:rFonts w:asciiTheme="minorHAnsi" w:hAnsiTheme="minorHAnsi" w:cstheme="minorHAnsi"/>
        </w:rPr>
        <w:t>2.7</w:t>
      </w:r>
      <w:r w:rsidRPr="0003264F">
        <w:rPr>
          <w:rFonts w:asciiTheme="minorHAnsi" w:hAnsiTheme="minorHAnsi" w:cstheme="minorHAnsi"/>
        </w:rPr>
        <w:tab/>
        <w:t>Queries and Clarifications</w:t>
      </w:r>
    </w:p>
    <w:tbl>
      <w:tblPr>
        <w:tblW w:w="5000" w:type="pct"/>
        <w:tblLook w:val="01E0" w:firstRow="1" w:lastRow="1" w:firstColumn="1" w:lastColumn="1" w:noHBand="0" w:noVBand="0"/>
      </w:tblPr>
      <w:tblGrid>
        <w:gridCol w:w="809"/>
        <w:gridCol w:w="8262"/>
      </w:tblGrid>
      <w:tr w:rsidR="003C0FB1" w:rsidRPr="0003264F" w14:paraId="0F138180" w14:textId="77777777" w:rsidTr="00503F93">
        <w:tc>
          <w:tcPr>
            <w:tcW w:w="446" w:type="pct"/>
          </w:tcPr>
          <w:p w14:paraId="526A40D6" w14:textId="77777777" w:rsidR="003C0FB1" w:rsidRPr="0003264F" w:rsidRDefault="003C0FB1" w:rsidP="00503F93">
            <w:pPr>
              <w:keepLines/>
              <w:spacing w:line="320" w:lineRule="exact"/>
              <w:jc w:val="both"/>
              <w:rPr>
                <w:rFonts w:asciiTheme="minorHAnsi" w:hAnsiTheme="minorHAnsi" w:cstheme="minorHAnsi"/>
                <w:color w:val="0000FF"/>
              </w:rPr>
            </w:pPr>
            <w:r w:rsidRPr="0003264F">
              <w:rPr>
                <w:rFonts w:asciiTheme="minorHAnsi" w:hAnsiTheme="minorHAnsi" w:cstheme="minorHAnsi"/>
                <w:color w:val="0000FF"/>
              </w:rPr>
              <w:t>2.7.1</w:t>
            </w:r>
          </w:p>
        </w:tc>
        <w:tc>
          <w:tcPr>
            <w:tcW w:w="4554" w:type="pct"/>
          </w:tcPr>
          <w:p w14:paraId="51464009" w14:textId="739894FB" w:rsidR="003C0FB1" w:rsidRPr="0003264F" w:rsidRDefault="003C0FB1" w:rsidP="002C72C0">
            <w:pPr>
              <w:jc w:val="both"/>
              <w:rPr>
                <w:rFonts w:asciiTheme="minorHAnsi" w:hAnsiTheme="minorHAnsi" w:cstheme="minorHAnsi"/>
              </w:rPr>
            </w:pPr>
            <w:r w:rsidRPr="0003264F">
              <w:rPr>
                <w:rFonts w:asciiTheme="minorHAnsi" w:hAnsiTheme="minorHAnsi" w:cstheme="minorHAnsi"/>
              </w:rPr>
              <w:t xml:space="preserve">All queries relating to any aspect of this Competition or of this RFT must be directed to the messaging facility on </w:t>
            </w:r>
            <w:hyperlink r:id="rId18" w:history="1">
              <w:r w:rsidRPr="0003264F">
                <w:rPr>
                  <w:rStyle w:val="Hyperlink"/>
                  <w:rFonts w:asciiTheme="minorHAnsi" w:hAnsiTheme="minorHAnsi" w:cstheme="minorHAnsi"/>
                </w:rPr>
                <w:t>www.etenders.gov.ie</w:t>
              </w:r>
            </w:hyperlink>
            <w:r w:rsidRPr="0003264F">
              <w:rPr>
                <w:rFonts w:asciiTheme="minorHAnsi" w:hAnsiTheme="minorHAnsi" w:cstheme="minorHAnsi"/>
              </w:rPr>
              <w:t xml:space="preserve">.  Queries will be accepted no later than </w:t>
            </w:r>
            <w:r w:rsidR="008E5A91" w:rsidRPr="0003264F">
              <w:rPr>
                <w:rFonts w:asciiTheme="minorHAnsi" w:hAnsiTheme="minorHAnsi" w:cstheme="minorHAnsi"/>
              </w:rPr>
              <w:t>15:00</w:t>
            </w:r>
            <w:r w:rsidRPr="0003264F">
              <w:rPr>
                <w:rFonts w:asciiTheme="minorHAnsi" w:hAnsiTheme="minorHAnsi" w:cstheme="minorHAnsi"/>
              </w:rPr>
              <w:t xml:space="preserve"> on </w:t>
            </w:r>
            <w:r w:rsidR="000E5413">
              <w:rPr>
                <w:rFonts w:asciiTheme="minorHAnsi" w:hAnsiTheme="minorHAnsi" w:cstheme="minorHAnsi"/>
              </w:rPr>
              <w:t>8</w:t>
            </w:r>
            <w:r w:rsidR="000E5413" w:rsidRPr="000E5413">
              <w:rPr>
                <w:rFonts w:asciiTheme="minorHAnsi" w:hAnsiTheme="minorHAnsi" w:cstheme="minorHAnsi"/>
                <w:vertAlign w:val="superscript"/>
              </w:rPr>
              <w:t>th</w:t>
            </w:r>
            <w:r w:rsidR="000E5413">
              <w:rPr>
                <w:rFonts w:asciiTheme="minorHAnsi" w:hAnsiTheme="minorHAnsi" w:cstheme="minorHAnsi"/>
              </w:rPr>
              <w:t xml:space="preserve"> October</w:t>
            </w:r>
            <w:r w:rsidR="00A95C02" w:rsidRPr="0003264F">
              <w:rPr>
                <w:rFonts w:asciiTheme="minorHAnsi" w:hAnsiTheme="minorHAnsi" w:cstheme="minorHAnsi"/>
              </w:rPr>
              <w:t xml:space="preserve"> 2025 </w:t>
            </w:r>
            <w:r w:rsidRPr="0003264F">
              <w:rPr>
                <w:rFonts w:asciiTheme="minorHAnsi" w:hAnsiTheme="minorHAnsi" w:cstheme="minorHAnsi"/>
              </w:rPr>
              <w:t>unless otherwise published by the Contracting Authority. For the avoidance of doubt, Tenderers may not contact the Contracting Authority directly regarding any aspect of this Competition.</w:t>
            </w:r>
          </w:p>
        </w:tc>
      </w:tr>
      <w:tr w:rsidR="003C0FB1" w:rsidRPr="0003264F" w14:paraId="7CCC8226" w14:textId="77777777" w:rsidTr="00503F93">
        <w:tc>
          <w:tcPr>
            <w:tcW w:w="446" w:type="pct"/>
          </w:tcPr>
          <w:p w14:paraId="7A5BB203" w14:textId="77777777" w:rsidR="003C0FB1" w:rsidRPr="0003264F" w:rsidRDefault="003C0FB1" w:rsidP="00503F93">
            <w:pPr>
              <w:keepLines/>
              <w:spacing w:line="320" w:lineRule="exact"/>
              <w:jc w:val="both"/>
              <w:rPr>
                <w:rFonts w:asciiTheme="minorHAnsi" w:hAnsiTheme="minorHAnsi" w:cstheme="minorHAnsi"/>
                <w:color w:val="0000FF"/>
              </w:rPr>
            </w:pPr>
            <w:r w:rsidRPr="0003264F">
              <w:rPr>
                <w:rFonts w:asciiTheme="minorHAnsi" w:hAnsiTheme="minorHAnsi" w:cstheme="minorHAnsi"/>
                <w:color w:val="0000FF"/>
              </w:rPr>
              <w:t>2.7.2</w:t>
            </w:r>
          </w:p>
        </w:tc>
        <w:tc>
          <w:tcPr>
            <w:tcW w:w="4554" w:type="pct"/>
          </w:tcPr>
          <w:p w14:paraId="2AC904DE" w14:textId="77777777" w:rsidR="003C0FB1" w:rsidRPr="0003264F" w:rsidRDefault="003C0FB1" w:rsidP="002C72C0">
            <w:pPr>
              <w:jc w:val="both"/>
              <w:rPr>
                <w:rFonts w:asciiTheme="minorHAnsi" w:eastAsia="MS Mincho" w:hAnsiTheme="minorHAnsi" w:cstheme="minorHAnsi"/>
              </w:rPr>
            </w:pPr>
            <w:r w:rsidRPr="0003264F">
              <w:rPr>
                <w:rFonts w:asciiTheme="minorHAnsi" w:hAnsiTheme="minorHAnsi" w:cstheme="minorHAnsi"/>
                <w:szCs w:val="22"/>
              </w:rPr>
              <w:t xml:space="preserve">All responses to queries will be issued by the Contracting Authority via the messaging facility on </w:t>
            </w:r>
            <w:hyperlink r:id="rId19" w:history="1">
              <w:r w:rsidRPr="0003264F">
                <w:rPr>
                  <w:rStyle w:val="Hyperlink"/>
                  <w:rFonts w:asciiTheme="minorHAnsi" w:hAnsiTheme="minorHAnsi" w:cstheme="minorHAnsi"/>
                  <w:szCs w:val="22"/>
                </w:rPr>
                <w:t>www.etenders.gov.ie</w:t>
              </w:r>
            </w:hyperlink>
            <w:r w:rsidRPr="0003264F">
              <w:rPr>
                <w:rFonts w:asciiTheme="minorHAnsi" w:hAnsiTheme="minorHAnsi" w:cstheme="minorHAnsi"/>
                <w:szCs w:val="22"/>
              </w:rPr>
              <w:t>. Where appropriate, queries may be amalgamated. Tenderers should note that the Contracting Authority will not respond to individual Tenderers privately.</w:t>
            </w:r>
          </w:p>
        </w:tc>
      </w:tr>
      <w:tr w:rsidR="003C0FB1" w:rsidRPr="0003264F" w14:paraId="62A873D6" w14:textId="77777777" w:rsidTr="00503F93">
        <w:trPr>
          <w:trHeight w:val="443"/>
        </w:trPr>
        <w:tc>
          <w:tcPr>
            <w:tcW w:w="446" w:type="pct"/>
          </w:tcPr>
          <w:p w14:paraId="4CA9F346" w14:textId="77777777" w:rsidR="003C0FB1" w:rsidRPr="0003264F" w:rsidRDefault="003C0FB1" w:rsidP="00503F93">
            <w:pPr>
              <w:spacing w:after="200" w:line="320" w:lineRule="auto"/>
              <w:jc w:val="both"/>
              <w:rPr>
                <w:rFonts w:asciiTheme="minorHAnsi" w:hAnsiTheme="minorHAnsi" w:cstheme="minorHAnsi"/>
                <w:color w:val="0000FF"/>
              </w:rPr>
            </w:pPr>
            <w:r w:rsidRPr="0003264F">
              <w:rPr>
                <w:rFonts w:asciiTheme="minorHAnsi" w:hAnsiTheme="minorHAnsi" w:cstheme="minorHAnsi"/>
                <w:color w:val="0000FF"/>
              </w:rPr>
              <w:t>2.7.3</w:t>
            </w:r>
          </w:p>
        </w:tc>
        <w:tc>
          <w:tcPr>
            <w:tcW w:w="4554" w:type="pct"/>
          </w:tcPr>
          <w:p w14:paraId="2EE6ADDB" w14:textId="77777777" w:rsidR="003C0FB1" w:rsidRPr="0003264F" w:rsidRDefault="003C0FB1" w:rsidP="002C72C0">
            <w:pPr>
              <w:jc w:val="both"/>
              <w:rPr>
                <w:rFonts w:asciiTheme="minorHAnsi" w:hAnsiTheme="minorHAnsi" w:cstheme="minorHAnsi"/>
              </w:rPr>
            </w:pPr>
            <w:r w:rsidRPr="0003264F">
              <w:rPr>
                <w:rFonts w:asciiTheme="minorHAnsi" w:hAnsiTheme="minorHAnsi" w:cstheme="minorHAnsi"/>
              </w:rPr>
              <w:t>The Contracting Authority reserves the right to issue or seek written clarifications.</w:t>
            </w:r>
          </w:p>
        </w:tc>
      </w:tr>
      <w:tr w:rsidR="003C0FB1" w:rsidRPr="0003264F" w14:paraId="7A1844C7" w14:textId="77777777" w:rsidTr="00503F93">
        <w:tc>
          <w:tcPr>
            <w:tcW w:w="446" w:type="pct"/>
          </w:tcPr>
          <w:p w14:paraId="7370CB4E" w14:textId="77777777" w:rsidR="003C0FB1" w:rsidRPr="0003264F" w:rsidRDefault="003C0FB1" w:rsidP="00503F93">
            <w:pPr>
              <w:spacing w:after="200"/>
              <w:jc w:val="both"/>
              <w:rPr>
                <w:rFonts w:asciiTheme="minorHAnsi" w:hAnsiTheme="minorHAnsi" w:cstheme="minorHAnsi"/>
                <w:color w:val="0000FF"/>
              </w:rPr>
            </w:pPr>
            <w:r w:rsidRPr="0003264F">
              <w:rPr>
                <w:rFonts w:asciiTheme="minorHAnsi" w:hAnsiTheme="minorHAnsi" w:cstheme="minorHAnsi"/>
                <w:color w:val="0000FF"/>
              </w:rPr>
              <w:t>2.7.4</w:t>
            </w:r>
          </w:p>
        </w:tc>
        <w:tc>
          <w:tcPr>
            <w:tcW w:w="4554" w:type="pct"/>
          </w:tcPr>
          <w:p w14:paraId="4934651F" w14:textId="77777777" w:rsidR="003C0FB1" w:rsidRPr="0003264F" w:rsidRDefault="003C0FB1" w:rsidP="002C72C0">
            <w:pPr>
              <w:tabs>
                <w:tab w:val="center" w:pos="4153"/>
                <w:tab w:val="right" w:pos="8306"/>
              </w:tabs>
              <w:jc w:val="both"/>
              <w:rPr>
                <w:rFonts w:asciiTheme="minorHAnsi" w:hAnsiTheme="minorHAnsi" w:cstheme="minorHAnsi"/>
                <w:highlight w:val="yellow"/>
              </w:rPr>
            </w:pPr>
            <w:r w:rsidRPr="0003264F">
              <w:rPr>
                <w:rFonts w:asciiTheme="minorHAnsi" w:hAnsiTheme="minorHAnsi" w:cstheme="minorHAnsi"/>
              </w:rPr>
              <w:t xml:space="preserve">The Contracting Authority reserves the right at any time before the Tender Deadline, to update or amend the information contained in this document and/or to extend the Tender Deadline. Participating Tenderers will be informed of any such amendment or extension through the </w:t>
            </w:r>
            <w:proofErr w:type="spellStart"/>
            <w:r w:rsidRPr="0003264F">
              <w:rPr>
                <w:rFonts w:asciiTheme="minorHAnsi" w:hAnsiTheme="minorHAnsi" w:cstheme="minorHAnsi"/>
              </w:rPr>
              <w:t>eTenders</w:t>
            </w:r>
            <w:proofErr w:type="spellEnd"/>
            <w:r w:rsidRPr="0003264F">
              <w:rPr>
                <w:rFonts w:asciiTheme="minorHAnsi" w:hAnsiTheme="minorHAnsi" w:cstheme="minorHAnsi"/>
              </w:rPr>
              <w:t xml:space="preserve"> website. </w:t>
            </w:r>
          </w:p>
        </w:tc>
      </w:tr>
      <w:tr w:rsidR="003C0FB1" w:rsidRPr="0003264F" w14:paraId="09F4B3D1" w14:textId="77777777" w:rsidTr="00503F93">
        <w:trPr>
          <w:trHeight w:val="420"/>
        </w:trPr>
        <w:tc>
          <w:tcPr>
            <w:tcW w:w="446" w:type="pct"/>
          </w:tcPr>
          <w:p w14:paraId="1013836D" w14:textId="77777777" w:rsidR="003C0FB1" w:rsidRPr="0003264F" w:rsidRDefault="003C0FB1" w:rsidP="00503F93">
            <w:pPr>
              <w:spacing w:after="200"/>
              <w:jc w:val="both"/>
              <w:rPr>
                <w:rFonts w:asciiTheme="minorHAnsi" w:hAnsiTheme="minorHAnsi" w:cstheme="minorHAnsi"/>
                <w:color w:val="0000FF"/>
              </w:rPr>
            </w:pPr>
            <w:r w:rsidRPr="0003264F">
              <w:rPr>
                <w:rFonts w:asciiTheme="minorHAnsi" w:hAnsiTheme="minorHAnsi" w:cstheme="minorHAnsi"/>
                <w:color w:val="0000FF"/>
              </w:rPr>
              <w:lastRenderedPageBreak/>
              <w:t>2.7.5</w:t>
            </w:r>
          </w:p>
        </w:tc>
        <w:tc>
          <w:tcPr>
            <w:tcW w:w="4554" w:type="pct"/>
          </w:tcPr>
          <w:p w14:paraId="57A5AD42" w14:textId="77777777" w:rsidR="003C0FB1" w:rsidRPr="0003264F" w:rsidRDefault="003C0FB1" w:rsidP="002C72C0">
            <w:pPr>
              <w:tabs>
                <w:tab w:val="center" w:pos="4153"/>
                <w:tab w:val="right" w:pos="8306"/>
              </w:tabs>
              <w:jc w:val="both"/>
              <w:rPr>
                <w:rFonts w:asciiTheme="minorHAnsi" w:hAnsiTheme="minorHAnsi" w:cstheme="minorHAnsi"/>
              </w:rPr>
            </w:pPr>
            <w:r w:rsidRPr="0003264F">
              <w:rPr>
                <w:rFonts w:asciiTheme="minorHAnsi" w:hAnsiTheme="minorHAnsi" w:cstheme="minorHAnsi"/>
                <w:szCs w:val="22"/>
              </w:rPr>
              <w:t xml:space="preserve">Tenderers should ensure that they register their interest in this Competition, by clicking on the “Accept” button on </w:t>
            </w:r>
            <w:hyperlink r:id="rId20" w:history="1">
              <w:r w:rsidRPr="0003264F">
                <w:rPr>
                  <w:rStyle w:val="Hyperlink"/>
                  <w:rFonts w:asciiTheme="minorHAnsi" w:hAnsiTheme="minorHAnsi" w:cstheme="minorHAnsi"/>
                  <w:szCs w:val="22"/>
                </w:rPr>
                <w:t>www.etenders.gov.ie</w:t>
              </w:r>
            </w:hyperlink>
            <w:r w:rsidRPr="0003264F">
              <w:rPr>
                <w:rFonts w:asciiTheme="minorHAnsi" w:hAnsiTheme="minorHAnsi" w:cstheme="minorHAnsi"/>
                <w:szCs w:val="22"/>
              </w:rPr>
              <w:t>, in order to receive all responses to queries and other updates in relation to this Competition.</w:t>
            </w:r>
          </w:p>
        </w:tc>
      </w:tr>
    </w:tbl>
    <w:p w14:paraId="0BA30F8D" w14:textId="77777777" w:rsidR="003C0FB1" w:rsidRPr="0003264F" w:rsidRDefault="003C0FB1" w:rsidP="003C0FB1">
      <w:pPr>
        <w:pStyle w:val="Heading2"/>
        <w:jc w:val="both"/>
        <w:rPr>
          <w:rFonts w:asciiTheme="minorHAnsi" w:hAnsiTheme="minorHAnsi" w:cstheme="minorHAnsi"/>
        </w:rPr>
      </w:pPr>
      <w:r w:rsidRPr="0003264F">
        <w:rPr>
          <w:rFonts w:asciiTheme="minorHAnsi" w:hAnsiTheme="minorHAnsi" w:cstheme="minorHAnsi"/>
        </w:rPr>
        <w:t>2.8</w:t>
      </w:r>
      <w:r w:rsidRPr="0003264F">
        <w:rPr>
          <w:rFonts w:asciiTheme="minorHAnsi" w:hAnsiTheme="minorHAnsi" w:cstheme="minorHAnsi"/>
        </w:rPr>
        <w:tab/>
        <w:t>Tendering Costs</w:t>
      </w:r>
    </w:p>
    <w:tbl>
      <w:tblPr>
        <w:tblW w:w="9072" w:type="dxa"/>
        <w:tblLayout w:type="fixed"/>
        <w:tblLook w:val="01E0" w:firstRow="1" w:lastRow="1" w:firstColumn="1" w:lastColumn="1" w:noHBand="0" w:noVBand="0"/>
      </w:tblPr>
      <w:tblGrid>
        <w:gridCol w:w="794"/>
        <w:gridCol w:w="8278"/>
      </w:tblGrid>
      <w:tr w:rsidR="00474043" w:rsidRPr="0003264F" w14:paraId="09771A22" w14:textId="77777777" w:rsidTr="00C3103B">
        <w:tc>
          <w:tcPr>
            <w:tcW w:w="794" w:type="dxa"/>
          </w:tcPr>
          <w:p w14:paraId="099857A9" w14:textId="77777777" w:rsidR="00474043" w:rsidRPr="0003264F" w:rsidRDefault="00474043" w:rsidP="00C3103B">
            <w:pPr>
              <w:jc w:val="both"/>
              <w:rPr>
                <w:rFonts w:asciiTheme="minorHAnsi" w:hAnsiTheme="minorHAnsi" w:cstheme="minorHAnsi"/>
                <w:color w:val="0000FF"/>
                <w:szCs w:val="22"/>
              </w:rPr>
            </w:pPr>
            <w:r w:rsidRPr="0003264F">
              <w:rPr>
                <w:rFonts w:asciiTheme="minorHAnsi" w:hAnsiTheme="minorHAnsi" w:cstheme="minorHAnsi"/>
                <w:color w:val="0000FF"/>
                <w:szCs w:val="22"/>
              </w:rPr>
              <w:t>2.8.1</w:t>
            </w:r>
          </w:p>
        </w:tc>
        <w:tc>
          <w:tcPr>
            <w:tcW w:w="8278" w:type="dxa"/>
          </w:tcPr>
          <w:p w14:paraId="3467B427" w14:textId="77777777" w:rsidR="00474043" w:rsidRPr="0003264F" w:rsidRDefault="00474043" w:rsidP="00522DF9">
            <w:pPr>
              <w:jc w:val="both"/>
              <w:rPr>
                <w:rFonts w:asciiTheme="minorHAnsi" w:hAnsiTheme="minorHAnsi" w:cstheme="minorHAnsi"/>
                <w:szCs w:val="22"/>
              </w:rPr>
            </w:pPr>
            <w:r w:rsidRPr="0003264F">
              <w:rPr>
                <w:rFonts w:asciiTheme="minorHAnsi" w:hAnsiTheme="minorHAnsi" w:cstheme="minorHAnsi"/>
                <w:szCs w:val="22"/>
              </w:rPr>
              <w:t>All costs and expenses incurred by Tenderers relating to their participation in this Competition including, but not being limited to, site visits, field trials, demonstrations and/or presentations shall be borne by and are a matter for discharge by the Tenderers exclusively.</w:t>
            </w:r>
          </w:p>
        </w:tc>
      </w:tr>
    </w:tbl>
    <w:p w14:paraId="39323549" w14:textId="77777777" w:rsidR="003C0FB1" w:rsidRPr="0003264F" w:rsidRDefault="003C0FB1" w:rsidP="003C0FB1">
      <w:pPr>
        <w:pStyle w:val="Heading2"/>
        <w:jc w:val="both"/>
        <w:rPr>
          <w:rFonts w:asciiTheme="minorHAnsi" w:hAnsiTheme="minorHAnsi" w:cstheme="minorHAnsi"/>
        </w:rPr>
      </w:pPr>
      <w:r w:rsidRPr="0003264F">
        <w:rPr>
          <w:rFonts w:asciiTheme="minorHAnsi" w:hAnsiTheme="minorHAnsi" w:cstheme="minorHAnsi"/>
        </w:rPr>
        <w:t>2.9</w:t>
      </w:r>
      <w:r w:rsidRPr="0003264F">
        <w:rPr>
          <w:rFonts w:asciiTheme="minorHAnsi" w:hAnsiTheme="minorHAnsi" w:cstheme="minorHAnsi"/>
        </w:rPr>
        <w:tab/>
        <w:t xml:space="preserve">Confidentiality </w:t>
      </w:r>
    </w:p>
    <w:tbl>
      <w:tblPr>
        <w:tblW w:w="5000" w:type="pct"/>
        <w:tblLook w:val="01E0" w:firstRow="1" w:lastRow="1" w:firstColumn="1" w:lastColumn="1" w:noHBand="0" w:noVBand="0"/>
      </w:tblPr>
      <w:tblGrid>
        <w:gridCol w:w="844"/>
        <w:gridCol w:w="504"/>
        <w:gridCol w:w="7723"/>
      </w:tblGrid>
      <w:tr w:rsidR="003C0FB1" w:rsidRPr="0003264F" w14:paraId="223659A1" w14:textId="77777777" w:rsidTr="00ED08A1">
        <w:trPr>
          <w:trHeight w:val="1060"/>
        </w:trPr>
        <w:tc>
          <w:tcPr>
            <w:tcW w:w="465" w:type="pct"/>
          </w:tcPr>
          <w:p w14:paraId="56330E6E" w14:textId="77777777" w:rsidR="003C0FB1" w:rsidRPr="0003264F" w:rsidRDefault="003C0FB1" w:rsidP="00503F93">
            <w:pPr>
              <w:jc w:val="both"/>
              <w:rPr>
                <w:rFonts w:asciiTheme="minorHAnsi" w:hAnsiTheme="minorHAnsi" w:cstheme="minorHAnsi"/>
                <w:color w:val="0000FF"/>
              </w:rPr>
            </w:pPr>
            <w:r w:rsidRPr="0003264F">
              <w:rPr>
                <w:rFonts w:asciiTheme="minorHAnsi" w:hAnsiTheme="minorHAnsi" w:cstheme="minorHAnsi"/>
                <w:color w:val="0000FF"/>
              </w:rPr>
              <w:t>2.9.1</w:t>
            </w:r>
          </w:p>
        </w:tc>
        <w:tc>
          <w:tcPr>
            <w:tcW w:w="4535" w:type="pct"/>
            <w:gridSpan w:val="2"/>
          </w:tcPr>
          <w:p w14:paraId="7FBD74CA" w14:textId="77777777" w:rsidR="003C0FB1" w:rsidRPr="0003264F" w:rsidRDefault="003C0FB1" w:rsidP="00522DF9">
            <w:pPr>
              <w:jc w:val="both"/>
              <w:rPr>
                <w:rFonts w:asciiTheme="minorHAnsi" w:hAnsiTheme="minorHAnsi" w:cstheme="minorHAnsi"/>
              </w:rPr>
            </w:pPr>
            <w:r w:rsidRPr="0003264F">
              <w:rPr>
                <w:rFonts w:asciiTheme="minorHAnsi" w:hAnsiTheme="minorHAnsi" w:cstheme="minorHAnsi"/>
              </w:rPr>
              <w:t>All documentation, data, statistics, drawings, information, patterns, samples or material disclosed or furnished by the Contracting Authority to Tenderers during the course of this Competition:</w:t>
            </w:r>
          </w:p>
        </w:tc>
      </w:tr>
      <w:tr w:rsidR="003C0FB1" w:rsidRPr="0003264F" w14:paraId="03C14AF9" w14:textId="77777777" w:rsidTr="00ED08A1">
        <w:trPr>
          <w:trHeight w:val="393"/>
        </w:trPr>
        <w:tc>
          <w:tcPr>
            <w:tcW w:w="465" w:type="pct"/>
          </w:tcPr>
          <w:p w14:paraId="1A192CDD" w14:textId="77777777" w:rsidR="003C0FB1" w:rsidRPr="0003264F" w:rsidRDefault="003C0FB1" w:rsidP="00503F93">
            <w:pPr>
              <w:jc w:val="both"/>
              <w:rPr>
                <w:rFonts w:asciiTheme="minorHAnsi" w:hAnsiTheme="minorHAnsi" w:cstheme="minorHAnsi"/>
                <w:color w:val="0000FF"/>
              </w:rPr>
            </w:pPr>
          </w:p>
        </w:tc>
        <w:tc>
          <w:tcPr>
            <w:tcW w:w="278" w:type="pct"/>
          </w:tcPr>
          <w:p w14:paraId="52DAD6AD" w14:textId="77777777" w:rsidR="003C0FB1" w:rsidRPr="0003264F" w:rsidRDefault="003C0FB1" w:rsidP="00522DF9">
            <w:pPr>
              <w:jc w:val="both"/>
              <w:rPr>
                <w:rFonts w:asciiTheme="minorHAnsi" w:hAnsiTheme="minorHAnsi" w:cstheme="minorHAnsi"/>
              </w:rPr>
            </w:pPr>
            <w:r w:rsidRPr="0003264F">
              <w:rPr>
                <w:rFonts w:asciiTheme="minorHAnsi" w:hAnsiTheme="minorHAnsi" w:cstheme="minorHAnsi"/>
                <w:color w:val="0000FF"/>
                <w:szCs w:val="22"/>
              </w:rPr>
              <w:t>(a)</w:t>
            </w:r>
          </w:p>
        </w:tc>
        <w:tc>
          <w:tcPr>
            <w:tcW w:w="4257" w:type="pct"/>
          </w:tcPr>
          <w:p w14:paraId="306A9420" w14:textId="77777777" w:rsidR="003C0FB1" w:rsidRPr="0003264F" w:rsidRDefault="003C0FB1" w:rsidP="00522DF9">
            <w:pPr>
              <w:jc w:val="both"/>
              <w:rPr>
                <w:rFonts w:asciiTheme="minorHAnsi" w:hAnsiTheme="minorHAnsi" w:cstheme="minorHAnsi"/>
              </w:rPr>
            </w:pPr>
            <w:r w:rsidRPr="0003264F">
              <w:rPr>
                <w:rFonts w:asciiTheme="minorHAnsi" w:hAnsiTheme="minorHAnsi" w:cstheme="minorHAnsi"/>
              </w:rPr>
              <w:t>are furnished for the sole purpose of replying to this RFT only;</w:t>
            </w:r>
          </w:p>
        </w:tc>
      </w:tr>
      <w:tr w:rsidR="003C0FB1" w:rsidRPr="0003264F" w14:paraId="0B53E2AC" w14:textId="77777777" w:rsidTr="00ED08A1">
        <w:trPr>
          <w:trHeight w:val="735"/>
        </w:trPr>
        <w:tc>
          <w:tcPr>
            <w:tcW w:w="465" w:type="pct"/>
          </w:tcPr>
          <w:p w14:paraId="2965E08A" w14:textId="77777777" w:rsidR="003C0FB1" w:rsidRPr="0003264F" w:rsidRDefault="003C0FB1" w:rsidP="00503F93">
            <w:pPr>
              <w:jc w:val="both"/>
              <w:rPr>
                <w:rFonts w:asciiTheme="minorHAnsi" w:hAnsiTheme="minorHAnsi" w:cstheme="minorHAnsi"/>
                <w:color w:val="0000FF"/>
              </w:rPr>
            </w:pPr>
          </w:p>
        </w:tc>
        <w:tc>
          <w:tcPr>
            <w:tcW w:w="278" w:type="pct"/>
          </w:tcPr>
          <w:p w14:paraId="4463DCCF" w14:textId="77777777" w:rsidR="003C0FB1" w:rsidRPr="0003264F" w:rsidRDefault="003C0FB1" w:rsidP="00522DF9">
            <w:pPr>
              <w:jc w:val="both"/>
              <w:rPr>
                <w:rFonts w:asciiTheme="minorHAnsi" w:hAnsiTheme="minorHAnsi" w:cstheme="minorHAnsi"/>
              </w:rPr>
            </w:pPr>
            <w:r w:rsidRPr="0003264F">
              <w:rPr>
                <w:rFonts w:asciiTheme="minorHAnsi" w:hAnsiTheme="minorHAnsi" w:cstheme="minorHAnsi"/>
                <w:color w:val="0000FF"/>
                <w:szCs w:val="22"/>
              </w:rPr>
              <w:t>(b)</w:t>
            </w:r>
          </w:p>
        </w:tc>
        <w:tc>
          <w:tcPr>
            <w:tcW w:w="4257" w:type="pct"/>
          </w:tcPr>
          <w:p w14:paraId="461AC066" w14:textId="77777777" w:rsidR="003C0FB1" w:rsidRPr="0003264F" w:rsidRDefault="003C0FB1" w:rsidP="00522DF9">
            <w:pPr>
              <w:jc w:val="both"/>
              <w:rPr>
                <w:rFonts w:asciiTheme="minorHAnsi" w:hAnsiTheme="minorHAnsi" w:cstheme="minorHAnsi"/>
              </w:rPr>
            </w:pPr>
            <w:r w:rsidRPr="0003264F">
              <w:rPr>
                <w:rFonts w:asciiTheme="minorHAnsi" w:hAnsiTheme="minorHAnsi" w:cstheme="minorHAnsi"/>
              </w:rPr>
              <w:t>may not be used, communicated, reproduced or published for any other purpose without the prior written permission of the Contracting Authority;</w:t>
            </w:r>
          </w:p>
        </w:tc>
      </w:tr>
      <w:tr w:rsidR="003C0FB1" w:rsidRPr="0003264F" w14:paraId="5358288C" w14:textId="77777777" w:rsidTr="00ED08A1">
        <w:trPr>
          <w:trHeight w:val="718"/>
        </w:trPr>
        <w:tc>
          <w:tcPr>
            <w:tcW w:w="465" w:type="pct"/>
          </w:tcPr>
          <w:p w14:paraId="2C2B9D41" w14:textId="77777777" w:rsidR="003C0FB1" w:rsidRPr="0003264F" w:rsidRDefault="003C0FB1" w:rsidP="00503F93">
            <w:pPr>
              <w:jc w:val="both"/>
              <w:rPr>
                <w:rFonts w:asciiTheme="minorHAnsi" w:hAnsiTheme="minorHAnsi" w:cstheme="minorHAnsi"/>
                <w:color w:val="0000FF"/>
              </w:rPr>
            </w:pPr>
          </w:p>
        </w:tc>
        <w:tc>
          <w:tcPr>
            <w:tcW w:w="278" w:type="pct"/>
          </w:tcPr>
          <w:p w14:paraId="203C8601" w14:textId="77777777" w:rsidR="003C0FB1" w:rsidRPr="0003264F" w:rsidRDefault="003C0FB1" w:rsidP="00522DF9">
            <w:pPr>
              <w:jc w:val="both"/>
              <w:rPr>
                <w:rFonts w:asciiTheme="minorHAnsi" w:hAnsiTheme="minorHAnsi" w:cstheme="minorHAnsi"/>
              </w:rPr>
            </w:pPr>
            <w:r w:rsidRPr="0003264F">
              <w:rPr>
                <w:rFonts w:asciiTheme="minorHAnsi" w:hAnsiTheme="minorHAnsi" w:cstheme="minorHAnsi"/>
                <w:color w:val="0000FF"/>
                <w:szCs w:val="22"/>
              </w:rPr>
              <w:t>(c)</w:t>
            </w:r>
          </w:p>
        </w:tc>
        <w:tc>
          <w:tcPr>
            <w:tcW w:w="4257" w:type="pct"/>
          </w:tcPr>
          <w:p w14:paraId="4CEDA177" w14:textId="77777777" w:rsidR="003C0FB1" w:rsidRPr="0003264F" w:rsidRDefault="003C0FB1" w:rsidP="00522DF9">
            <w:pPr>
              <w:jc w:val="both"/>
              <w:rPr>
                <w:rFonts w:asciiTheme="minorHAnsi" w:hAnsiTheme="minorHAnsi" w:cstheme="minorHAnsi"/>
              </w:rPr>
            </w:pPr>
            <w:r w:rsidRPr="0003264F">
              <w:rPr>
                <w:rFonts w:asciiTheme="minorHAnsi" w:hAnsiTheme="minorHAnsi" w:cstheme="minorHAnsi"/>
              </w:rPr>
              <w:t>shall be treated as confidential by the Tenderer and by any third parties (including subcontractors) engaged or consulted by the Tenderer; and</w:t>
            </w:r>
          </w:p>
        </w:tc>
      </w:tr>
      <w:tr w:rsidR="003C0FB1" w:rsidRPr="0003264F" w14:paraId="28C9BCCB" w14:textId="77777777" w:rsidTr="00522DF9">
        <w:trPr>
          <w:trHeight w:val="605"/>
        </w:trPr>
        <w:tc>
          <w:tcPr>
            <w:tcW w:w="465" w:type="pct"/>
          </w:tcPr>
          <w:p w14:paraId="78186649" w14:textId="77777777" w:rsidR="003C0FB1" w:rsidRPr="0003264F" w:rsidRDefault="003C0FB1" w:rsidP="00503F93">
            <w:pPr>
              <w:jc w:val="both"/>
              <w:rPr>
                <w:rFonts w:asciiTheme="minorHAnsi" w:hAnsiTheme="minorHAnsi" w:cstheme="minorHAnsi"/>
                <w:color w:val="0000FF"/>
              </w:rPr>
            </w:pPr>
          </w:p>
        </w:tc>
        <w:tc>
          <w:tcPr>
            <w:tcW w:w="278" w:type="pct"/>
          </w:tcPr>
          <w:p w14:paraId="5B190025" w14:textId="77777777" w:rsidR="003C0FB1" w:rsidRPr="0003264F" w:rsidRDefault="003C0FB1" w:rsidP="00522DF9">
            <w:pPr>
              <w:jc w:val="both"/>
              <w:rPr>
                <w:rFonts w:asciiTheme="minorHAnsi" w:hAnsiTheme="minorHAnsi" w:cstheme="minorHAnsi"/>
              </w:rPr>
            </w:pPr>
            <w:r w:rsidRPr="0003264F">
              <w:rPr>
                <w:rFonts w:asciiTheme="minorHAnsi" w:hAnsiTheme="minorHAnsi" w:cstheme="minorHAnsi"/>
                <w:color w:val="0000FF"/>
                <w:szCs w:val="22"/>
              </w:rPr>
              <w:t>(d)</w:t>
            </w:r>
          </w:p>
        </w:tc>
        <w:tc>
          <w:tcPr>
            <w:tcW w:w="4257" w:type="pct"/>
          </w:tcPr>
          <w:p w14:paraId="69276E92" w14:textId="77777777" w:rsidR="003C0FB1" w:rsidRPr="0003264F" w:rsidRDefault="003C0FB1" w:rsidP="00522DF9">
            <w:pPr>
              <w:spacing w:line="320" w:lineRule="auto"/>
              <w:jc w:val="both"/>
              <w:rPr>
                <w:rFonts w:asciiTheme="minorHAnsi" w:hAnsiTheme="minorHAnsi" w:cstheme="minorHAnsi"/>
              </w:rPr>
            </w:pPr>
            <w:r w:rsidRPr="0003264F">
              <w:rPr>
                <w:rFonts w:asciiTheme="minorHAnsi" w:hAnsiTheme="minorHAnsi" w:cstheme="minorHAnsi"/>
              </w:rPr>
              <w:t>must be returned immediately to the Contracting Authority upon cancellation or completion of this Competition if so requested by the Contracting Authority.</w:t>
            </w:r>
          </w:p>
        </w:tc>
      </w:tr>
    </w:tbl>
    <w:p w14:paraId="5E5C84D9" w14:textId="77777777" w:rsidR="003C0FB1" w:rsidRPr="0003264F" w:rsidRDefault="003C0FB1" w:rsidP="003C0FB1">
      <w:pPr>
        <w:pStyle w:val="Heading2"/>
        <w:jc w:val="both"/>
        <w:rPr>
          <w:rFonts w:asciiTheme="minorHAnsi" w:hAnsiTheme="minorHAnsi" w:cstheme="minorHAnsi"/>
        </w:rPr>
      </w:pPr>
      <w:r w:rsidRPr="0003264F">
        <w:rPr>
          <w:rFonts w:asciiTheme="minorHAnsi" w:hAnsiTheme="minorHAnsi" w:cstheme="minorHAnsi"/>
        </w:rPr>
        <w:t>2.10</w:t>
      </w:r>
      <w:r w:rsidRPr="0003264F">
        <w:rPr>
          <w:rFonts w:asciiTheme="minorHAnsi" w:hAnsiTheme="minorHAnsi" w:cstheme="minorHAnsi"/>
        </w:rPr>
        <w:tab/>
        <w:t>Pricing</w:t>
      </w:r>
    </w:p>
    <w:tbl>
      <w:tblPr>
        <w:tblW w:w="5000" w:type="pct"/>
        <w:tblLook w:val="01E0" w:firstRow="1" w:lastRow="1" w:firstColumn="1" w:lastColumn="1" w:noHBand="0" w:noVBand="0"/>
      </w:tblPr>
      <w:tblGrid>
        <w:gridCol w:w="795"/>
        <w:gridCol w:w="8276"/>
      </w:tblGrid>
      <w:tr w:rsidR="003C0FB1" w:rsidRPr="0003264F" w14:paraId="55AE010F" w14:textId="77777777" w:rsidTr="00ED08A1">
        <w:tc>
          <w:tcPr>
            <w:tcW w:w="438" w:type="pct"/>
          </w:tcPr>
          <w:p w14:paraId="1E614F27" w14:textId="77777777" w:rsidR="003C0FB1" w:rsidRPr="0003264F" w:rsidRDefault="003C0FB1" w:rsidP="00503F93">
            <w:pPr>
              <w:jc w:val="both"/>
              <w:rPr>
                <w:rFonts w:asciiTheme="minorHAnsi" w:hAnsiTheme="minorHAnsi" w:cstheme="minorHAnsi"/>
                <w:color w:val="0000FF"/>
              </w:rPr>
            </w:pPr>
            <w:r w:rsidRPr="0003264F">
              <w:rPr>
                <w:rFonts w:asciiTheme="minorHAnsi" w:hAnsiTheme="minorHAnsi" w:cstheme="minorHAnsi"/>
                <w:color w:val="0000FF"/>
              </w:rPr>
              <w:t>2.10.1</w:t>
            </w:r>
          </w:p>
        </w:tc>
        <w:tc>
          <w:tcPr>
            <w:tcW w:w="4562" w:type="pct"/>
          </w:tcPr>
          <w:p w14:paraId="1626483D" w14:textId="0B1329EC" w:rsidR="003C0FB1" w:rsidRPr="0003264F" w:rsidRDefault="003C0FB1" w:rsidP="00503F93">
            <w:pPr>
              <w:spacing w:after="80"/>
              <w:jc w:val="both"/>
              <w:rPr>
                <w:rFonts w:asciiTheme="minorHAnsi" w:hAnsiTheme="minorHAnsi" w:cstheme="minorHAnsi"/>
              </w:rPr>
            </w:pPr>
            <w:r w:rsidRPr="0003264F">
              <w:rPr>
                <w:rFonts w:asciiTheme="minorHAnsi" w:hAnsiTheme="minorHAnsi" w:cstheme="minorHAnsi"/>
              </w:rPr>
              <w:t xml:space="preserve">All Tenderers must complete the </w:t>
            </w:r>
            <w:r w:rsidR="000006CB">
              <w:rPr>
                <w:rFonts w:asciiTheme="minorHAnsi" w:hAnsiTheme="minorHAnsi" w:cstheme="minorHAnsi"/>
              </w:rPr>
              <w:t>Pricing Schedule as per Appendix 2 to this RFT.</w:t>
            </w:r>
          </w:p>
        </w:tc>
      </w:tr>
      <w:tr w:rsidR="003C0FB1" w:rsidRPr="0003264F" w14:paraId="084D85A4" w14:textId="77777777" w:rsidTr="00ED08A1">
        <w:tc>
          <w:tcPr>
            <w:tcW w:w="438" w:type="pct"/>
          </w:tcPr>
          <w:p w14:paraId="0F6B7F6F" w14:textId="77777777" w:rsidR="003C0FB1" w:rsidRPr="0003264F" w:rsidRDefault="003C0FB1" w:rsidP="00503F93">
            <w:pPr>
              <w:jc w:val="both"/>
              <w:rPr>
                <w:rFonts w:asciiTheme="minorHAnsi" w:hAnsiTheme="minorHAnsi" w:cstheme="minorHAnsi"/>
                <w:color w:val="0000FF"/>
              </w:rPr>
            </w:pPr>
            <w:r w:rsidRPr="0003264F">
              <w:rPr>
                <w:rFonts w:asciiTheme="minorHAnsi" w:hAnsiTheme="minorHAnsi" w:cstheme="minorHAnsi"/>
                <w:color w:val="0000FF"/>
              </w:rPr>
              <w:t>2.10.2</w:t>
            </w:r>
          </w:p>
        </w:tc>
        <w:tc>
          <w:tcPr>
            <w:tcW w:w="4562" w:type="pct"/>
          </w:tcPr>
          <w:p w14:paraId="2A0476C7" w14:textId="77777777" w:rsidR="003C0FB1" w:rsidRPr="0003264F" w:rsidRDefault="003C0FB1" w:rsidP="00503F93">
            <w:pPr>
              <w:spacing w:after="80"/>
              <w:jc w:val="both"/>
              <w:rPr>
                <w:rFonts w:asciiTheme="minorHAnsi" w:hAnsiTheme="minorHAnsi" w:cstheme="minorHAnsi"/>
              </w:rPr>
            </w:pPr>
            <w:r w:rsidRPr="0003264F">
              <w:rPr>
                <w:rFonts w:asciiTheme="minorHAnsi" w:hAnsiTheme="minorHAnsi" w:cstheme="minorHAnsi"/>
                <w:szCs w:val="22"/>
              </w:rPr>
              <w:t>All prices quoted must be all-inclusive (i.e. including but not being limited to shipping, packaging, delivery, ancillary costs and all other costs/expenses), be expressed in Euro only and exclusive of VAT.  The VAT rate(s) where applicable should be indicated separately.</w:t>
            </w:r>
          </w:p>
        </w:tc>
      </w:tr>
      <w:tr w:rsidR="003C0FB1" w:rsidRPr="0003264F" w14:paraId="3FBEB219" w14:textId="77777777" w:rsidTr="00ED08A1">
        <w:tc>
          <w:tcPr>
            <w:tcW w:w="438" w:type="pct"/>
          </w:tcPr>
          <w:p w14:paraId="210C93C9" w14:textId="77777777" w:rsidR="003C0FB1" w:rsidRPr="0003264F" w:rsidRDefault="003C0FB1" w:rsidP="00503F93">
            <w:pPr>
              <w:jc w:val="both"/>
              <w:rPr>
                <w:rFonts w:asciiTheme="minorHAnsi" w:hAnsiTheme="minorHAnsi" w:cstheme="minorHAnsi"/>
                <w:color w:val="0000FF"/>
              </w:rPr>
            </w:pPr>
            <w:r w:rsidRPr="0003264F">
              <w:rPr>
                <w:rFonts w:asciiTheme="minorHAnsi" w:hAnsiTheme="minorHAnsi" w:cstheme="minorHAnsi"/>
                <w:color w:val="0000FF"/>
              </w:rPr>
              <w:t>2.10.3</w:t>
            </w:r>
          </w:p>
        </w:tc>
        <w:tc>
          <w:tcPr>
            <w:tcW w:w="4562" w:type="pct"/>
          </w:tcPr>
          <w:p w14:paraId="7A8E4A20" w14:textId="7971B3DF" w:rsidR="003C0FB1" w:rsidRPr="0003264F" w:rsidRDefault="003C0FB1" w:rsidP="00522DF9">
            <w:pPr>
              <w:spacing w:after="80"/>
              <w:jc w:val="both"/>
              <w:rPr>
                <w:rFonts w:asciiTheme="minorHAnsi" w:hAnsiTheme="minorHAnsi" w:cstheme="minorHAnsi"/>
              </w:rPr>
            </w:pPr>
            <w:r w:rsidRPr="0003264F">
              <w:rPr>
                <w:rFonts w:asciiTheme="minorHAnsi" w:hAnsiTheme="minorHAnsi" w:cstheme="minorHAnsi"/>
              </w:rPr>
              <w:t>Tenderers must confirm that all prices quoted in the Tender will remain valid for</w:t>
            </w:r>
            <w:r w:rsidR="00522DF9" w:rsidRPr="0003264F">
              <w:rPr>
                <w:rFonts w:asciiTheme="minorHAnsi" w:hAnsiTheme="minorHAnsi" w:cstheme="minorHAnsi"/>
              </w:rPr>
              <w:t xml:space="preserve"> </w:t>
            </w:r>
            <w:r w:rsidR="00EB0F54">
              <w:rPr>
                <w:rFonts w:asciiTheme="minorHAnsi" w:hAnsiTheme="minorHAnsi" w:cstheme="minorHAnsi"/>
              </w:rPr>
              <w:t>120 days</w:t>
            </w:r>
            <w:r w:rsidRPr="0003264F">
              <w:rPr>
                <w:rFonts w:asciiTheme="minorHAnsi" w:hAnsiTheme="minorHAnsi" w:cstheme="minorHAnsi"/>
              </w:rPr>
              <w:t xml:space="preserve"> commencing from the Tender Deadline.</w:t>
            </w:r>
          </w:p>
        </w:tc>
      </w:tr>
      <w:tr w:rsidR="003C0FB1" w:rsidRPr="0003264F" w14:paraId="7E6E1C4C" w14:textId="77777777" w:rsidTr="00ED08A1">
        <w:tc>
          <w:tcPr>
            <w:tcW w:w="438" w:type="pct"/>
          </w:tcPr>
          <w:p w14:paraId="11C34852" w14:textId="77777777" w:rsidR="003C0FB1" w:rsidRPr="0003264F" w:rsidRDefault="003C0FB1" w:rsidP="00503F93">
            <w:pPr>
              <w:jc w:val="both"/>
              <w:rPr>
                <w:rFonts w:asciiTheme="minorHAnsi" w:hAnsiTheme="minorHAnsi" w:cstheme="minorHAnsi"/>
                <w:color w:val="0000FF"/>
              </w:rPr>
            </w:pPr>
            <w:r w:rsidRPr="0003264F">
              <w:rPr>
                <w:rFonts w:asciiTheme="minorHAnsi" w:hAnsiTheme="minorHAnsi" w:cstheme="minorHAnsi"/>
                <w:color w:val="0000FF"/>
              </w:rPr>
              <w:t>2.10.4</w:t>
            </w:r>
          </w:p>
        </w:tc>
        <w:tc>
          <w:tcPr>
            <w:tcW w:w="4562" w:type="pct"/>
          </w:tcPr>
          <w:p w14:paraId="0BBA2019" w14:textId="77777777" w:rsidR="003C0FB1" w:rsidRPr="0003264F" w:rsidRDefault="003C0FB1" w:rsidP="00503F93">
            <w:pPr>
              <w:spacing w:after="80"/>
              <w:jc w:val="both"/>
              <w:rPr>
                <w:rFonts w:asciiTheme="minorHAnsi" w:hAnsiTheme="minorHAnsi" w:cstheme="minorHAnsi"/>
              </w:rPr>
            </w:pPr>
            <w:r w:rsidRPr="0003264F">
              <w:rPr>
                <w:rFonts w:asciiTheme="minorHAnsi" w:hAnsiTheme="minorHAnsi" w:cstheme="minorHAnsi"/>
              </w:rPr>
              <w:t>Any currency variations occurring over the term of the Services Contract shall be borne by the Tenderer.</w:t>
            </w:r>
          </w:p>
        </w:tc>
      </w:tr>
      <w:tr w:rsidR="003C0FB1" w:rsidRPr="0003264F" w14:paraId="79710AC0" w14:textId="77777777" w:rsidTr="00ED08A1">
        <w:trPr>
          <w:trHeight w:val="711"/>
        </w:trPr>
        <w:tc>
          <w:tcPr>
            <w:tcW w:w="438" w:type="pct"/>
          </w:tcPr>
          <w:p w14:paraId="614078CF" w14:textId="77777777" w:rsidR="003C0FB1" w:rsidRPr="0003264F" w:rsidRDefault="003C0FB1" w:rsidP="00503F93">
            <w:pPr>
              <w:spacing w:after="200"/>
              <w:jc w:val="both"/>
              <w:rPr>
                <w:rFonts w:asciiTheme="minorHAnsi" w:hAnsiTheme="minorHAnsi" w:cstheme="minorHAnsi"/>
                <w:color w:val="0000FF"/>
              </w:rPr>
            </w:pPr>
            <w:r w:rsidRPr="0003264F">
              <w:rPr>
                <w:rFonts w:asciiTheme="minorHAnsi" w:hAnsiTheme="minorHAnsi" w:cstheme="minorHAnsi"/>
                <w:color w:val="0000FF"/>
              </w:rPr>
              <w:t>2.10.5</w:t>
            </w:r>
          </w:p>
        </w:tc>
        <w:tc>
          <w:tcPr>
            <w:tcW w:w="4562" w:type="pct"/>
          </w:tcPr>
          <w:p w14:paraId="016777F1" w14:textId="77777777" w:rsidR="003C0FB1" w:rsidRPr="0003264F" w:rsidRDefault="003C0FB1" w:rsidP="00503F93">
            <w:pPr>
              <w:spacing w:after="80"/>
              <w:jc w:val="both"/>
              <w:rPr>
                <w:rFonts w:asciiTheme="minorHAnsi" w:hAnsiTheme="minorHAnsi" w:cstheme="minorHAnsi"/>
              </w:rPr>
            </w:pPr>
            <w:r w:rsidRPr="0003264F">
              <w:rPr>
                <w:rFonts w:asciiTheme="minorHAnsi" w:hAnsiTheme="minorHAnsi" w:cstheme="minorHAnsi"/>
              </w:rPr>
              <w:t xml:space="preserve">Payments for Services provided pursuant to this RFT shall be subject to and made in accordance with the Services Contract at Appendix </w:t>
            </w:r>
            <w:r w:rsidR="00B66734" w:rsidRPr="0003264F">
              <w:rPr>
                <w:rFonts w:asciiTheme="minorHAnsi" w:hAnsiTheme="minorHAnsi" w:cstheme="minorHAnsi"/>
              </w:rPr>
              <w:t>5</w:t>
            </w:r>
            <w:r w:rsidRPr="0003264F">
              <w:rPr>
                <w:rFonts w:asciiTheme="minorHAnsi" w:hAnsiTheme="minorHAnsi" w:cstheme="minorHAnsi"/>
              </w:rPr>
              <w:t xml:space="preserve"> to this RFT.</w:t>
            </w:r>
          </w:p>
        </w:tc>
      </w:tr>
      <w:tr w:rsidR="00522DF9" w:rsidRPr="0003264F" w14:paraId="41C9CCBB" w14:textId="77777777" w:rsidTr="00ED08A1">
        <w:tc>
          <w:tcPr>
            <w:tcW w:w="438" w:type="pct"/>
          </w:tcPr>
          <w:p w14:paraId="00B65C6B" w14:textId="77777777" w:rsidR="00522DF9" w:rsidRPr="0003264F" w:rsidRDefault="00522DF9" w:rsidP="00522DF9">
            <w:pPr>
              <w:jc w:val="both"/>
              <w:rPr>
                <w:rFonts w:asciiTheme="minorHAnsi" w:hAnsiTheme="minorHAnsi" w:cstheme="minorHAnsi"/>
                <w:color w:val="0000FF"/>
              </w:rPr>
            </w:pPr>
            <w:r w:rsidRPr="0003264F">
              <w:rPr>
                <w:rFonts w:asciiTheme="minorHAnsi" w:hAnsiTheme="minorHAnsi" w:cstheme="minorHAnsi"/>
                <w:color w:val="0000FF"/>
              </w:rPr>
              <w:t>2.10.6</w:t>
            </w:r>
          </w:p>
        </w:tc>
        <w:tc>
          <w:tcPr>
            <w:tcW w:w="4562" w:type="pct"/>
          </w:tcPr>
          <w:p w14:paraId="0E392840" w14:textId="6BB8048E" w:rsidR="00522DF9" w:rsidRPr="0003264F" w:rsidRDefault="00522DF9" w:rsidP="006565BD">
            <w:pPr>
              <w:rPr>
                <w:rFonts w:asciiTheme="minorHAnsi" w:hAnsiTheme="minorHAnsi" w:cstheme="minorHAnsi"/>
              </w:rPr>
            </w:pPr>
            <w:r w:rsidRPr="0003264F">
              <w:rPr>
                <w:rFonts w:asciiTheme="minorHAnsi" w:hAnsiTheme="minorHAnsi" w:cstheme="minorHAnsi"/>
                <w:szCs w:val="22"/>
              </w:rPr>
              <w:t xml:space="preserve">Tenderers should note that prices may be increased or decreased as defined in the Services Contract) and then only by the percentage by which the </w:t>
            </w:r>
            <w:r w:rsidR="00C022C7" w:rsidRPr="0003264F">
              <w:rPr>
                <w:rFonts w:asciiTheme="minorHAnsi" w:hAnsiTheme="minorHAnsi" w:cstheme="minorHAnsi"/>
                <w:szCs w:val="22"/>
              </w:rPr>
              <w:t xml:space="preserve">Consumer Price Index </w:t>
            </w:r>
            <w:r w:rsidRPr="0003264F">
              <w:rPr>
                <w:rFonts w:asciiTheme="minorHAnsi" w:hAnsiTheme="minorHAnsi" w:cstheme="minorHAnsi"/>
                <w:szCs w:val="22"/>
              </w:rPr>
              <w:t xml:space="preserve">has increased or decreased in the edition of that index published by the </w:t>
            </w:r>
            <w:r w:rsidR="00C022C7" w:rsidRPr="0003264F">
              <w:rPr>
                <w:rFonts w:asciiTheme="minorHAnsi" w:hAnsiTheme="minorHAnsi" w:cstheme="minorHAnsi"/>
                <w:szCs w:val="22"/>
              </w:rPr>
              <w:t>Irish Central Statistics Office</w:t>
            </w:r>
            <w:r w:rsidRPr="0003264F">
              <w:rPr>
                <w:rFonts w:asciiTheme="minorHAnsi" w:hAnsiTheme="minorHAnsi" w:cstheme="minorHAnsi"/>
                <w:szCs w:val="22"/>
              </w:rPr>
              <w:t xml:space="preserve"> most recently prior to that anniversary.</w:t>
            </w:r>
          </w:p>
        </w:tc>
      </w:tr>
    </w:tbl>
    <w:p w14:paraId="75C00596" w14:textId="77777777" w:rsidR="003C0FB1" w:rsidRPr="0003264F" w:rsidRDefault="003C0FB1" w:rsidP="003C0FB1">
      <w:pPr>
        <w:pStyle w:val="Heading2"/>
        <w:keepNext w:val="0"/>
        <w:keepLines/>
        <w:spacing w:after="100"/>
        <w:ind w:firstLine="0"/>
        <w:jc w:val="both"/>
        <w:rPr>
          <w:rFonts w:asciiTheme="minorHAnsi" w:hAnsiTheme="minorHAnsi" w:cstheme="minorHAnsi"/>
        </w:rPr>
      </w:pPr>
      <w:r w:rsidRPr="0003264F">
        <w:rPr>
          <w:rFonts w:asciiTheme="minorHAnsi" w:hAnsiTheme="minorHAnsi" w:cstheme="minorHAnsi"/>
        </w:rPr>
        <w:t>2.11</w:t>
      </w:r>
      <w:r w:rsidRPr="0003264F">
        <w:rPr>
          <w:rFonts w:asciiTheme="minorHAnsi" w:hAnsiTheme="minorHAnsi" w:cstheme="minorHAnsi"/>
        </w:rPr>
        <w:tab/>
        <w:t xml:space="preserve">Environmental, Social and Labour Law </w:t>
      </w:r>
    </w:p>
    <w:tbl>
      <w:tblPr>
        <w:tblW w:w="5000" w:type="pct"/>
        <w:tblLook w:val="01E0" w:firstRow="1" w:lastRow="1" w:firstColumn="1" w:lastColumn="1" w:noHBand="0" w:noVBand="0"/>
      </w:tblPr>
      <w:tblGrid>
        <w:gridCol w:w="793"/>
        <w:gridCol w:w="8269"/>
        <w:gridCol w:w="9"/>
      </w:tblGrid>
      <w:tr w:rsidR="003C0FB1" w:rsidRPr="0003264F" w14:paraId="1BE1C0E7" w14:textId="77777777" w:rsidTr="00ED08A1">
        <w:tc>
          <w:tcPr>
            <w:tcW w:w="437" w:type="pct"/>
          </w:tcPr>
          <w:p w14:paraId="62A33BA8" w14:textId="77777777" w:rsidR="003C0FB1" w:rsidRPr="0003264F" w:rsidRDefault="003C0FB1" w:rsidP="00503F93">
            <w:pPr>
              <w:jc w:val="both"/>
              <w:rPr>
                <w:rFonts w:asciiTheme="minorHAnsi" w:hAnsiTheme="minorHAnsi" w:cstheme="minorHAnsi"/>
                <w:color w:val="0000FF"/>
              </w:rPr>
            </w:pPr>
            <w:r w:rsidRPr="0003264F">
              <w:rPr>
                <w:rFonts w:asciiTheme="minorHAnsi" w:hAnsiTheme="minorHAnsi" w:cstheme="minorHAnsi"/>
                <w:color w:val="0000FF"/>
              </w:rPr>
              <w:t>2.11.1</w:t>
            </w:r>
          </w:p>
        </w:tc>
        <w:tc>
          <w:tcPr>
            <w:tcW w:w="4563" w:type="pct"/>
            <w:gridSpan w:val="2"/>
          </w:tcPr>
          <w:p w14:paraId="2B349917" w14:textId="77777777" w:rsidR="003C0FB1" w:rsidRPr="0003264F" w:rsidRDefault="003C0FB1" w:rsidP="003E08C5">
            <w:pPr>
              <w:jc w:val="both"/>
              <w:rPr>
                <w:rFonts w:asciiTheme="minorHAnsi" w:hAnsiTheme="minorHAnsi" w:cstheme="minorHAnsi"/>
              </w:rPr>
            </w:pPr>
            <w:r w:rsidRPr="0003264F">
              <w:rPr>
                <w:rFonts w:asciiTheme="minorHAnsi" w:hAnsiTheme="minorHAnsi" w:cstheme="minorHAnsi"/>
              </w:rPr>
              <w:t xml:space="preserve">In the performance of any Services Contract awarded, the successful Tenderers and their Subcontractors (if any), shall be required to comply with all applicable obligations in the </w:t>
            </w:r>
            <w:r w:rsidRPr="0003264F">
              <w:rPr>
                <w:rFonts w:asciiTheme="minorHAnsi" w:hAnsiTheme="minorHAnsi" w:cstheme="minorHAnsi"/>
              </w:rPr>
              <w:lastRenderedPageBreak/>
              <w:t xml:space="preserve">field of environmental, social and labour law that apply at the place where the services are provided, that have been established by EU law, national law, collective agreements or by international, environmental, social and labour law listed in </w:t>
            </w:r>
            <w:r w:rsidRPr="0003264F">
              <w:rPr>
                <w:rFonts w:asciiTheme="minorHAnsi" w:hAnsiTheme="minorHAnsi" w:cstheme="minorHAnsi"/>
                <w:szCs w:val="22"/>
              </w:rPr>
              <w:t>Schedule 7 of the Regulations.</w:t>
            </w:r>
          </w:p>
        </w:tc>
      </w:tr>
      <w:tr w:rsidR="003C0FB1" w:rsidRPr="0003264F" w14:paraId="4040AA2F" w14:textId="77777777" w:rsidTr="00ED08A1">
        <w:trPr>
          <w:gridAfter w:val="1"/>
          <w:wAfter w:w="5" w:type="pct"/>
        </w:trPr>
        <w:tc>
          <w:tcPr>
            <w:tcW w:w="437" w:type="pct"/>
          </w:tcPr>
          <w:p w14:paraId="3EB22493" w14:textId="77777777" w:rsidR="003C0FB1" w:rsidRPr="0003264F" w:rsidRDefault="003C0FB1" w:rsidP="00503F93">
            <w:pPr>
              <w:jc w:val="both"/>
              <w:rPr>
                <w:rFonts w:asciiTheme="minorHAnsi" w:hAnsiTheme="minorHAnsi" w:cstheme="minorHAnsi"/>
                <w:color w:val="0000FF"/>
              </w:rPr>
            </w:pPr>
            <w:r w:rsidRPr="0003264F">
              <w:rPr>
                <w:rFonts w:asciiTheme="minorHAnsi" w:hAnsiTheme="minorHAnsi" w:cstheme="minorHAnsi"/>
                <w:color w:val="0000FF"/>
              </w:rPr>
              <w:lastRenderedPageBreak/>
              <w:t>2.11.2</w:t>
            </w:r>
          </w:p>
        </w:tc>
        <w:tc>
          <w:tcPr>
            <w:tcW w:w="4558" w:type="pct"/>
          </w:tcPr>
          <w:p w14:paraId="53320041" w14:textId="77777777" w:rsidR="003C0FB1" w:rsidRPr="0003264F" w:rsidRDefault="003C0FB1" w:rsidP="003E08C5">
            <w:pPr>
              <w:jc w:val="both"/>
              <w:rPr>
                <w:rFonts w:asciiTheme="minorHAnsi" w:hAnsiTheme="minorHAnsi" w:cstheme="minorHAnsi"/>
              </w:rPr>
            </w:pPr>
            <w:r w:rsidRPr="0003264F">
              <w:rPr>
                <w:rFonts w:asciiTheme="minorHAnsi" w:hAnsiTheme="minorHAnsi" w:cstheme="minorHAnsi"/>
              </w:rPr>
              <w:t>Tenderers shall be required to include an undertaking to comply fully with the provisions of Council Directive 2001/23/EC of 12 March 2001 on the approximation of the laws of the Member States relating to the safeguarding of employees’ rights in the event of transfers of undertakings, business or parts of undertakings or business and as implemented in Irish law by Statutory Instrument No. 131 of 2003, the European Communities (Protection of Employees on Transfer of Undertakings) Regulations 2003 and to indemnify the Contracting Authority for any claim arising or loss or costs incurred as a result of its failure or incapacity to fulfil its obligations under the said Directive and Statutory Instrument.</w:t>
            </w:r>
          </w:p>
        </w:tc>
      </w:tr>
      <w:tr w:rsidR="003C0FB1" w:rsidRPr="0003264F" w14:paraId="0AE52390" w14:textId="77777777" w:rsidTr="003E08C5">
        <w:trPr>
          <w:gridAfter w:val="1"/>
          <w:wAfter w:w="5" w:type="pct"/>
          <w:trHeight w:val="2761"/>
        </w:trPr>
        <w:tc>
          <w:tcPr>
            <w:tcW w:w="437" w:type="pct"/>
          </w:tcPr>
          <w:p w14:paraId="0BCDAE7C" w14:textId="77777777" w:rsidR="003C0FB1" w:rsidRPr="0003264F" w:rsidRDefault="003C0FB1" w:rsidP="00503F93">
            <w:pPr>
              <w:jc w:val="both"/>
              <w:rPr>
                <w:rFonts w:asciiTheme="minorHAnsi" w:hAnsiTheme="minorHAnsi" w:cstheme="minorHAnsi"/>
                <w:color w:val="0000FF"/>
              </w:rPr>
            </w:pPr>
            <w:r w:rsidRPr="0003264F">
              <w:rPr>
                <w:rFonts w:asciiTheme="minorHAnsi" w:hAnsiTheme="minorHAnsi" w:cstheme="minorHAnsi"/>
                <w:color w:val="0000FF"/>
              </w:rPr>
              <w:t>2.11.3</w:t>
            </w:r>
          </w:p>
        </w:tc>
        <w:tc>
          <w:tcPr>
            <w:tcW w:w="4558" w:type="pct"/>
          </w:tcPr>
          <w:p w14:paraId="6CAB839E" w14:textId="77777777" w:rsidR="003C0FB1" w:rsidRPr="0003264F" w:rsidRDefault="003C0FB1" w:rsidP="003E08C5">
            <w:pPr>
              <w:jc w:val="both"/>
              <w:rPr>
                <w:rFonts w:asciiTheme="minorHAnsi" w:hAnsiTheme="minorHAnsi" w:cstheme="minorHAnsi"/>
              </w:rPr>
            </w:pPr>
            <w:r w:rsidRPr="0003264F">
              <w:rPr>
                <w:rFonts w:asciiTheme="minorHAnsi" w:hAnsiTheme="minorHAnsi" w:cstheme="minorHAnsi"/>
              </w:rPr>
              <w:t>The Protection of Employees (Temporary Agency Work) Act 2012 (the “2012 Act”) provides that an Agency Worker (as defined in the 2012 Act) is entitled to the same basic working and employment conditions as those which apply to employees recruited directly by the Hirer (as defined in the 2012 Act) to do the same or a similar job. Where the provision of the Services will involve the provision to the Contracting Authority of Agency Workers (within the meaning of the 2012 Act), Tenderers should ensure that they consider their obligations under the 2012 Act when pricing their Tender. The Contracting Authority shall have no liability for any increase in salaries that may be payable as a result of the application of the 2012 Act to the provision of the Services.</w:t>
            </w:r>
          </w:p>
        </w:tc>
      </w:tr>
    </w:tbl>
    <w:p w14:paraId="1391F2CE" w14:textId="77777777" w:rsidR="003C0FB1" w:rsidRPr="0003264F" w:rsidRDefault="003C0FB1" w:rsidP="003C0FB1">
      <w:pPr>
        <w:pStyle w:val="Heading2"/>
        <w:jc w:val="both"/>
        <w:rPr>
          <w:rFonts w:asciiTheme="minorHAnsi" w:hAnsiTheme="minorHAnsi" w:cstheme="minorHAnsi"/>
        </w:rPr>
      </w:pPr>
      <w:r w:rsidRPr="0003264F">
        <w:rPr>
          <w:rFonts w:asciiTheme="minorHAnsi" w:hAnsiTheme="minorHAnsi" w:cstheme="minorHAnsi"/>
        </w:rPr>
        <w:t>2.12</w:t>
      </w:r>
      <w:r w:rsidRPr="0003264F">
        <w:rPr>
          <w:rFonts w:asciiTheme="minorHAnsi" w:hAnsiTheme="minorHAnsi" w:cstheme="minorHAnsi"/>
        </w:rPr>
        <w:tab/>
        <w:t>Publicity</w:t>
      </w:r>
    </w:p>
    <w:p w14:paraId="611C71BF" w14:textId="77777777" w:rsidR="003C0FB1" w:rsidRPr="0003264F" w:rsidRDefault="003C0FB1" w:rsidP="003E08C5">
      <w:pPr>
        <w:jc w:val="both"/>
        <w:rPr>
          <w:rFonts w:asciiTheme="minorHAnsi" w:hAnsiTheme="minorHAnsi" w:cstheme="minorHAnsi"/>
        </w:rPr>
      </w:pPr>
      <w:r w:rsidRPr="0003264F">
        <w:rPr>
          <w:rFonts w:asciiTheme="minorHAnsi" w:hAnsiTheme="minorHAnsi" w:cstheme="minorHAnsi"/>
        </w:rPr>
        <w:t xml:space="preserve">No publicity regarding this Competition or any Services Contract pursuant to this Competition is permitted unless and until the Contracting Authority has given its prior written consent to the relevant communication. </w:t>
      </w:r>
    </w:p>
    <w:p w14:paraId="1B448CF9" w14:textId="77777777" w:rsidR="003C0FB1" w:rsidRPr="0003264F" w:rsidRDefault="003C0FB1" w:rsidP="003C0FB1">
      <w:pPr>
        <w:pStyle w:val="Heading2"/>
        <w:jc w:val="both"/>
        <w:rPr>
          <w:rFonts w:asciiTheme="minorHAnsi" w:hAnsiTheme="minorHAnsi" w:cstheme="minorHAnsi"/>
        </w:rPr>
      </w:pPr>
      <w:r w:rsidRPr="0003264F">
        <w:rPr>
          <w:rFonts w:asciiTheme="minorHAnsi" w:hAnsiTheme="minorHAnsi" w:cstheme="minorHAnsi"/>
        </w:rPr>
        <w:t>2.13</w:t>
      </w:r>
      <w:r w:rsidRPr="0003264F">
        <w:rPr>
          <w:rFonts w:asciiTheme="minorHAnsi" w:hAnsiTheme="minorHAnsi" w:cstheme="minorHAnsi"/>
        </w:rPr>
        <w:tab/>
        <w:t xml:space="preserve">Registrable Interest </w:t>
      </w:r>
    </w:p>
    <w:p w14:paraId="2FE0E51B" w14:textId="77777777" w:rsidR="003C0FB1" w:rsidRPr="0003264F" w:rsidRDefault="003C0FB1" w:rsidP="003E08C5">
      <w:pPr>
        <w:jc w:val="both"/>
        <w:rPr>
          <w:rFonts w:asciiTheme="minorHAnsi" w:hAnsiTheme="minorHAnsi" w:cstheme="minorHAnsi"/>
        </w:rPr>
      </w:pPr>
      <w:r w:rsidRPr="0003264F">
        <w:rPr>
          <w:rFonts w:asciiTheme="minorHAnsi" w:hAnsiTheme="minorHAnsi" w:cstheme="minorHAnsi"/>
        </w:rPr>
        <w:t xml:space="preserve">Any Registrable Interest involving any Tenderer or Subcontractor and the Contracting Authority, members of the Government, members of the Oireachtas, or employees and officers of the Contracting Authority and their relatives must be fully disclosed in the Tender or, in the event of this information only coming to the notice of the Tenderer or Subcontractor after the submission of a Tender, must be communicated to the Contracting Authority immediately upon such information becoming known to the Tenderer or Subcontractor. </w:t>
      </w:r>
    </w:p>
    <w:p w14:paraId="61C1FC92" w14:textId="77777777" w:rsidR="003C0FB1" w:rsidRPr="0003264F" w:rsidRDefault="003C0FB1" w:rsidP="003E08C5">
      <w:pPr>
        <w:jc w:val="both"/>
        <w:rPr>
          <w:rFonts w:asciiTheme="minorHAnsi" w:hAnsiTheme="minorHAnsi" w:cstheme="minorHAnsi"/>
        </w:rPr>
      </w:pPr>
      <w:r w:rsidRPr="0003264F">
        <w:rPr>
          <w:rFonts w:asciiTheme="minorHAnsi" w:hAnsiTheme="minorHAnsi" w:cstheme="minorHAnsi"/>
        </w:rPr>
        <w:t xml:space="preserve">The terms “Registrable Interest” and “Relative” shall be interpreted as per Section 2 of the Ethics in Public Office Acts 1995 and 2001, copies of which are available at www.irishstatutebook.ie.  The Contracting Authority will, at its absolute discretion, decide on the appropriate course of action, which may in appropriate circumstances include eliminating a Tenderer from this Competition or terminating any Services Contract entered into by a Tenderer. </w:t>
      </w:r>
    </w:p>
    <w:p w14:paraId="6A035CFB" w14:textId="77777777" w:rsidR="003C0FB1" w:rsidRPr="0003264F" w:rsidRDefault="003C0FB1" w:rsidP="003C0FB1">
      <w:pPr>
        <w:pStyle w:val="Heading2"/>
        <w:jc w:val="both"/>
        <w:rPr>
          <w:rFonts w:asciiTheme="minorHAnsi" w:hAnsiTheme="minorHAnsi" w:cstheme="minorHAnsi"/>
        </w:rPr>
      </w:pPr>
      <w:r w:rsidRPr="0003264F">
        <w:rPr>
          <w:rFonts w:asciiTheme="minorHAnsi" w:hAnsiTheme="minorHAnsi" w:cstheme="minorHAnsi"/>
        </w:rPr>
        <w:t>2.14</w:t>
      </w:r>
      <w:r w:rsidRPr="0003264F">
        <w:rPr>
          <w:rFonts w:asciiTheme="minorHAnsi" w:hAnsiTheme="minorHAnsi" w:cstheme="minorHAnsi"/>
        </w:rPr>
        <w:tab/>
        <w:t>Anti-Competitive Conduct</w:t>
      </w:r>
    </w:p>
    <w:p w14:paraId="1E12F143" w14:textId="77777777" w:rsidR="003C0FB1" w:rsidRPr="0003264F" w:rsidRDefault="003C0FB1" w:rsidP="00EB1547">
      <w:pPr>
        <w:jc w:val="both"/>
        <w:rPr>
          <w:rFonts w:asciiTheme="minorHAnsi" w:hAnsiTheme="minorHAnsi" w:cstheme="minorHAnsi"/>
        </w:rPr>
      </w:pPr>
      <w:r w:rsidRPr="0003264F">
        <w:rPr>
          <w:rFonts w:asciiTheme="minorHAnsi" w:hAnsiTheme="minorHAnsi" w:cstheme="minorHAnsi"/>
        </w:rPr>
        <w:t xml:space="preserve">Tenderers’ attention is drawn to the Competition Act 2002 (as amended, the “2002 Act”).  The 2002 Act makes it a criminal offence for Tenderers to collude on prices or terms in a public procurement competition. </w:t>
      </w:r>
    </w:p>
    <w:p w14:paraId="57BE5647" w14:textId="77777777" w:rsidR="003C0FB1" w:rsidRPr="0003264F" w:rsidRDefault="003C0FB1" w:rsidP="003C0FB1">
      <w:pPr>
        <w:pStyle w:val="Heading2"/>
        <w:jc w:val="both"/>
        <w:rPr>
          <w:rFonts w:asciiTheme="minorHAnsi" w:hAnsiTheme="minorHAnsi" w:cstheme="minorHAnsi"/>
        </w:rPr>
      </w:pPr>
      <w:r w:rsidRPr="0003264F">
        <w:rPr>
          <w:rFonts w:asciiTheme="minorHAnsi" w:hAnsiTheme="minorHAnsi" w:cstheme="minorHAnsi"/>
        </w:rPr>
        <w:lastRenderedPageBreak/>
        <w:t>2.15</w:t>
      </w:r>
      <w:r w:rsidRPr="0003264F">
        <w:rPr>
          <w:rFonts w:asciiTheme="minorHAnsi" w:hAnsiTheme="minorHAnsi" w:cstheme="minorHAnsi"/>
        </w:rPr>
        <w:tab/>
        <w:t>Industry Terms Used in this RFT</w:t>
      </w:r>
    </w:p>
    <w:p w14:paraId="3C00D1D0" w14:textId="77777777" w:rsidR="003C0FB1" w:rsidRPr="0003264F" w:rsidRDefault="003C0FB1" w:rsidP="00EB1547">
      <w:pPr>
        <w:jc w:val="both"/>
        <w:rPr>
          <w:rFonts w:asciiTheme="minorHAnsi" w:hAnsiTheme="minorHAnsi" w:cstheme="minorHAnsi"/>
        </w:rPr>
      </w:pPr>
      <w:r w:rsidRPr="0003264F">
        <w:rPr>
          <w:rFonts w:asciiTheme="minorHAnsi" w:hAnsiTheme="minorHAnsi" w:cstheme="minorHAnsi"/>
        </w:rPr>
        <w:t xml:space="preserve">Where reference is made to a particular item, source, process, trademark, or type in this RFT then all such references are to be given the meaning generally understood in the relevant industry and operational environment. </w:t>
      </w:r>
    </w:p>
    <w:p w14:paraId="067DE13F" w14:textId="77777777" w:rsidR="003C0FB1" w:rsidRPr="0003264F" w:rsidRDefault="003C0FB1" w:rsidP="003C0FB1">
      <w:pPr>
        <w:pStyle w:val="Heading2"/>
        <w:jc w:val="both"/>
        <w:rPr>
          <w:rFonts w:asciiTheme="minorHAnsi" w:hAnsiTheme="minorHAnsi" w:cstheme="minorHAnsi"/>
        </w:rPr>
      </w:pPr>
      <w:r w:rsidRPr="0003264F">
        <w:rPr>
          <w:rFonts w:asciiTheme="minorHAnsi" w:hAnsiTheme="minorHAnsi" w:cstheme="minorHAnsi"/>
        </w:rPr>
        <w:t>2.16</w:t>
      </w:r>
      <w:r w:rsidRPr="0003264F">
        <w:rPr>
          <w:rFonts w:asciiTheme="minorHAnsi" w:hAnsiTheme="minorHAnsi" w:cstheme="minorHAnsi"/>
        </w:rPr>
        <w:tab/>
        <w:t>Freedom of Information</w:t>
      </w:r>
    </w:p>
    <w:tbl>
      <w:tblPr>
        <w:tblW w:w="5000" w:type="pct"/>
        <w:tblLook w:val="01E0" w:firstRow="1" w:lastRow="1" w:firstColumn="1" w:lastColumn="1" w:noHBand="0" w:noVBand="0"/>
      </w:tblPr>
      <w:tblGrid>
        <w:gridCol w:w="796"/>
        <w:gridCol w:w="8275"/>
      </w:tblGrid>
      <w:tr w:rsidR="003C0FB1" w:rsidRPr="0003264F" w14:paraId="07A4B12F" w14:textId="77777777" w:rsidTr="00ED08A1">
        <w:tc>
          <w:tcPr>
            <w:tcW w:w="439" w:type="pct"/>
          </w:tcPr>
          <w:p w14:paraId="2636E8B5" w14:textId="77777777" w:rsidR="003C0FB1" w:rsidRPr="0003264F" w:rsidRDefault="003C0FB1" w:rsidP="00503F93">
            <w:pPr>
              <w:spacing w:after="200" w:line="320" w:lineRule="auto"/>
              <w:jc w:val="both"/>
              <w:rPr>
                <w:rFonts w:asciiTheme="minorHAnsi" w:hAnsiTheme="minorHAnsi" w:cstheme="minorHAnsi"/>
                <w:color w:val="0000FF"/>
              </w:rPr>
            </w:pPr>
            <w:r w:rsidRPr="0003264F">
              <w:rPr>
                <w:rFonts w:asciiTheme="minorHAnsi" w:hAnsiTheme="minorHAnsi" w:cstheme="minorHAnsi"/>
                <w:color w:val="0000FF"/>
              </w:rPr>
              <w:t>2.16.1</w:t>
            </w:r>
          </w:p>
        </w:tc>
        <w:tc>
          <w:tcPr>
            <w:tcW w:w="4561" w:type="pct"/>
          </w:tcPr>
          <w:p w14:paraId="238A31C9" w14:textId="77777777" w:rsidR="003C0FB1" w:rsidRPr="0003264F" w:rsidRDefault="003C0FB1" w:rsidP="001F6360">
            <w:pPr>
              <w:jc w:val="both"/>
              <w:rPr>
                <w:rFonts w:asciiTheme="minorHAnsi" w:hAnsiTheme="minorHAnsi" w:cstheme="minorHAnsi"/>
              </w:rPr>
            </w:pPr>
            <w:r w:rsidRPr="0003264F">
              <w:rPr>
                <w:rFonts w:asciiTheme="minorHAnsi" w:hAnsiTheme="minorHAnsi" w:cstheme="minorHAnsi"/>
              </w:rPr>
              <w:t xml:space="preserve">Tenderers should be aware that, under the Freedom of Information Act 2014 </w:t>
            </w:r>
            <w:r w:rsidRPr="0003264F">
              <w:rPr>
                <w:rFonts w:asciiTheme="minorHAnsi" w:hAnsiTheme="minorHAnsi" w:cstheme="minorHAnsi"/>
                <w:szCs w:val="22"/>
              </w:rPr>
              <w:t>and the European Communities (Access to Information on the Environment) Regulations 2007 to 2014</w:t>
            </w:r>
            <w:r w:rsidRPr="0003264F">
              <w:rPr>
                <w:rFonts w:asciiTheme="minorHAnsi" w:hAnsiTheme="minorHAnsi" w:cstheme="minorHAnsi"/>
              </w:rPr>
              <w:t>, information provided by them during this Competition may be liable to be disclosed.</w:t>
            </w:r>
          </w:p>
        </w:tc>
      </w:tr>
      <w:tr w:rsidR="003C0FB1" w:rsidRPr="0003264F" w14:paraId="0D0680F0" w14:textId="77777777" w:rsidTr="00ED08A1">
        <w:tc>
          <w:tcPr>
            <w:tcW w:w="439" w:type="pct"/>
          </w:tcPr>
          <w:p w14:paraId="542DFE49" w14:textId="77777777" w:rsidR="003C0FB1" w:rsidRPr="0003264F" w:rsidRDefault="003C0FB1" w:rsidP="00503F93">
            <w:pPr>
              <w:spacing w:after="200" w:line="320" w:lineRule="auto"/>
              <w:jc w:val="both"/>
              <w:rPr>
                <w:rFonts w:asciiTheme="minorHAnsi" w:hAnsiTheme="minorHAnsi" w:cstheme="minorHAnsi"/>
                <w:color w:val="0000FF"/>
              </w:rPr>
            </w:pPr>
            <w:r w:rsidRPr="0003264F">
              <w:rPr>
                <w:rFonts w:asciiTheme="minorHAnsi" w:hAnsiTheme="minorHAnsi" w:cstheme="minorHAnsi"/>
                <w:color w:val="0000FF"/>
              </w:rPr>
              <w:t>2.16.2</w:t>
            </w:r>
          </w:p>
        </w:tc>
        <w:tc>
          <w:tcPr>
            <w:tcW w:w="4561" w:type="pct"/>
          </w:tcPr>
          <w:p w14:paraId="038128CA" w14:textId="77777777" w:rsidR="003C0FB1" w:rsidRPr="0003264F" w:rsidRDefault="003C0FB1" w:rsidP="00684357">
            <w:pPr>
              <w:jc w:val="both"/>
              <w:rPr>
                <w:rFonts w:asciiTheme="minorHAnsi" w:hAnsiTheme="minorHAnsi" w:cstheme="minorHAnsi"/>
              </w:rPr>
            </w:pPr>
            <w:r w:rsidRPr="0003264F">
              <w:rPr>
                <w:rFonts w:asciiTheme="minorHAnsi" w:hAnsiTheme="minorHAnsi" w:cstheme="minorHAnsi"/>
              </w:rPr>
              <w:t>Tenderers are asked to consider if any of the information supplied by them in their Tender should not be disclosed because of its confidentiality or commercial sensitivity. If Tenderers consider that certain information is not to be disclosed because of its confidentiality or commercial sensitivity, Tenderers must, when providing such information, clearly identify</w:t>
            </w:r>
            <w:r w:rsidR="00684357" w:rsidRPr="0003264F">
              <w:rPr>
                <w:rFonts w:asciiTheme="minorHAnsi" w:hAnsiTheme="minorHAnsi" w:cstheme="minorHAnsi"/>
              </w:rPr>
              <w:t xml:space="preserve"> </w:t>
            </w:r>
            <w:r w:rsidR="00684357" w:rsidRPr="0003264F">
              <w:rPr>
                <w:rFonts w:asciiTheme="minorHAnsi" w:hAnsiTheme="minorHAnsi" w:cstheme="minorHAnsi"/>
                <w:szCs w:val="22"/>
              </w:rPr>
              <w:t>the specific sections of their Tender containing</w:t>
            </w:r>
            <w:r w:rsidRPr="0003264F">
              <w:rPr>
                <w:rFonts w:asciiTheme="minorHAnsi" w:hAnsiTheme="minorHAnsi" w:cstheme="minorHAnsi"/>
              </w:rPr>
              <w:t xml:space="preserve"> such information and specify the reasons for its confidentiality or commercial sensitivity. </w:t>
            </w:r>
            <w:r w:rsidR="00684357" w:rsidRPr="0003264F">
              <w:rPr>
                <w:rFonts w:asciiTheme="minorHAnsi" w:hAnsiTheme="minorHAnsi" w:cstheme="minorHAnsi"/>
                <w:szCs w:val="22"/>
              </w:rPr>
              <w:t xml:space="preserve">For the avoidance of doubt Tenderers may not assert confidentiality or commercial sensitivity over the entire Tender but must clearly identify the specific section containing such information.  </w:t>
            </w:r>
            <w:r w:rsidRPr="0003264F">
              <w:rPr>
                <w:rFonts w:asciiTheme="minorHAnsi" w:hAnsiTheme="minorHAnsi" w:cstheme="minorHAnsi"/>
              </w:rPr>
              <w:t xml:space="preserve">If Tenderers do not identify information as confidential or commercially sensitive, it is liable to be released in response to a request </w:t>
            </w:r>
            <w:r w:rsidRPr="0003264F">
              <w:rPr>
                <w:rFonts w:asciiTheme="minorHAnsi" w:hAnsiTheme="minorHAnsi" w:cstheme="minorHAnsi"/>
                <w:szCs w:val="22"/>
              </w:rPr>
              <w:t xml:space="preserve">under the above legislation </w:t>
            </w:r>
            <w:r w:rsidRPr="0003264F">
              <w:rPr>
                <w:rFonts w:asciiTheme="minorHAnsi" w:hAnsiTheme="minorHAnsi" w:cstheme="minorHAnsi"/>
              </w:rPr>
              <w:t xml:space="preserve">without further notice to or consultation with the Tenderer. The Contracting Authority will, where possible, consult with Tenderers about confidential or commercially sensitive information so identified before making </w:t>
            </w:r>
            <w:r w:rsidR="00684357" w:rsidRPr="0003264F">
              <w:rPr>
                <w:rFonts w:asciiTheme="minorHAnsi" w:hAnsiTheme="minorHAnsi" w:cstheme="minorHAnsi"/>
              </w:rPr>
              <w:t xml:space="preserve">its </w:t>
            </w:r>
            <w:r w:rsidRPr="0003264F">
              <w:rPr>
                <w:rFonts w:asciiTheme="minorHAnsi" w:hAnsiTheme="minorHAnsi" w:cstheme="minorHAnsi"/>
              </w:rPr>
              <w:t>decision on a request received.</w:t>
            </w:r>
            <w:r w:rsidR="00684357" w:rsidRPr="0003264F">
              <w:rPr>
                <w:rFonts w:asciiTheme="minorHAnsi" w:hAnsiTheme="minorHAnsi" w:cstheme="minorHAnsi"/>
              </w:rPr>
              <w:t xml:space="preserve">  </w:t>
            </w:r>
            <w:r w:rsidR="00684357" w:rsidRPr="0003264F">
              <w:rPr>
                <w:rFonts w:asciiTheme="minorHAnsi" w:hAnsiTheme="minorHAnsi" w:cstheme="minorHAnsi"/>
                <w:szCs w:val="22"/>
              </w:rPr>
              <w:t>The Contracting Authority accepts no liability whatsoever in respect of any information provided which is subsequently released (irrespective of notification) or in respect of any consequential damage suffered as a result of such obligations.</w:t>
            </w:r>
          </w:p>
        </w:tc>
      </w:tr>
    </w:tbl>
    <w:p w14:paraId="4D8D2977" w14:textId="77777777" w:rsidR="003C0FB1" w:rsidRPr="0003264F" w:rsidRDefault="003C0FB1" w:rsidP="003C0FB1">
      <w:pPr>
        <w:pStyle w:val="Heading2"/>
        <w:jc w:val="both"/>
        <w:rPr>
          <w:rFonts w:asciiTheme="minorHAnsi" w:hAnsiTheme="minorHAnsi" w:cstheme="minorHAnsi"/>
        </w:rPr>
      </w:pPr>
      <w:r w:rsidRPr="0003264F">
        <w:rPr>
          <w:rFonts w:asciiTheme="minorHAnsi" w:hAnsiTheme="minorHAnsi" w:cstheme="minorHAnsi"/>
        </w:rPr>
        <w:t>2.17</w:t>
      </w:r>
      <w:r w:rsidRPr="0003264F">
        <w:rPr>
          <w:rFonts w:asciiTheme="minorHAnsi" w:hAnsiTheme="minorHAnsi" w:cstheme="minorHAnsi"/>
        </w:rPr>
        <w:tab/>
        <w:t>Tax Clearance</w:t>
      </w:r>
    </w:p>
    <w:tbl>
      <w:tblPr>
        <w:tblW w:w="5000" w:type="pct"/>
        <w:tblLook w:val="01E0" w:firstRow="1" w:lastRow="1" w:firstColumn="1" w:lastColumn="1" w:noHBand="0" w:noVBand="0"/>
      </w:tblPr>
      <w:tblGrid>
        <w:gridCol w:w="9071"/>
      </w:tblGrid>
      <w:tr w:rsidR="003C0FB1" w:rsidRPr="0003264F" w14:paraId="3499F01A" w14:textId="77777777" w:rsidTr="001F6360">
        <w:trPr>
          <w:trHeight w:val="2400"/>
        </w:trPr>
        <w:tc>
          <w:tcPr>
            <w:tcW w:w="5000" w:type="pct"/>
          </w:tcPr>
          <w:p w14:paraId="3B7C8F80" w14:textId="7E385BB9" w:rsidR="003C0FB1" w:rsidRPr="0003264F" w:rsidRDefault="003C0FB1" w:rsidP="001F6360">
            <w:pPr>
              <w:ind w:right="-108"/>
              <w:jc w:val="both"/>
              <w:rPr>
                <w:rFonts w:asciiTheme="minorHAnsi" w:hAnsiTheme="minorHAnsi" w:cstheme="minorHAnsi"/>
              </w:rPr>
            </w:pPr>
            <w:r w:rsidRPr="0003264F">
              <w:rPr>
                <w:rFonts w:asciiTheme="minorHAnsi" w:hAnsiTheme="minorHAnsi" w:cstheme="minorHAnsi"/>
              </w:rPr>
              <w:t xml:space="preserve">It will be a condition of any Services Contract pursuant to this Competition that the successful Tenderer(s) shall, for the term of such contract(s), comply with all </w:t>
            </w:r>
            <w:r w:rsidR="00684357" w:rsidRPr="0003264F">
              <w:rPr>
                <w:rFonts w:asciiTheme="minorHAnsi" w:hAnsiTheme="minorHAnsi" w:cstheme="minorHAnsi"/>
              </w:rPr>
              <w:t xml:space="preserve">applicable </w:t>
            </w:r>
            <w:r w:rsidRPr="0003264F">
              <w:rPr>
                <w:rFonts w:asciiTheme="minorHAnsi" w:hAnsiTheme="minorHAnsi" w:cstheme="minorHAnsi"/>
              </w:rPr>
              <w:t xml:space="preserve">EU and domestic tax laws. Tenderers are referred to </w:t>
            </w:r>
            <w:hyperlink r:id="rId21" w:history="1">
              <w:r w:rsidRPr="0003264F">
                <w:rPr>
                  <w:rStyle w:val="Hyperlink"/>
                  <w:rFonts w:asciiTheme="minorHAnsi" w:hAnsiTheme="minorHAnsi" w:cstheme="minorHAnsi"/>
                </w:rPr>
                <w:t>www.revenue.ie</w:t>
              </w:r>
            </w:hyperlink>
            <w:r w:rsidRPr="0003264F">
              <w:rPr>
                <w:rFonts w:asciiTheme="minorHAnsi" w:hAnsiTheme="minorHAnsi" w:cstheme="minorHAnsi"/>
              </w:rPr>
              <w:t xml:space="preserve"> for further information.  Prior to the award of any Services Contract arising out of this Competition the successful Tenderer shall be required to supply its Tax Clearance Access Number and Tax Reference Number to facilitate online verification of their tax status by the Contracting Authority. By supplying these </w:t>
            </w:r>
            <w:r w:rsidR="000006AC" w:rsidRPr="0003264F">
              <w:rPr>
                <w:rFonts w:asciiTheme="minorHAnsi" w:hAnsiTheme="minorHAnsi" w:cstheme="minorHAnsi"/>
              </w:rPr>
              <w:t>numbers,</w:t>
            </w:r>
            <w:r w:rsidRPr="0003264F">
              <w:rPr>
                <w:rFonts w:asciiTheme="minorHAnsi" w:hAnsiTheme="minorHAnsi" w:cstheme="minorHAnsi"/>
              </w:rPr>
              <w:t xml:space="preserve"> the successful Tenderer acknowledges and agrees that the Contracting Authority has the permission of the successful Tenderer to verify its tax cleared position online.</w:t>
            </w:r>
          </w:p>
        </w:tc>
      </w:tr>
    </w:tbl>
    <w:p w14:paraId="109CDDAE" w14:textId="77777777" w:rsidR="003C0FB1" w:rsidRPr="0003264F" w:rsidRDefault="003C0FB1" w:rsidP="003C0FB1">
      <w:pPr>
        <w:pStyle w:val="Heading2"/>
        <w:jc w:val="both"/>
        <w:rPr>
          <w:rFonts w:asciiTheme="minorHAnsi" w:hAnsiTheme="minorHAnsi" w:cstheme="minorHAnsi"/>
        </w:rPr>
      </w:pPr>
      <w:r w:rsidRPr="0003264F">
        <w:rPr>
          <w:rFonts w:asciiTheme="minorHAnsi" w:hAnsiTheme="minorHAnsi" w:cstheme="minorHAnsi"/>
        </w:rPr>
        <w:t>2.18</w:t>
      </w:r>
      <w:r w:rsidRPr="0003264F">
        <w:rPr>
          <w:rFonts w:asciiTheme="minorHAnsi" w:hAnsiTheme="minorHAnsi" w:cstheme="minorHAnsi"/>
        </w:rPr>
        <w:tab/>
        <w:t>Conflicts of Interest</w:t>
      </w:r>
    </w:p>
    <w:p w14:paraId="6CF11395" w14:textId="77777777" w:rsidR="007746D2" w:rsidRPr="0003264F" w:rsidRDefault="007746D2" w:rsidP="001F6360">
      <w:pPr>
        <w:jc w:val="both"/>
        <w:rPr>
          <w:rFonts w:asciiTheme="minorHAnsi" w:hAnsiTheme="minorHAnsi" w:cstheme="minorHAnsi"/>
        </w:rPr>
      </w:pPr>
    </w:p>
    <w:p w14:paraId="77891DE2" w14:textId="77777777" w:rsidR="0001388F" w:rsidRPr="0003264F" w:rsidRDefault="0001388F" w:rsidP="001F6360">
      <w:pPr>
        <w:jc w:val="both"/>
        <w:rPr>
          <w:rFonts w:asciiTheme="minorHAnsi" w:hAnsiTheme="minorHAnsi" w:cstheme="minorHAnsi"/>
        </w:rPr>
      </w:pPr>
      <w:r w:rsidRPr="0003264F">
        <w:rPr>
          <w:rFonts w:asciiTheme="minorHAnsi" w:hAnsiTheme="minorHAnsi" w:cstheme="minorHAnsi"/>
        </w:rPr>
        <w:t xml:space="preserve">Any conflict of interest or potential conflict of interest on the part of a Tenderer, Subcontractor or individual employee(s) or agent(s) of a Tenderer or Subcontractor(s) must be fully disclosed to the Contracting Authority as soon as the conflict or potential conflict is or becomes apparent.  Tenderers are required to declare that the preparation of their Tender was carried out independently.  In the event of any actual or potential conflict of interest, the Contracting Authority may invite Tenderers to propose means by which the conflict of interest might be removed and in circumstances where there are links between Tenderers, the Contracting Authority may seek further information to confirm the </w:t>
      </w:r>
      <w:r w:rsidRPr="0003264F">
        <w:rPr>
          <w:rFonts w:asciiTheme="minorHAnsi" w:hAnsiTheme="minorHAnsi" w:cstheme="minorHAnsi"/>
        </w:rPr>
        <w:lastRenderedPageBreak/>
        <w:t>Tenders have been prepared independently. The Contracting Authority will, at its absolute discretion, decide on the appropriate course of action, which may in appropriate circumstances include eliminating a Tenderer from this Competition or any Mini-Competition or terminating any Framework Agreement or Services Contract entered into by a Tenderer.</w:t>
      </w:r>
    </w:p>
    <w:p w14:paraId="624C5086" w14:textId="77777777" w:rsidR="003C0FB1" w:rsidRPr="0003264F" w:rsidRDefault="003C0FB1" w:rsidP="003C0FB1">
      <w:pPr>
        <w:pStyle w:val="Heading2"/>
        <w:jc w:val="both"/>
        <w:rPr>
          <w:rFonts w:asciiTheme="minorHAnsi" w:hAnsiTheme="minorHAnsi" w:cstheme="minorHAnsi"/>
        </w:rPr>
      </w:pPr>
      <w:r w:rsidRPr="0003264F">
        <w:rPr>
          <w:rFonts w:asciiTheme="minorHAnsi" w:hAnsiTheme="minorHAnsi" w:cstheme="minorHAnsi"/>
        </w:rPr>
        <w:t>2.19</w:t>
      </w:r>
      <w:r w:rsidRPr="0003264F">
        <w:rPr>
          <w:rFonts w:asciiTheme="minorHAnsi" w:hAnsiTheme="minorHAnsi" w:cstheme="minorHAnsi"/>
        </w:rPr>
        <w:tab/>
        <w:t>Withdrawal from this Competition</w:t>
      </w:r>
    </w:p>
    <w:p w14:paraId="24BA1466" w14:textId="77777777" w:rsidR="003C0FB1" w:rsidRPr="0003264F" w:rsidRDefault="003C0FB1" w:rsidP="001F6360">
      <w:pPr>
        <w:jc w:val="both"/>
        <w:rPr>
          <w:rFonts w:asciiTheme="minorHAnsi" w:hAnsiTheme="minorHAnsi" w:cstheme="minorHAnsi"/>
        </w:rPr>
      </w:pPr>
      <w:r w:rsidRPr="0003264F">
        <w:rPr>
          <w:rFonts w:asciiTheme="minorHAnsi" w:hAnsiTheme="minorHAnsi" w:cstheme="minorHAnsi"/>
        </w:rPr>
        <w:t xml:space="preserve">Tenderers are required to notify the Contracting Authority immediately via the e-tenders website, if at any stage they decide to withdraw from this Competition. </w:t>
      </w:r>
    </w:p>
    <w:p w14:paraId="11AD603A" w14:textId="77777777" w:rsidR="003C0FB1" w:rsidRPr="0003264F" w:rsidRDefault="003C0FB1" w:rsidP="003C0FB1">
      <w:pPr>
        <w:pStyle w:val="Heading2"/>
        <w:jc w:val="both"/>
        <w:rPr>
          <w:rFonts w:asciiTheme="minorHAnsi" w:hAnsiTheme="minorHAnsi" w:cstheme="minorHAnsi"/>
        </w:rPr>
      </w:pPr>
      <w:r w:rsidRPr="0003264F">
        <w:rPr>
          <w:rFonts w:asciiTheme="minorHAnsi" w:hAnsiTheme="minorHAnsi" w:cstheme="minorHAnsi"/>
        </w:rPr>
        <w:t>2.20</w:t>
      </w:r>
      <w:r w:rsidRPr="0003264F">
        <w:rPr>
          <w:rFonts w:asciiTheme="minorHAnsi" w:hAnsiTheme="minorHAnsi" w:cstheme="minorHAnsi"/>
        </w:rPr>
        <w:tab/>
        <w:t>Site Visit</w:t>
      </w:r>
    </w:p>
    <w:tbl>
      <w:tblPr>
        <w:tblW w:w="5000" w:type="pct"/>
        <w:tblLook w:val="01E0" w:firstRow="1" w:lastRow="1" w:firstColumn="1" w:lastColumn="1" w:noHBand="0" w:noVBand="0"/>
      </w:tblPr>
      <w:tblGrid>
        <w:gridCol w:w="992"/>
        <w:gridCol w:w="8079"/>
      </w:tblGrid>
      <w:tr w:rsidR="00BB5E9D" w:rsidRPr="0003264F" w14:paraId="4C8092D0" w14:textId="77777777" w:rsidTr="00C57446">
        <w:tc>
          <w:tcPr>
            <w:tcW w:w="547" w:type="pct"/>
          </w:tcPr>
          <w:p w14:paraId="43515C60" w14:textId="77777777" w:rsidR="00BB5E9D" w:rsidRPr="0003264F" w:rsidRDefault="00BB5E9D" w:rsidP="00BB5E9D">
            <w:pPr>
              <w:spacing w:line="316" w:lineRule="auto"/>
              <w:rPr>
                <w:rFonts w:asciiTheme="minorHAnsi" w:hAnsiTheme="minorHAnsi" w:cstheme="minorHAnsi"/>
                <w:color w:val="0000FF"/>
                <w:szCs w:val="22"/>
              </w:rPr>
            </w:pPr>
            <w:r w:rsidRPr="0003264F">
              <w:rPr>
                <w:rFonts w:asciiTheme="minorHAnsi" w:hAnsiTheme="minorHAnsi" w:cstheme="minorHAnsi"/>
                <w:color w:val="0000FF"/>
                <w:szCs w:val="22"/>
              </w:rPr>
              <w:t>2.20.1</w:t>
            </w:r>
          </w:p>
        </w:tc>
        <w:tc>
          <w:tcPr>
            <w:tcW w:w="4453" w:type="pct"/>
          </w:tcPr>
          <w:sdt>
            <w:sdtPr>
              <w:rPr>
                <w:rFonts w:asciiTheme="minorHAnsi" w:hAnsiTheme="minorHAnsi" w:cstheme="minorHAnsi"/>
              </w:rPr>
              <w:id w:val="28327723"/>
              <w:placeholder>
                <w:docPart w:val="14C59CB05DCB43E895C3A0280AD1F76A"/>
              </w:placeholder>
            </w:sdtPr>
            <w:sdtEndPr/>
            <w:sdtContent>
              <w:p w14:paraId="23519768" w14:textId="17FDE9F7" w:rsidR="00DC28E8" w:rsidRPr="0003264F" w:rsidRDefault="00EF249F" w:rsidP="00DC28E8">
                <w:pPr>
                  <w:rPr>
                    <w:rFonts w:asciiTheme="minorHAnsi" w:hAnsiTheme="minorHAnsi" w:cstheme="minorHAnsi"/>
                    <w:highlight w:val="lightGray"/>
                  </w:rPr>
                </w:pPr>
                <w:r w:rsidRPr="0003264F">
                  <w:rPr>
                    <w:rFonts w:asciiTheme="minorHAnsi" w:hAnsiTheme="minorHAnsi" w:cstheme="minorHAnsi"/>
                    <w:i/>
                    <w:color w:val="FF0000"/>
                    <w:highlight w:val="lightGray"/>
                  </w:rPr>
                  <w:t>Not Used</w:t>
                </w:r>
              </w:p>
              <w:p w14:paraId="0C2A4408" w14:textId="3A53816A" w:rsidR="00BB5E9D" w:rsidRPr="0003264F" w:rsidRDefault="002C7E6B" w:rsidP="00DC28E8">
                <w:pPr>
                  <w:spacing w:after="200" w:line="316" w:lineRule="auto"/>
                  <w:jc w:val="both"/>
                  <w:rPr>
                    <w:rFonts w:asciiTheme="minorHAnsi" w:hAnsiTheme="minorHAnsi" w:cstheme="minorHAnsi"/>
                  </w:rPr>
                </w:pPr>
              </w:p>
            </w:sdtContent>
          </w:sdt>
        </w:tc>
      </w:tr>
      <w:tr w:rsidR="00101AC8" w:rsidRPr="0003264F" w14:paraId="633ACE83" w14:textId="77777777" w:rsidTr="00C57446">
        <w:trPr>
          <w:trHeight w:val="615"/>
        </w:trPr>
        <w:tc>
          <w:tcPr>
            <w:tcW w:w="547" w:type="pct"/>
          </w:tcPr>
          <w:p w14:paraId="7B8D2055" w14:textId="77777777" w:rsidR="00101AC8" w:rsidRPr="0003264F" w:rsidRDefault="00101AC8" w:rsidP="00684357">
            <w:pPr>
              <w:spacing w:line="316" w:lineRule="auto"/>
              <w:rPr>
                <w:rFonts w:asciiTheme="minorHAnsi" w:hAnsiTheme="minorHAnsi" w:cstheme="minorHAnsi"/>
                <w:color w:val="0000FF"/>
                <w:szCs w:val="22"/>
                <w:highlight w:val="yellow"/>
              </w:rPr>
            </w:pPr>
            <w:r w:rsidRPr="0003264F">
              <w:rPr>
                <w:rFonts w:asciiTheme="minorHAnsi" w:hAnsiTheme="minorHAnsi" w:cstheme="minorHAnsi"/>
                <w:color w:val="0000FF"/>
                <w:szCs w:val="22"/>
              </w:rPr>
              <w:t>2.20.2</w:t>
            </w:r>
          </w:p>
        </w:tc>
        <w:tc>
          <w:tcPr>
            <w:tcW w:w="4453" w:type="pct"/>
          </w:tcPr>
          <w:p w14:paraId="56F72B09" w14:textId="6E6D679A" w:rsidR="00101AC8" w:rsidRPr="0003264F" w:rsidRDefault="00EF249F" w:rsidP="00684357">
            <w:pPr>
              <w:rPr>
                <w:rFonts w:asciiTheme="minorHAnsi" w:hAnsiTheme="minorHAnsi" w:cstheme="minorHAnsi"/>
                <w:i/>
                <w:iCs/>
                <w:highlight w:val="lightGray"/>
              </w:rPr>
            </w:pPr>
            <w:r w:rsidRPr="0003264F">
              <w:rPr>
                <w:rFonts w:asciiTheme="minorHAnsi" w:hAnsiTheme="minorHAnsi" w:cstheme="minorHAnsi"/>
                <w:i/>
                <w:iCs/>
                <w:color w:val="EE0000"/>
                <w:highlight w:val="lightGray"/>
              </w:rPr>
              <w:t>Not Used</w:t>
            </w:r>
          </w:p>
        </w:tc>
      </w:tr>
    </w:tbl>
    <w:p w14:paraId="6211540D" w14:textId="77777777" w:rsidR="00061527" w:rsidRPr="0003264F" w:rsidRDefault="00061527" w:rsidP="00173329">
      <w:pPr>
        <w:pStyle w:val="Heading2"/>
        <w:ind w:firstLine="0"/>
        <w:jc w:val="both"/>
        <w:rPr>
          <w:rFonts w:asciiTheme="minorHAnsi" w:hAnsiTheme="minorHAnsi" w:cstheme="minorHAnsi"/>
        </w:rPr>
      </w:pPr>
      <w:r w:rsidRPr="0003264F">
        <w:rPr>
          <w:rFonts w:asciiTheme="minorHAnsi" w:hAnsiTheme="minorHAnsi" w:cstheme="minorHAnsi"/>
        </w:rPr>
        <w:t>2.21</w:t>
      </w:r>
      <w:r w:rsidRPr="0003264F">
        <w:rPr>
          <w:rFonts w:asciiTheme="minorHAnsi" w:hAnsiTheme="minorHAnsi" w:cstheme="minorHAnsi"/>
        </w:rPr>
        <w:tab/>
      </w:r>
      <w:r w:rsidRPr="0003264F">
        <w:rPr>
          <w:rFonts w:asciiTheme="minorHAnsi" w:hAnsiTheme="minorHAnsi" w:cstheme="minorHAnsi"/>
        </w:rPr>
        <w:tab/>
        <w:t>Insurance</w:t>
      </w:r>
    </w:p>
    <w:tbl>
      <w:tblPr>
        <w:tblW w:w="5000" w:type="pct"/>
        <w:tblLook w:val="01E0" w:firstRow="1" w:lastRow="1" w:firstColumn="1" w:lastColumn="1" w:noHBand="0" w:noVBand="0"/>
      </w:tblPr>
      <w:tblGrid>
        <w:gridCol w:w="774"/>
        <w:gridCol w:w="782"/>
        <w:gridCol w:w="7515"/>
      </w:tblGrid>
      <w:tr w:rsidR="003C0FB1" w:rsidRPr="0003264F" w14:paraId="5868690F" w14:textId="77777777" w:rsidTr="00C7189F">
        <w:trPr>
          <w:trHeight w:val="4097"/>
        </w:trPr>
        <w:tc>
          <w:tcPr>
            <w:tcW w:w="417" w:type="pct"/>
          </w:tcPr>
          <w:p w14:paraId="4DD2561B" w14:textId="77777777" w:rsidR="003C0FB1" w:rsidRPr="0003264F" w:rsidRDefault="003C0FB1" w:rsidP="00503F93">
            <w:pPr>
              <w:jc w:val="both"/>
              <w:rPr>
                <w:rFonts w:asciiTheme="minorHAnsi" w:hAnsiTheme="minorHAnsi" w:cstheme="minorHAnsi"/>
                <w:color w:val="0000FF"/>
              </w:rPr>
            </w:pPr>
            <w:r w:rsidRPr="0003264F">
              <w:rPr>
                <w:rFonts w:asciiTheme="minorHAnsi" w:hAnsiTheme="minorHAnsi" w:cstheme="minorHAnsi"/>
                <w:color w:val="0000FF"/>
              </w:rPr>
              <w:t>2.21.1</w:t>
            </w:r>
          </w:p>
        </w:tc>
        <w:tc>
          <w:tcPr>
            <w:tcW w:w="4583" w:type="pct"/>
            <w:gridSpan w:val="2"/>
          </w:tcPr>
          <w:p w14:paraId="193E2C6B" w14:textId="77777777" w:rsidR="003C0FB1" w:rsidRPr="0003264F" w:rsidRDefault="003C0FB1" w:rsidP="00CA3AF8">
            <w:pPr>
              <w:jc w:val="both"/>
              <w:rPr>
                <w:rFonts w:asciiTheme="minorHAnsi" w:hAnsiTheme="minorHAnsi" w:cstheme="minorHAnsi"/>
                <w:szCs w:val="22"/>
              </w:rPr>
            </w:pPr>
            <w:r w:rsidRPr="0003264F">
              <w:rPr>
                <w:rFonts w:asciiTheme="minorHAnsi" w:hAnsiTheme="minorHAnsi" w:cstheme="minorHAnsi"/>
                <w:szCs w:val="22"/>
              </w:rPr>
              <w:t>The successful Tenderer shall be required to hold for the term of the Services Contract the following insurances:</w:t>
            </w:r>
          </w:p>
          <w:tbl>
            <w:tblPr>
              <w:tblStyle w:val="GridTable4-Accent1"/>
              <w:tblW w:w="5000" w:type="pct"/>
              <w:tblLook w:val="04A0" w:firstRow="1" w:lastRow="0" w:firstColumn="1" w:lastColumn="0" w:noHBand="0" w:noVBand="1"/>
            </w:tblPr>
            <w:tblGrid>
              <w:gridCol w:w="4035"/>
              <w:gridCol w:w="4036"/>
            </w:tblGrid>
            <w:tr w:rsidR="00C7189F" w:rsidRPr="0003264F" w14:paraId="0BF04592" w14:textId="77777777" w:rsidTr="00C3103B">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013AB9D9" w14:textId="77777777" w:rsidR="00C7189F" w:rsidRPr="0003264F" w:rsidRDefault="00C7189F" w:rsidP="00CA3AF8">
                  <w:pPr>
                    <w:spacing w:after="0"/>
                    <w:rPr>
                      <w:rFonts w:asciiTheme="minorHAnsi" w:hAnsiTheme="minorHAnsi" w:cstheme="minorHAnsi"/>
                      <w:sz w:val="22"/>
                      <w:szCs w:val="22"/>
                    </w:rPr>
                  </w:pPr>
                  <w:r w:rsidRPr="0003264F">
                    <w:rPr>
                      <w:rFonts w:asciiTheme="minorHAnsi" w:hAnsiTheme="minorHAnsi" w:cstheme="minorHAnsi"/>
                      <w:sz w:val="22"/>
                      <w:szCs w:val="22"/>
                    </w:rPr>
                    <w:t>Type of Insurance</w:t>
                  </w:r>
                </w:p>
              </w:tc>
              <w:tc>
                <w:tcPr>
                  <w:tcW w:w="2500" w:type="pct"/>
                  <w:vAlign w:val="center"/>
                </w:tcPr>
                <w:p w14:paraId="44F87D6B" w14:textId="77777777" w:rsidR="00C7189F" w:rsidRPr="0003264F" w:rsidRDefault="001C3A95" w:rsidP="00CA3AF8">
                  <w:pPr>
                    <w:spacing w:after="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03264F">
                    <w:rPr>
                      <w:rFonts w:asciiTheme="minorHAnsi" w:hAnsiTheme="minorHAnsi" w:cstheme="minorHAnsi"/>
                      <w:sz w:val="22"/>
                      <w:szCs w:val="22"/>
                    </w:rPr>
                    <w:t>Indemnity Limit</w:t>
                  </w:r>
                </w:p>
              </w:tc>
            </w:tr>
            <w:tr w:rsidR="00C7189F" w:rsidRPr="00AB5939" w14:paraId="15AA7ECD" w14:textId="77777777" w:rsidTr="00C3103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1BA9ACDC" w14:textId="77777777" w:rsidR="00C7189F" w:rsidRPr="00AB5939" w:rsidRDefault="00C7189F" w:rsidP="00CA3AF8">
                  <w:pPr>
                    <w:spacing w:after="0"/>
                    <w:rPr>
                      <w:rFonts w:asciiTheme="minorHAnsi" w:hAnsiTheme="minorHAnsi" w:cstheme="minorHAnsi"/>
                      <w:sz w:val="22"/>
                      <w:szCs w:val="22"/>
                    </w:rPr>
                  </w:pPr>
                  <w:r w:rsidRPr="00AB5939">
                    <w:rPr>
                      <w:rFonts w:asciiTheme="minorHAnsi" w:hAnsiTheme="minorHAnsi" w:cstheme="minorHAnsi"/>
                      <w:sz w:val="22"/>
                      <w:szCs w:val="22"/>
                    </w:rPr>
                    <w:t>Employer’s Liability</w:t>
                  </w:r>
                </w:p>
              </w:tc>
              <w:tc>
                <w:tcPr>
                  <w:tcW w:w="2500" w:type="pct"/>
                  <w:vAlign w:val="center"/>
                </w:tcPr>
                <w:p w14:paraId="57593DF3" w14:textId="3D557483" w:rsidR="00C7189F" w:rsidRPr="00AB5939" w:rsidRDefault="00EF249F" w:rsidP="00CA3AF8">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AB5939">
                    <w:rPr>
                      <w:rFonts w:asciiTheme="minorHAnsi" w:hAnsiTheme="minorHAnsi" w:cstheme="minorHAnsi"/>
                      <w:szCs w:val="22"/>
                    </w:rPr>
                    <w:t>€13M</w:t>
                  </w:r>
                </w:p>
              </w:tc>
            </w:tr>
            <w:tr w:rsidR="00C7189F" w:rsidRPr="00AB5939" w14:paraId="49D4BD0A" w14:textId="77777777" w:rsidTr="00C3103B">
              <w:trPr>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48CF4B0D" w14:textId="77777777" w:rsidR="00C7189F" w:rsidRPr="00AB5939" w:rsidRDefault="00C7189F" w:rsidP="00CA3AF8">
                  <w:pPr>
                    <w:spacing w:after="0"/>
                    <w:rPr>
                      <w:rFonts w:asciiTheme="minorHAnsi" w:hAnsiTheme="minorHAnsi" w:cstheme="minorHAnsi"/>
                      <w:sz w:val="22"/>
                      <w:szCs w:val="22"/>
                    </w:rPr>
                  </w:pPr>
                  <w:r w:rsidRPr="00AB5939">
                    <w:rPr>
                      <w:rFonts w:asciiTheme="minorHAnsi" w:hAnsiTheme="minorHAnsi" w:cstheme="minorHAnsi"/>
                      <w:sz w:val="22"/>
                      <w:szCs w:val="22"/>
                    </w:rPr>
                    <w:t>Public Liability</w:t>
                  </w:r>
                </w:p>
              </w:tc>
              <w:tc>
                <w:tcPr>
                  <w:tcW w:w="2500" w:type="pct"/>
                  <w:vAlign w:val="center"/>
                </w:tcPr>
                <w:p w14:paraId="537EFDA0" w14:textId="5D862AB4" w:rsidR="00C7189F" w:rsidRPr="00AB5939" w:rsidRDefault="00BA1319" w:rsidP="00CA3AF8">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AB5939">
                    <w:rPr>
                      <w:rFonts w:asciiTheme="minorHAnsi" w:hAnsiTheme="minorHAnsi" w:cstheme="minorHAnsi"/>
                      <w:szCs w:val="22"/>
                    </w:rPr>
                    <w:t>€6.5M</w:t>
                  </w:r>
                </w:p>
              </w:tc>
            </w:tr>
            <w:tr w:rsidR="00C7189F" w:rsidRPr="00AB5939" w14:paraId="55C0FACD" w14:textId="77777777" w:rsidTr="00C3103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480AD838" w14:textId="77777777" w:rsidR="00C7189F" w:rsidRPr="00AB5939" w:rsidRDefault="00C7189F" w:rsidP="00CA3AF8">
                  <w:pPr>
                    <w:spacing w:after="0"/>
                    <w:rPr>
                      <w:rFonts w:asciiTheme="minorHAnsi" w:hAnsiTheme="minorHAnsi" w:cstheme="minorHAnsi"/>
                      <w:sz w:val="22"/>
                      <w:szCs w:val="22"/>
                    </w:rPr>
                  </w:pPr>
                  <w:r w:rsidRPr="00AB5939">
                    <w:rPr>
                      <w:rFonts w:asciiTheme="minorHAnsi" w:hAnsiTheme="minorHAnsi" w:cstheme="minorHAnsi"/>
                      <w:sz w:val="22"/>
                      <w:szCs w:val="22"/>
                    </w:rPr>
                    <w:t>Professional Indemnity</w:t>
                  </w:r>
                </w:p>
              </w:tc>
              <w:tc>
                <w:tcPr>
                  <w:tcW w:w="2500" w:type="pct"/>
                  <w:vAlign w:val="center"/>
                </w:tcPr>
                <w:p w14:paraId="6315C8B0" w14:textId="3DEF7BEF" w:rsidR="00C7189F" w:rsidRPr="00AB5939" w:rsidRDefault="00BA1319" w:rsidP="00CA3AF8">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AB5939">
                    <w:rPr>
                      <w:rFonts w:asciiTheme="minorHAnsi" w:hAnsiTheme="minorHAnsi" w:cstheme="minorHAnsi"/>
                      <w:sz w:val="22"/>
                      <w:szCs w:val="22"/>
                    </w:rPr>
                    <w:t>€1M</w:t>
                  </w:r>
                </w:p>
              </w:tc>
            </w:tr>
            <w:tr w:rsidR="00C7189F" w:rsidRPr="00AB5939" w14:paraId="6BEAC035" w14:textId="77777777" w:rsidTr="00C3103B">
              <w:trPr>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676275C5" w14:textId="230D5F84" w:rsidR="00C7189F" w:rsidRPr="00AB5939" w:rsidRDefault="00F222DD" w:rsidP="00CA3AF8">
                  <w:pPr>
                    <w:spacing w:after="0"/>
                    <w:rPr>
                      <w:rFonts w:asciiTheme="minorHAnsi" w:hAnsiTheme="minorHAnsi" w:cstheme="minorHAnsi"/>
                      <w:sz w:val="22"/>
                      <w:szCs w:val="22"/>
                    </w:rPr>
                  </w:pPr>
                  <w:r w:rsidRPr="00AB5939">
                    <w:rPr>
                      <w:rFonts w:asciiTheme="minorHAnsi" w:hAnsiTheme="minorHAnsi" w:cstheme="minorHAnsi"/>
                      <w:sz w:val="22"/>
                      <w:szCs w:val="22"/>
                    </w:rPr>
                    <w:t>Cyber Liability</w:t>
                  </w:r>
                </w:p>
              </w:tc>
              <w:tc>
                <w:tcPr>
                  <w:tcW w:w="2500" w:type="pct"/>
                  <w:vAlign w:val="center"/>
                </w:tcPr>
                <w:p w14:paraId="474CE49A" w14:textId="2B05CD00" w:rsidR="00C7189F" w:rsidRPr="00AB5939" w:rsidRDefault="00F222DD" w:rsidP="00CA3AF8">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AB5939">
                    <w:rPr>
                      <w:rFonts w:asciiTheme="minorHAnsi" w:hAnsiTheme="minorHAnsi" w:cstheme="minorHAnsi"/>
                      <w:sz w:val="22"/>
                      <w:szCs w:val="22"/>
                    </w:rPr>
                    <w:t>€5M</w:t>
                  </w:r>
                </w:p>
              </w:tc>
            </w:tr>
          </w:tbl>
          <w:p w14:paraId="27DCB069" w14:textId="77777777" w:rsidR="003C0FB1" w:rsidRPr="0003264F" w:rsidRDefault="003C0FB1" w:rsidP="00CA3AF8">
            <w:pPr>
              <w:jc w:val="both"/>
              <w:rPr>
                <w:rFonts w:asciiTheme="minorHAnsi" w:hAnsiTheme="minorHAnsi" w:cstheme="minorHAnsi"/>
                <w:szCs w:val="22"/>
              </w:rPr>
            </w:pPr>
          </w:p>
        </w:tc>
      </w:tr>
      <w:tr w:rsidR="003C0FB1" w:rsidRPr="0003264F" w14:paraId="7E87CB40" w14:textId="77777777" w:rsidTr="00C32309">
        <w:tc>
          <w:tcPr>
            <w:tcW w:w="417" w:type="pct"/>
          </w:tcPr>
          <w:p w14:paraId="38935824" w14:textId="77777777" w:rsidR="003C0FB1" w:rsidRPr="0003264F" w:rsidRDefault="003C0FB1" w:rsidP="00810B05">
            <w:pPr>
              <w:spacing w:before="120"/>
              <w:jc w:val="both"/>
              <w:rPr>
                <w:rFonts w:asciiTheme="minorHAnsi" w:hAnsiTheme="minorHAnsi" w:cstheme="minorHAnsi"/>
                <w:color w:val="0000FF"/>
              </w:rPr>
            </w:pPr>
            <w:r w:rsidRPr="0003264F">
              <w:rPr>
                <w:rFonts w:asciiTheme="minorHAnsi" w:hAnsiTheme="minorHAnsi" w:cstheme="minorHAnsi"/>
                <w:color w:val="0000FF"/>
              </w:rPr>
              <w:t>2.21.2</w:t>
            </w:r>
          </w:p>
        </w:tc>
        <w:tc>
          <w:tcPr>
            <w:tcW w:w="4583" w:type="pct"/>
            <w:gridSpan w:val="2"/>
          </w:tcPr>
          <w:p w14:paraId="07A921F1" w14:textId="77777777" w:rsidR="003C0FB1" w:rsidRPr="0003264F" w:rsidRDefault="003C0FB1" w:rsidP="00483B81">
            <w:pPr>
              <w:jc w:val="both"/>
              <w:rPr>
                <w:rFonts w:asciiTheme="minorHAnsi" w:hAnsiTheme="minorHAnsi" w:cstheme="minorHAnsi"/>
              </w:rPr>
            </w:pPr>
            <w:r w:rsidRPr="0003264F">
              <w:rPr>
                <w:rFonts w:asciiTheme="minorHAnsi" w:hAnsiTheme="minorHAnsi" w:cstheme="minorHAnsi"/>
              </w:rPr>
              <w:t>By signing the Tenderer’s Statement at Appendix 3, Tenderers confirm that</w:t>
            </w:r>
            <w:r w:rsidR="00684357" w:rsidRPr="0003264F">
              <w:rPr>
                <w:rFonts w:asciiTheme="minorHAnsi" w:hAnsiTheme="minorHAnsi" w:cstheme="minorHAnsi"/>
              </w:rPr>
              <w:t>,</w:t>
            </w:r>
            <w:r w:rsidRPr="0003264F">
              <w:rPr>
                <w:rFonts w:asciiTheme="minorHAnsi" w:hAnsiTheme="minorHAnsi" w:cstheme="minorHAnsi"/>
              </w:rPr>
              <w:t xml:space="preserve"> if awarded a Services Contract under this Competition, </w:t>
            </w:r>
            <w:r w:rsidR="00684357" w:rsidRPr="0003264F">
              <w:rPr>
                <w:rFonts w:asciiTheme="minorHAnsi" w:hAnsiTheme="minorHAnsi" w:cstheme="minorHAnsi"/>
              </w:rPr>
              <w:t>(</w:t>
            </w:r>
            <w:proofErr w:type="spellStart"/>
            <w:r w:rsidR="00684357" w:rsidRPr="0003264F">
              <w:rPr>
                <w:rFonts w:asciiTheme="minorHAnsi" w:hAnsiTheme="minorHAnsi" w:cstheme="minorHAnsi"/>
              </w:rPr>
              <w:t>i</w:t>
            </w:r>
            <w:proofErr w:type="spellEnd"/>
            <w:r w:rsidR="00684357" w:rsidRPr="0003264F">
              <w:rPr>
                <w:rFonts w:asciiTheme="minorHAnsi" w:hAnsiTheme="minorHAnsi" w:cstheme="minorHAnsi"/>
              </w:rPr>
              <w:t xml:space="preserve">) </w:t>
            </w:r>
            <w:r w:rsidRPr="0003264F">
              <w:rPr>
                <w:rFonts w:asciiTheme="minorHAnsi" w:hAnsiTheme="minorHAnsi" w:cstheme="minorHAnsi"/>
              </w:rPr>
              <w:t>they will, from the Effective Date of the Services Contract (as defined in the Services Contract), obtain and hold the types and levels of insurance as specified at paragraph 2.21.1</w:t>
            </w:r>
            <w:r w:rsidR="00904FCA" w:rsidRPr="0003264F">
              <w:rPr>
                <w:rFonts w:asciiTheme="minorHAnsi" w:hAnsiTheme="minorHAnsi" w:cstheme="minorHAnsi"/>
              </w:rPr>
              <w:t xml:space="preserve">, </w:t>
            </w:r>
            <w:r w:rsidR="00904FCA" w:rsidRPr="0003264F">
              <w:rPr>
                <w:rFonts w:asciiTheme="minorHAnsi" w:hAnsiTheme="minorHAnsi" w:cstheme="minorHAnsi"/>
                <w:szCs w:val="22"/>
              </w:rPr>
              <w:t>(ii) the territorial limits and jurisdiction of its insurance policies include Ireland and (iii) they are not aware of any exclusions, restrictions, conditions or warranties or, in the case of policies with an aggregate limit of indemnity, any outstanding claims, which could have a material adverse impact on the level of coverage specified above</w:t>
            </w:r>
            <w:r w:rsidRPr="0003264F">
              <w:rPr>
                <w:rFonts w:asciiTheme="minorHAnsi" w:hAnsiTheme="minorHAnsi" w:cstheme="minorHAnsi"/>
              </w:rPr>
              <w:t>. A formal confirmation from the Tenderer's insurance company or broker to this effect will be requested from the successful Tenderer(s) prior to the award of (and shall be a condition of) any Services Contract.</w:t>
            </w:r>
          </w:p>
        </w:tc>
      </w:tr>
      <w:tr w:rsidR="003C0FB1" w:rsidRPr="0003264F" w14:paraId="118A021C" w14:textId="77777777" w:rsidTr="00C32309">
        <w:tc>
          <w:tcPr>
            <w:tcW w:w="417" w:type="pct"/>
          </w:tcPr>
          <w:p w14:paraId="3A8D5900" w14:textId="77777777" w:rsidR="003C0FB1" w:rsidRPr="0003264F" w:rsidRDefault="003C0FB1" w:rsidP="00503F93">
            <w:pPr>
              <w:jc w:val="both"/>
              <w:rPr>
                <w:rFonts w:asciiTheme="minorHAnsi" w:hAnsiTheme="minorHAnsi" w:cstheme="minorHAnsi"/>
                <w:color w:val="0000FF"/>
              </w:rPr>
            </w:pPr>
            <w:r w:rsidRPr="0003264F">
              <w:rPr>
                <w:rFonts w:asciiTheme="minorHAnsi" w:hAnsiTheme="minorHAnsi" w:cstheme="minorHAnsi"/>
                <w:color w:val="0000FF"/>
              </w:rPr>
              <w:t>2.21.3</w:t>
            </w:r>
          </w:p>
        </w:tc>
        <w:tc>
          <w:tcPr>
            <w:tcW w:w="4583" w:type="pct"/>
            <w:gridSpan w:val="2"/>
          </w:tcPr>
          <w:p w14:paraId="5B9C2D7D" w14:textId="77777777" w:rsidR="003C0FB1" w:rsidRPr="0003264F" w:rsidRDefault="003C0FB1" w:rsidP="008F5874">
            <w:pPr>
              <w:jc w:val="both"/>
              <w:rPr>
                <w:rFonts w:asciiTheme="minorHAnsi" w:hAnsiTheme="minorHAnsi" w:cstheme="minorHAnsi"/>
              </w:rPr>
            </w:pPr>
            <w:r w:rsidRPr="0003264F">
              <w:rPr>
                <w:rFonts w:asciiTheme="minorHAnsi" w:hAnsiTheme="minorHAnsi" w:cstheme="minorHAnsi"/>
              </w:rPr>
              <w:t xml:space="preserve">The successful Tenderer will, during the term of the Services Contract, be required to: </w:t>
            </w:r>
          </w:p>
        </w:tc>
      </w:tr>
      <w:tr w:rsidR="003C0FB1" w:rsidRPr="0003264F" w14:paraId="35504179" w14:textId="77777777" w:rsidTr="00C32309">
        <w:tc>
          <w:tcPr>
            <w:tcW w:w="417" w:type="pct"/>
          </w:tcPr>
          <w:p w14:paraId="767F9CA6" w14:textId="77777777" w:rsidR="003C0FB1" w:rsidRPr="0003264F" w:rsidRDefault="003C0FB1" w:rsidP="00503F93">
            <w:pPr>
              <w:jc w:val="both"/>
              <w:rPr>
                <w:rFonts w:asciiTheme="minorHAnsi" w:hAnsiTheme="minorHAnsi" w:cstheme="minorHAnsi"/>
                <w:color w:val="0000FF"/>
              </w:rPr>
            </w:pPr>
          </w:p>
        </w:tc>
        <w:tc>
          <w:tcPr>
            <w:tcW w:w="436" w:type="pct"/>
          </w:tcPr>
          <w:p w14:paraId="18A97A27" w14:textId="77777777" w:rsidR="003C0FB1" w:rsidRPr="0003264F" w:rsidRDefault="003C0FB1" w:rsidP="008F5874">
            <w:pPr>
              <w:jc w:val="both"/>
              <w:rPr>
                <w:rFonts w:asciiTheme="minorHAnsi" w:hAnsiTheme="minorHAnsi" w:cstheme="minorHAnsi"/>
                <w:color w:val="0000FF"/>
              </w:rPr>
            </w:pPr>
            <w:r w:rsidRPr="0003264F">
              <w:rPr>
                <w:rFonts w:asciiTheme="minorHAnsi" w:hAnsiTheme="minorHAnsi" w:cstheme="minorHAnsi"/>
                <w:color w:val="0000FF"/>
              </w:rPr>
              <w:t>(a)</w:t>
            </w:r>
          </w:p>
        </w:tc>
        <w:tc>
          <w:tcPr>
            <w:tcW w:w="4148" w:type="pct"/>
          </w:tcPr>
          <w:p w14:paraId="38BFE8BC" w14:textId="77777777" w:rsidR="003C0FB1" w:rsidRPr="0003264F" w:rsidRDefault="003C0FB1" w:rsidP="008F5874">
            <w:pPr>
              <w:jc w:val="both"/>
              <w:rPr>
                <w:rFonts w:asciiTheme="minorHAnsi" w:hAnsiTheme="minorHAnsi" w:cstheme="minorHAnsi"/>
              </w:rPr>
            </w:pPr>
            <w:r w:rsidRPr="0003264F">
              <w:rPr>
                <w:rFonts w:asciiTheme="minorHAnsi" w:hAnsiTheme="minorHAnsi" w:cstheme="minorHAnsi"/>
              </w:rPr>
              <w:t>immediately advise the Contracting Authority of any material change to its insured status;</w:t>
            </w:r>
          </w:p>
        </w:tc>
      </w:tr>
      <w:tr w:rsidR="003C0FB1" w:rsidRPr="0003264F" w14:paraId="340600EA" w14:textId="77777777" w:rsidTr="00C32309">
        <w:tc>
          <w:tcPr>
            <w:tcW w:w="417" w:type="pct"/>
          </w:tcPr>
          <w:p w14:paraId="62EC9C3E" w14:textId="77777777" w:rsidR="003C0FB1" w:rsidRPr="0003264F" w:rsidRDefault="003C0FB1" w:rsidP="00503F93">
            <w:pPr>
              <w:jc w:val="both"/>
              <w:rPr>
                <w:rFonts w:asciiTheme="minorHAnsi" w:hAnsiTheme="minorHAnsi" w:cstheme="minorHAnsi"/>
                <w:color w:val="0000FF"/>
              </w:rPr>
            </w:pPr>
          </w:p>
        </w:tc>
        <w:tc>
          <w:tcPr>
            <w:tcW w:w="436" w:type="pct"/>
          </w:tcPr>
          <w:p w14:paraId="2A32D5D5" w14:textId="77777777" w:rsidR="003C0FB1" w:rsidRPr="0003264F" w:rsidRDefault="003C0FB1" w:rsidP="008F5874">
            <w:pPr>
              <w:jc w:val="both"/>
              <w:rPr>
                <w:rFonts w:asciiTheme="minorHAnsi" w:hAnsiTheme="minorHAnsi" w:cstheme="minorHAnsi"/>
                <w:color w:val="0000FF"/>
              </w:rPr>
            </w:pPr>
            <w:r w:rsidRPr="0003264F">
              <w:rPr>
                <w:rFonts w:asciiTheme="minorHAnsi" w:hAnsiTheme="minorHAnsi" w:cstheme="minorHAnsi"/>
                <w:color w:val="0000FF"/>
              </w:rPr>
              <w:t>(b)</w:t>
            </w:r>
          </w:p>
        </w:tc>
        <w:tc>
          <w:tcPr>
            <w:tcW w:w="4148" w:type="pct"/>
          </w:tcPr>
          <w:p w14:paraId="7B422803" w14:textId="77777777" w:rsidR="003C0FB1" w:rsidRPr="0003264F" w:rsidRDefault="003C0FB1" w:rsidP="008F5874">
            <w:pPr>
              <w:jc w:val="both"/>
              <w:rPr>
                <w:rFonts w:asciiTheme="minorHAnsi" w:hAnsiTheme="minorHAnsi" w:cstheme="minorHAnsi"/>
              </w:rPr>
            </w:pPr>
            <w:r w:rsidRPr="0003264F">
              <w:rPr>
                <w:rFonts w:asciiTheme="minorHAnsi" w:hAnsiTheme="minorHAnsi" w:cstheme="minorHAnsi"/>
              </w:rPr>
              <w:t>produce proof of current premiums paid upon request;</w:t>
            </w:r>
          </w:p>
        </w:tc>
      </w:tr>
      <w:tr w:rsidR="003C0FB1" w:rsidRPr="0003264F" w14:paraId="0FE95D03" w14:textId="77777777" w:rsidTr="00C32309">
        <w:tc>
          <w:tcPr>
            <w:tcW w:w="417" w:type="pct"/>
          </w:tcPr>
          <w:p w14:paraId="655DD45E" w14:textId="77777777" w:rsidR="003C0FB1" w:rsidRPr="0003264F" w:rsidRDefault="003C0FB1" w:rsidP="00503F93">
            <w:pPr>
              <w:jc w:val="both"/>
              <w:rPr>
                <w:rFonts w:asciiTheme="minorHAnsi" w:hAnsiTheme="minorHAnsi" w:cstheme="minorHAnsi"/>
                <w:color w:val="0000FF"/>
              </w:rPr>
            </w:pPr>
          </w:p>
        </w:tc>
        <w:tc>
          <w:tcPr>
            <w:tcW w:w="436" w:type="pct"/>
          </w:tcPr>
          <w:p w14:paraId="5BA8FF4D" w14:textId="77777777" w:rsidR="003C0FB1" w:rsidRPr="0003264F" w:rsidRDefault="003C0FB1" w:rsidP="008F5874">
            <w:pPr>
              <w:jc w:val="both"/>
              <w:rPr>
                <w:rFonts w:asciiTheme="minorHAnsi" w:hAnsiTheme="minorHAnsi" w:cstheme="minorHAnsi"/>
                <w:color w:val="0000FF"/>
              </w:rPr>
            </w:pPr>
            <w:r w:rsidRPr="0003264F">
              <w:rPr>
                <w:rFonts w:asciiTheme="minorHAnsi" w:hAnsiTheme="minorHAnsi" w:cstheme="minorHAnsi"/>
                <w:color w:val="0000FF"/>
              </w:rPr>
              <w:t>(c)</w:t>
            </w:r>
          </w:p>
        </w:tc>
        <w:tc>
          <w:tcPr>
            <w:tcW w:w="4148" w:type="pct"/>
          </w:tcPr>
          <w:p w14:paraId="7D570F0D" w14:textId="77777777" w:rsidR="003C0FB1" w:rsidRPr="0003264F" w:rsidRDefault="003C0FB1" w:rsidP="008F5874">
            <w:pPr>
              <w:jc w:val="both"/>
              <w:rPr>
                <w:rFonts w:asciiTheme="minorHAnsi" w:hAnsiTheme="minorHAnsi" w:cstheme="minorHAnsi"/>
              </w:rPr>
            </w:pPr>
            <w:r w:rsidRPr="0003264F">
              <w:rPr>
                <w:rFonts w:asciiTheme="minorHAnsi" w:hAnsiTheme="minorHAnsi" w:cstheme="minorHAnsi"/>
              </w:rPr>
              <w:t>produce valid certificates of insurance upon request.</w:t>
            </w:r>
          </w:p>
        </w:tc>
      </w:tr>
    </w:tbl>
    <w:p w14:paraId="06A1F62A" w14:textId="77777777" w:rsidR="003C0FB1" w:rsidRPr="0003264F" w:rsidRDefault="003C0FB1" w:rsidP="003C0FB1">
      <w:pPr>
        <w:pStyle w:val="Heading1"/>
        <w:jc w:val="both"/>
        <w:rPr>
          <w:rFonts w:asciiTheme="minorHAnsi" w:hAnsiTheme="minorHAnsi" w:cstheme="minorHAnsi"/>
        </w:rPr>
      </w:pPr>
      <w:r w:rsidRPr="0003264F">
        <w:rPr>
          <w:rFonts w:asciiTheme="minorHAnsi" w:hAnsiTheme="minorHAnsi" w:cstheme="minorHAnsi"/>
        </w:rPr>
        <w:lastRenderedPageBreak/>
        <w:t>Part 3: Selection and Award Criteria</w:t>
      </w:r>
    </w:p>
    <w:p w14:paraId="0E6D53F8" w14:textId="77777777" w:rsidR="003C0FB1" w:rsidRPr="0003264F" w:rsidRDefault="003C0FB1" w:rsidP="003C0FB1">
      <w:pPr>
        <w:pStyle w:val="Heading2"/>
        <w:jc w:val="both"/>
        <w:rPr>
          <w:rFonts w:asciiTheme="minorHAnsi" w:hAnsiTheme="minorHAnsi" w:cstheme="minorHAnsi"/>
        </w:rPr>
      </w:pPr>
      <w:r w:rsidRPr="0003264F">
        <w:rPr>
          <w:rFonts w:asciiTheme="minorHAnsi" w:hAnsiTheme="minorHAnsi" w:cstheme="minorHAnsi"/>
        </w:rPr>
        <w:t>3.1</w:t>
      </w:r>
      <w:r w:rsidRPr="0003264F">
        <w:rPr>
          <w:rFonts w:asciiTheme="minorHAnsi" w:hAnsiTheme="minorHAnsi" w:cstheme="minorHAnsi"/>
        </w:rPr>
        <w:tab/>
        <w:t>Compliant Tenders</w:t>
      </w:r>
    </w:p>
    <w:tbl>
      <w:tblPr>
        <w:tblW w:w="9287" w:type="dxa"/>
        <w:tblLook w:val="01E0" w:firstRow="1" w:lastRow="1" w:firstColumn="1" w:lastColumn="1" w:noHBand="0" w:noVBand="0"/>
      </w:tblPr>
      <w:tblGrid>
        <w:gridCol w:w="671"/>
        <w:gridCol w:w="678"/>
        <w:gridCol w:w="7938"/>
      </w:tblGrid>
      <w:tr w:rsidR="003C0FB1" w:rsidRPr="0003264F" w14:paraId="4BD6438C" w14:textId="77777777" w:rsidTr="00503F93">
        <w:tc>
          <w:tcPr>
            <w:tcW w:w="1349" w:type="dxa"/>
            <w:gridSpan w:val="2"/>
          </w:tcPr>
          <w:p w14:paraId="133B191A" w14:textId="77777777" w:rsidR="003C0FB1" w:rsidRPr="0003264F" w:rsidRDefault="003C0FB1" w:rsidP="00503F93">
            <w:pPr>
              <w:jc w:val="both"/>
              <w:rPr>
                <w:rFonts w:asciiTheme="minorHAnsi" w:hAnsiTheme="minorHAnsi" w:cstheme="minorHAnsi"/>
                <w:color w:val="0000FF"/>
                <w:szCs w:val="22"/>
              </w:rPr>
            </w:pPr>
            <w:r w:rsidRPr="0003264F">
              <w:rPr>
                <w:rFonts w:asciiTheme="minorHAnsi" w:hAnsiTheme="minorHAnsi" w:cstheme="minorHAnsi"/>
                <w:color w:val="0000FF"/>
                <w:szCs w:val="22"/>
              </w:rPr>
              <w:t>3.1</w:t>
            </w:r>
          </w:p>
        </w:tc>
        <w:tc>
          <w:tcPr>
            <w:tcW w:w="7938" w:type="dxa"/>
          </w:tcPr>
          <w:p w14:paraId="5D3EC346" w14:textId="12431401" w:rsidR="003C0FB1" w:rsidRPr="0003264F" w:rsidRDefault="003C0FB1" w:rsidP="008F5874">
            <w:pPr>
              <w:jc w:val="both"/>
              <w:rPr>
                <w:rFonts w:asciiTheme="minorHAnsi" w:hAnsiTheme="minorHAnsi" w:cstheme="minorHAnsi"/>
                <w:szCs w:val="22"/>
              </w:rPr>
            </w:pPr>
            <w:r w:rsidRPr="0003264F">
              <w:rPr>
                <w:rFonts w:asciiTheme="minorHAnsi" w:hAnsiTheme="minorHAnsi" w:cstheme="minorHAnsi"/>
                <w:szCs w:val="22"/>
              </w:rPr>
              <w:t xml:space="preserve">Only those Tenderers who </w:t>
            </w:r>
            <w:r w:rsidR="000006AC" w:rsidRPr="0003264F">
              <w:rPr>
                <w:rFonts w:asciiTheme="minorHAnsi" w:hAnsiTheme="minorHAnsi" w:cstheme="minorHAnsi"/>
                <w:szCs w:val="22"/>
              </w:rPr>
              <w:t>have: -</w:t>
            </w:r>
          </w:p>
        </w:tc>
      </w:tr>
      <w:tr w:rsidR="003C0FB1" w:rsidRPr="0003264F" w14:paraId="745FA4B1" w14:textId="77777777" w:rsidTr="00503F93">
        <w:tc>
          <w:tcPr>
            <w:tcW w:w="671" w:type="dxa"/>
          </w:tcPr>
          <w:p w14:paraId="75EA3A02" w14:textId="77777777" w:rsidR="003C0FB1" w:rsidRPr="0003264F" w:rsidRDefault="003C0FB1" w:rsidP="00503F93">
            <w:pPr>
              <w:jc w:val="both"/>
              <w:rPr>
                <w:rFonts w:asciiTheme="minorHAnsi" w:hAnsiTheme="minorHAnsi" w:cstheme="minorHAnsi"/>
                <w:color w:val="0000FF"/>
                <w:szCs w:val="22"/>
              </w:rPr>
            </w:pPr>
          </w:p>
        </w:tc>
        <w:tc>
          <w:tcPr>
            <w:tcW w:w="678" w:type="dxa"/>
          </w:tcPr>
          <w:p w14:paraId="35C04B00" w14:textId="77777777" w:rsidR="003C0FB1" w:rsidRPr="0003264F" w:rsidRDefault="003C0FB1" w:rsidP="00503F93">
            <w:pPr>
              <w:jc w:val="both"/>
              <w:rPr>
                <w:rFonts w:asciiTheme="minorHAnsi" w:hAnsiTheme="minorHAnsi" w:cstheme="minorHAnsi"/>
                <w:color w:val="0000FF"/>
                <w:szCs w:val="22"/>
              </w:rPr>
            </w:pPr>
            <w:r w:rsidRPr="0003264F">
              <w:rPr>
                <w:rFonts w:asciiTheme="minorHAnsi" w:hAnsiTheme="minorHAnsi" w:cstheme="minorHAnsi"/>
                <w:color w:val="0000FF"/>
                <w:szCs w:val="22"/>
              </w:rPr>
              <w:t>(a)</w:t>
            </w:r>
          </w:p>
        </w:tc>
        <w:tc>
          <w:tcPr>
            <w:tcW w:w="7938" w:type="dxa"/>
          </w:tcPr>
          <w:p w14:paraId="2D0A049C" w14:textId="77777777" w:rsidR="003C0FB1" w:rsidRPr="0003264F" w:rsidRDefault="003C0FB1" w:rsidP="008F5874">
            <w:pPr>
              <w:jc w:val="both"/>
              <w:rPr>
                <w:rFonts w:asciiTheme="minorHAnsi" w:hAnsiTheme="minorHAnsi" w:cstheme="minorHAnsi"/>
                <w:szCs w:val="22"/>
              </w:rPr>
            </w:pPr>
            <w:r w:rsidRPr="0003264F">
              <w:rPr>
                <w:rFonts w:asciiTheme="minorHAnsi" w:hAnsiTheme="minorHAnsi" w:cstheme="minorHAnsi"/>
                <w:szCs w:val="22"/>
              </w:rPr>
              <w:t>Submitted compliant Tenders pursuant to paragraph 2.2 above, and</w:t>
            </w:r>
          </w:p>
        </w:tc>
      </w:tr>
      <w:tr w:rsidR="003C0FB1" w:rsidRPr="0003264F" w14:paraId="6007062C" w14:textId="77777777" w:rsidTr="008F5874">
        <w:trPr>
          <w:trHeight w:val="2608"/>
        </w:trPr>
        <w:tc>
          <w:tcPr>
            <w:tcW w:w="671" w:type="dxa"/>
          </w:tcPr>
          <w:p w14:paraId="143E1A35" w14:textId="77777777" w:rsidR="003C0FB1" w:rsidRPr="0003264F" w:rsidRDefault="003C0FB1" w:rsidP="00503F93">
            <w:pPr>
              <w:jc w:val="both"/>
              <w:rPr>
                <w:rFonts w:asciiTheme="minorHAnsi" w:hAnsiTheme="minorHAnsi" w:cstheme="minorHAnsi"/>
                <w:color w:val="0000FF"/>
                <w:szCs w:val="22"/>
              </w:rPr>
            </w:pPr>
          </w:p>
        </w:tc>
        <w:tc>
          <w:tcPr>
            <w:tcW w:w="678" w:type="dxa"/>
          </w:tcPr>
          <w:p w14:paraId="2D801921" w14:textId="77777777" w:rsidR="003C0FB1" w:rsidRPr="0003264F" w:rsidRDefault="003C0FB1" w:rsidP="00503F93">
            <w:pPr>
              <w:jc w:val="both"/>
              <w:rPr>
                <w:rFonts w:asciiTheme="minorHAnsi" w:hAnsiTheme="minorHAnsi" w:cstheme="minorHAnsi"/>
                <w:color w:val="0000FF"/>
                <w:szCs w:val="22"/>
              </w:rPr>
            </w:pPr>
            <w:r w:rsidRPr="0003264F">
              <w:rPr>
                <w:rFonts w:asciiTheme="minorHAnsi" w:hAnsiTheme="minorHAnsi" w:cstheme="minorHAnsi"/>
                <w:color w:val="0000FF"/>
                <w:szCs w:val="22"/>
              </w:rPr>
              <w:t>(b)</w:t>
            </w:r>
          </w:p>
        </w:tc>
        <w:tc>
          <w:tcPr>
            <w:tcW w:w="7938" w:type="dxa"/>
          </w:tcPr>
          <w:p w14:paraId="2650D178" w14:textId="6BD56F87" w:rsidR="003C0FB1" w:rsidRPr="0003264F" w:rsidRDefault="003C0FB1" w:rsidP="008F5874">
            <w:pPr>
              <w:spacing w:after="0"/>
              <w:jc w:val="both"/>
              <w:rPr>
                <w:rFonts w:asciiTheme="minorHAnsi" w:hAnsiTheme="minorHAnsi" w:cstheme="minorHAnsi"/>
              </w:rPr>
            </w:pPr>
            <w:r w:rsidRPr="0003264F">
              <w:rPr>
                <w:rFonts w:asciiTheme="minorHAnsi" w:hAnsiTheme="minorHAnsi" w:cstheme="minorHAnsi"/>
              </w:rPr>
              <w:t xml:space="preserve">Declared by way of </w:t>
            </w:r>
            <w:r w:rsidR="00B66734" w:rsidRPr="0003264F">
              <w:rPr>
                <w:rFonts w:asciiTheme="minorHAnsi" w:hAnsiTheme="minorHAnsi" w:cstheme="minorHAnsi"/>
              </w:rPr>
              <w:t>e</w:t>
            </w:r>
            <w:r w:rsidR="006868AD">
              <w:rPr>
                <w:rFonts w:asciiTheme="minorHAnsi" w:hAnsiTheme="minorHAnsi" w:cstheme="minorHAnsi"/>
              </w:rPr>
              <w:t>-</w:t>
            </w:r>
            <w:r w:rsidRPr="0003264F">
              <w:rPr>
                <w:rFonts w:asciiTheme="minorHAnsi" w:hAnsiTheme="minorHAnsi" w:cstheme="minorHAnsi"/>
              </w:rPr>
              <w:t>ESPD that either:</w:t>
            </w:r>
          </w:p>
          <w:p w14:paraId="0580B134" w14:textId="77777777" w:rsidR="003C0FB1" w:rsidRPr="0003264F" w:rsidRDefault="003C0FB1" w:rsidP="0003041E">
            <w:pPr>
              <w:pStyle w:val="ListParagraph"/>
              <w:numPr>
                <w:ilvl w:val="0"/>
                <w:numId w:val="8"/>
              </w:numPr>
              <w:spacing w:after="0"/>
              <w:jc w:val="both"/>
              <w:rPr>
                <w:rFonts w:asciiTheme="minorHAnsi" w:hAnsiTheme="minorHAnsi" w:cstheme="minorHAnsi"/>
                <w:szCs w:val="22"/>
              </w:rPr>
            </w:pPr>
            <w:r w:rsidRPr="0003264F">
              <w:rPr>
                <w:rFonts w:asciiTheme="minorHAnsi" w:hAnsiTheme="minorHAnsi" w:cstheme="minorHAnsi"/>
              </w:rPr>
              <w:t>no mandatory grounds for exclusion of the Tenderer pursuant to Regulation 57 of the Regulations apply to them, or</w:t>
            </w:r>
          </w:p>
          <w:p w14:paraId="351ACBBE" w14:textId="77777777" w:rsidR="003C0FB1" w:rsidRPr="0003264F" w:rsidRDefault="003C0FB1" w:rsidP="0003041E">
            <w:pPr>
              <w:pStyle w:val="ListParagraph"/>
              <w:numPr>
                <w:ilvl w:val="0"/>
                <w:numId w:val="8"/>
              </w:numPr>
              <w:spacing w:after="0"/>
              <w:jc w:val="both"/>
              <w:rPr>
                <w:rFonts w:asciiTheme="minorHAnsi" w:hAnsiTheme="minorHAnsi" w:cstheme="minorHAnsi"/>
                <w:szCs w:val="22"/>
              </w:rPr>
            </w:pPr>
            <w:r w:rsidRPr="0003264F">
              <w:rPr>
                <w:rFonts w:asciiTheme="minorHAnsi" w:hAnsiTheme="minorHAnsi" w:cstheme="minorHAnsi"/>
              </w:rPr>
              <w:t>in circumstances where any mandatory exclusion grounds apply to the Tenderer (and where the Tenderer is not precluded from doing so under Regulation 57(17) of the Regulations), that it can provide evidence to the effect that measures taken by it are sufficient to demonstrate its reliability despite the existence of any such relevant exclusion ground, and</w:t>
            </w:r>
          </w:p>
        </w:tc>
      </w:tr>
      <w:tr w:rsidR="003C0FB1" w:rsidRPr="0003264F" w14:paraId="7A68474C" w14:textId="77777777" w:rsidTr="00503F93">
        <w:tc>
          <w:tcPr>
            <w:tcW w:w="671" w:type="dxa"/>
          </w:tcPr>
          <w:p w14:paraId="0884B123" w14:textId="77777777" w:rsidR="003C0FB1" w:rsidRPr="0003264F" w:rsidRDefault="003C0FB1" w:rsidP="00503F93">
            <w:pPr>
              <w:jc w:val="both"/>
              <w:rPr>
                <w:rFonts w:asciiTheme="minorHAnsi" w:hAnsiTheme="minorHAnsi" w:cstheme="minorHAnsi"/>
                <w:color w:val="0000FF"/>
                <w:szCs w:val="22"/>
              </w:rPr>
            </w:pPr>
          </w:p>
        </w:tc>
        <w:tc>
          <w:tcPr>
            <w:tcW w:w="678" w:type="dxa"/>
          </w:tcPr>
          <w:p w14:paraId="658C3573" w14:textId="77777777" w:rsidR="003C0FB1" w:rsidRPr="0003264F" w:rsidRDefault="003C0FB1" w:rsidP="00503F93">
            <w:pPr>
              <w:jc w:val="both"/>
              <w:rPr>
                <w:rFonts w:asciiTheme="minorHAnsi" w:hAnsiTheme="minorHAnsi" w:cstheme="minorHAnsi"/>
                <w:color w:val="0000FF"/>
                <w:szCs w:val="22"/>
              </w:rPr>
            </w:pPr>
            <w:r w:rsidRPr="0003264F">
              <w:rPr>
                <w:rFonts w:asciiTheme="minorHAnsi" w:hAnsiTheme="minorHAnsi" w:cstheme="minorHAnsi"/>
                <w:color w:val="0000FF"/>
                <w:szCs w:val="22"/>
              </w:rPr>
              <w:t>(c)</w:t>
            </w:r>
          </w:p>
        </w:tc>
        <w:tc>
          <w:tcPr>
            <w:tcW w:w="7938" w:type="dxa"/>
          </w:tcPr>
          <w:p w14:paraId="4EEB5D49" w14:textId="4ACA609D" w:rsidR="00C3103B" w:rsidRPr="0003264F" w:rsidRDefault="00C3103B" w:rsidP="008F5874">
            <w:pPr>
              <w:rPr>
                <w:rFonts w:asciiTheme="minorHAnsi" w:hAnsiTheme="minorHAnsi" w:cstheme="minorHAnsi"/>
              </w:rPr>
            </w:pPr>
            <w:r w:rsidRPr="0003264F">
              <w:rPr>
                <w:rFonts w:asciiTheme="minorHAnsi" w:hAnsiTheme="minorHAnsi" w:cstheme="minorHAnsi"/>
              </w:rPr>
              <w:t xml:space="preserve">Declared by way of </w:t>
            </w:r>
            <w:r w:rsidR="00B66734" w:rsidRPr="0003264F">
              <w:rPr>
                <w:rFonts w:asciiTheme="minorHAnsi" w:hAnsiTheme="minorHAnsi" w:cstheme="minorHAnsi"/>
              </w:rPr>
              <w:t>e</w:t>
            </w:r>
            <w:r w:rsidR="006868AD">
              <w:rPr>
                <w:rFonts w:asciiTheme="minorHAnsi" w:hAnsiTheme="minorHAnsi" w:cstheme="minorHAnsi"/>
              </w:rPr>
              <w:t>-</w:t>
            </w:r>
            <w:r w:rsidRPr="0003264F">
              <w:rPr>
                <w:rFonts w:asciiTheme="minorHAnsi" w:hAnsiTheme="minorHAnsi" w:cstheme="minorHAnsi"/>
              </w:rPr>
              <w:t>ESPD that they satisfy the selection criteria fo</w:t>
            </w:r>
            <w:r w:rsidR="00403690" w:rsidRPr="0003264F">
              <w:rPr>
                <w:rFonts w:asciiTheme="minorHAnsi" w:hAnsiTheme="minorHAnsi" w:cstheme="minorHAnsi"/>
              </w:rPr>
              <w:t xml:space="preserve">r </w:t>
            </w:r>
            <w:r w:rsidRPr="0003264F">
              <w:rPr>
                <w:rFonts w:asciiTheme="minorHAnsi" w:hAnsiTheme="minorHAnsi" w:cstheme="minorHAnsi"/>
              </w:rPr>
              <w:t>this Competition as set out in part 3.2 below (the “Selection Criteria”),</w:t>
            </w:r>
          </w:p>
          <w:p w14:paraId="36669190" w14:textId="77777777" w:rsidR="003C0FB1" w:rsidRPr="0003264F" w:rsidRDefault="003C0FB1" w:rsidP="008F5874">
            <w:pPr>
              <w:jc w:val="both"/>
              <w:rPr>
                <w:rFonts w:asciiTheme="minorHAnsi" w:hAnsiTheme="minorHAnsi" w:cstheme="minorHAnsi"/>
                <w:szCs w:val="22"/>
              </w:rPr>
            </w:pPr>
            <w:r w:rsidRPr="0003264F">
              <w:rPr>
                <w:rFonts w:asciiTheme="minorHAnsi" w:hAnsiTheme="minorHAnsi" w:cstheme="minorHAnsi"/>
                <w:szCs w:val="22"/>
              </w:rPr>
              <w:t>will be evaluated in accordance with the Award Criteria at part 3.3 below.</w:t>
            </w:r>
          </w:p>
          <w:p w14:paraId="17EB0533" w14:textId="77777777" w:rsidR="003C0FB1" w:rsidRPr="0003264F" w:rsidRDefault="003C0FB1" w:rsidP="008F5874">
            <w:pPr>
              <w:pStyle w:val="BodyText"/>
              <w:suppressAutoHyphens w:val="0"/>
              <w:spacing w:after="120"/>
              <w:rPr>
                <w:rFonts w:asciiTheme="minorHAnsi" w:hAnsiTheme="minorHAnsi" w:cstheme="minorHAnsi"/>
              </w:rPr>
            </w:pPr>
            <w:r w:rsidRPr="0003264F">
              <w:rPr>
                <w:rFonts w:asciiTheme="minorHAnsi" w:hAnsiTheme="minorHAnsi" w:cstheme="minorHAnsi"/>
              </w:rPr>
              <w:t>However, please note that the Contracting Authority also reserves the right to exclude from evaluation a Tenderer to whom a discretionary ground for exclusion pursuant to Regulation 57 of the Regulations applies.</w:t>
            </w:r>
          </w:p>
          <w:p w14:paraId="2E333EBC" w14:textId="77777777" w:rsidR="00D74111" w:rsidRPr="0003264F" w:rsidRDefault="00D74111" w:rsidP="00D74111">
            <w:pPr>
              <w:jc w:val="both"/>
              <w:rPr>
                <w:rFonts w:asciiTheme="minorHAnsi" w:hAnsiTheme="minorHAnsi" w:cstheme="minorHAnsi"/>
              </w:rPr>
            </w:pPr>
            <w:r w:rsidRPr="0003264F">
              <w:rPr>
                <w:rFonts w:asciiTheme="minorHAnsi" w:hAnsiTheme="minorHAnsi" w:cstheme="minorHAnsi"/>
              </w:rPr>
              <w:t xml:space="preserve">Tenderers should note that where a Tenderer is relying on the capacity of other entities (for example, Subcontractors) for the purposes of fulfilling any of the Selection Criteria in part 3.2 below it must ensure that each such entity: </w:t>
            </w:r>
          </w:p>
          <w:p w14:paraId="7EFA7787" w14:textId="4CDF0A4B" w:rsidR="00D74111" w:rsidRPr="0003264F" w:rsidRDefault="00D74111" w:rsidP="0003041E">
            <w:pPr>
              <w:pStyle w:val="ListParagraph"/>
              <w:numPr>
                <w:ilvl w:val="0"/>
                <w:numId w:val="17"/>
              </w:numPr>
              <w:jc w:val="both"/>
              <w:rPr>
                <w:rFonts w:asciiTheme="minorHAnsi" w:hAnsiTheme="minorHAnsi" w:cstheme="minorHAnsi"/>
              </w:rPr>
            </w:pPr>
            <w:r w:rsidRPr="0003264F">
              <w:rPr>
                <w:rFonts w:asciiTheme="minorHAnsi" w:hAnsiTheme="minorHAnsi" w:cstheme="minorHAnsi"/>
              </w:rPr>
              <w:t>completes and submits a separate e</w:t>
            </w:r>
            <w:r w:rsidR="006868AD">
              <w:rPr>
                <w:rFonts w:asciiTheme="minorHAnsi" w:hAnsiTheme="minorHAnsi" w:cstheme="minorHAnsi"/>
              </w:rPr>
              <w:t>-</w:t>
            </w:r>
            <w:r w:rsidRPr="0003264F">
              <w:rPr>
                <w:rFonts w:asciiTheme="minorHAnsi" w:hAnsiTheme="minorHAnsi" w:cstheme="minorHAnsi"/>
              </w:rPr>
              <w:t xml:space="preserve">ESPD in respect of each such entity, and </w:t>
            </w:r>
          </w:p>
          <w:p w14:paraId="69C86FF3" w14:textId="77777777" w:rsidR="00D74111" w:rsidRPr="0003264F" w:rsidRDefault="00D74111" w:rsidP="0003041E">
            <w:pPr>
              <w:pStyle w:val="ListParagraph"/>
              <w:numPr>
                <w:ilvl w:val="0"/>
                <w:numId w:val="17"/>
              </w:numPr>
              <w:jc w:val="both"/>
              <w:rPr>
                <w:rFonts w:asciiTheme="minorHAnsi" w:hAnsiTheme="minorHAnsi" w:cstheme="minorHAnsi"/>
              </w:rPr>
            </w:pPr>
            <w:r w:rsidRPr="0003264F">
              <w:rPr>
                <w:rFonts w:asciiTheme="minorHAnsi" w:hAnsiTheme="minorHAnsi" w:cstheme="minorHAnsi"/>
              </w:rPr>
              <w:t xml:space="preserve">when requested by the Contracting Authority, submit proof, to the satisfaction of the Contracting Authority, that each such entity will place the necessary resources at the disposal of the Tenderer. </w:t>
            </w:r>
          </w:p>
          <w:p w14:paraId="497BAB7F" w14:textId="30A4D90B" w:rsidR="00931121" w:rsidRPr="0003264F" w:rsidRDefault="00931121" w:rsidP="00931121">
            <w:pPr>
              <w:jc w:val="both"/>
              <w:rPr>
                <w:rFonts w:asciiTheme="minorHAnsi" w:hAnsiTheme="minorHAnsi" w:cstheme="minorHAnsi"/>
              </w:rPr>
            </w:pPr>
            <w:r w:rsidRPr="0003264F">
              <w:rPr>
                <w:rFonts w:asciiTheme="minorHAnsi" w:hAnsiTheme="minorHAnsi" w:cstheme="minorHAnsi"/>
                <w:i/>
                <w:iCs/>
                <w:color w:val="FF0000"/>
              </w:rPr>
              <w:fldChar w:fldCharType="begin">
                <w:ffData>
                  <w:name w:val=""/>
                  <w:enabled/>
                  <w:calcOnExit w:val="0"/>
                  <w:textInput>
                    <w:default w:val="[Delete if not applicable:"/>
                  </w:textInput>
                </w:ffData>
              </w:fldChar>
            </w:r>
            <w:r w:rsidRPr="0003264F">
              <w:rPr>
                <w:rFonts w:asciiTheme="minorHAnsi" w:hAnsiTheme="minorHAnsi" w:cstheme="minorHAnsi"/>
                <w:i/>
                <w:iCs/>
                <w:color w:val="FF0000"/>
              </w:rPr>
              <w:instrText xml:space="preserve"> FORMTEXT </w:instrText>
            </w:r>
            <w:r w:rsidRPr="0003264F">
              <w:rPr>
                <w:rFonts w:asciiTheme="minorHAnsi" w:hAnsiTheme="minorHAnsi" w:cstheme="minorHAnsi"/>
                <w:i/>
                <w:iCs/>
                <w:color w:val="FF0000"/>
              </w:rPr>
            </w:r>
            <w:r w:rsidRPr="0003264F">
              <w:rPr>
                <w:rFonts w:asciiTheme="minorHAnsi" w:hAnsiTheme="minorHAnsi" w:cstheme="minorHAnsi"/>
                <w:i/>
                <w:iCs/>
                <w:color w:val="FF0000"/>
              </w:rPr>
              <w:fldChar w:fldCharType="separate"/>
            </w:r>
            <w:r w:rsidRPr="0003264F">
              <w:rPr>
                <w:rFonts w:asciiTheme="minorHAnsi" w:hAnsiTheme="minorHAnsi" w:cstheme="minorHAnsi"/>
                <w:szCs w:val="22"/>
              </w:rPr>
              <w:t>Where a Tenderer (Prime Contractor) intends to subcontract any share of any Contract to a Subcontractor, but is not relying on the capacity of such Subcontractor for the purposes of fulfilling any of the Selection Criteria in part 3.2 below, it must ensure that each such Subcontractor submits a separate e</w:t>
            </w:r>
            <w:r w:rsidR="00AF2D54" w:rsidRPr="0003264F">
              <w:rPr>
                <w:rFonts w:asciiTheme="minorHAnsi" w:hAnsiTheme="minorHAnsi" w:cstheme="minorHAnsi"/>
                <w:szCs w:val="22"/>
              </w:rPr>
              <w:t>-</w:t>
            </w:r>
            <w:r w:rsidRPr="0003264F">
              <w:rPr>
                <w:rFonts w:asciiTheme="minorHAnsi" w:hAnsiTheme="minorHAnsi" w:cstheme="minorHAnsi"/>
                <w:szCs w:val="22"/>
              </w:rPr>
              <w:t>ESPD in respect of such Subcontractor completing those sections of the e</w:t>
            </w:r>
            <w:r w:rsidR="00AF2D54" w:rsidRPr="0003264F">
              <w:rPr>
                <w:rFonts w:asciiTheme="minorHAnsi" w:hAnsiTheme="minorHAnsi" w:cstheme="minorHAnsi"/>
                <w:szCs w:val="22"/>
              </w:rPr>
              <w:t>-</w:t>
            </w:r>
            <w:r w:rsidRPr="0003264F">
              <w:rPr>
                <w:rFonts w:asciiTheme="minorHAnsi" w:hAnsiTheme="minorHAnsi" w:cstheme="minorHAnsi"/>
                <w:szCs w:val="22"/>
              </w:rPr>
              <w:t>ESPD which are specified in section 2.D of the e</w:t>
            </w:r>
            <w:r w:rsidR="00AF2D54" w:rsidRPr="0003264F">
              <w:rPr>
                <w:rFonts w:asciiTheme="minorHAnsi" w:hAnsiTheme="minorHAnsi" w:cstheme="minorHAnsi"/>
                <w:szCs w:val="22"/>
              </w:rPr>
              <w:t>-</w:t>
            </w:r>
            <w:r w:rsidRPr="0003264F">
              <w:rPr>
                <w:rFonts w:asciiTheme="minorHAnsi" w:hAnsiTheme="minorHAnsi" w:cstheme="minorHAnsi"/>
                <w:szCs w:val="22"/>
              </w:rPr>
              <w:t>ESPD for this Competition.</w:t>
            </w:r>
            <w:r w:rsidRPr="0003264F">
              <w:rPr>
                <w:rFonts w:asciiTheme="minorHAnsi" w:hAnsiTheme="minorHAnsi" w:cstheme="minorHAnsi"/>
                <w:i/>
                <w:iCs/>
                <w:color w:val="FF0000"/>
              </w:rPr>
              <w:fldChar w:fldCharType="end"/>
            </w:r>
          </w:p>
          <w:p w14:paraId="286F0865" w14:textId="77777777" w:rsidR="003C0FB1" w:rsidRPr="0003264F" w:rsidRDefault="003C0FB1" w:rsidP="008F5874">
            <w:pPr>
              <w:pStyle w:val="western"/>
              <w:suppressAutoHyphens w:val="0"/>
              <w:spacing w:before="0"/>
              <w:rPr>
                <w:rFonts w:asciiTheme="minorHAnsi" w:eastAsia="Times New Roman" w:hAnsiTheme="minorHAnsi" w:cstheme="minorHAnsi"/>
                <w:szCs w:val="22"/>
                <w:lang w:eastAsia="en-US"/>
              </w:rPr>
            </w:pPr>
            <w:r w:rsidRPr="0003264F">
              <w:rPr>
                <w:rFonts w:asciiTheme="minorHAnsi" w:eastAsia="Times New Roman" w:hAnsiTheme="minorHAnsi" w:cstheme="minorHAnsi"/>
                <w:lang w:eastAsia="en-US"/>
              </w:rPr>
              <w:t xml:space="preserve">The Contracting Authority may decide to examine Tenders before verifying the absence of exclusion grounds in Regulation 57 of the Regulations (the “Exclusion Grounds”) and the fulfilment of the Selection Criteria.  </w:t>
            </w:r>
            <w:r w:rsidRPr="0003264F">
              <w:rPr>
                <w:rFonts w:asciiTheme="minorHAnsi" w:eastAsia="Times New Roman" w:hAnsiTheme="minorHAnsi" w:cstheme="minorHAnsi"/>
                <w:szCs w:val="22"/>
                <w:lang w:eastAsia="en-US"/>
              </w:rPr>
              <w:t xml:space="preserve"> </w:t>
            </w:r>
          </w:p>
          <w:p w14:paraId="46A1DBB0" w14:textId="77777777" w:rsidR="003C0FB1" w:rsidRPr="0003264F" w:rsidRDefault="003C0FB1" w:rsidP="008F5874">
            <w:pPr>
              <w:pStyle w:val="western"/>
              <w:suppressAutoHyphens w:val="0"/>
              <w:spacing w:before="0"/>
              <w:rPr>
                <w:rFonts w:asciiTheme="minorHAnsi" w:eastAsia="Times New Roman" w:hAnsiTheme="minorHAnsi" w:cstheme="minorHAnsi"/>
                <w:szCs w:val="22"/>
                <w:lang w:eastAsia="en-US"/>
              </w:rPr>
            </w:pPr>
            <w:r w:rsidRPr="0003264F">
              <w:rPr>
                <w:rFonts w:asciiTheme="minorHAnsi" w:eastAsia="Times New Roman" w:hAnsiTheme="minorHAnsi" w:cstheme="minorHAnsi"/>
                <w:szCs w:val="22"/>
                <w:lang w:eastAsia="en-US"/>
              </w:rPr>
              <w:t xml:space="preserve">However, notwithstanding anything to the contrary in this part 3.1, the Contracting Authority reserves the right to ask Tenderers at any moment during the Competition to submit any or all of the following for the purposes of verification of the status of the Tenderer (including the Prime Contractor and any Subcontractor): </w:t>
            </w:r>
          </w:p>
          <w:p w14:paraId="4A75D657" w14:textId="207C7E46" w:rsidR="003C0FB1" w:rsidRPr="0003264F" w:rsidRDefault="003C0FB1" w:rsidP="0003041E">
            <w:pPr>
              <w:pStyle w:val="western"/>
              <w:numPr>
                <w:ilvl w:val="0"/>
                <w:numId w:val="7"/>
              </w:numPr>
              <w:suppressAutoHyphens w:val="0"/>
              <w:spacing w:before="0"/>
              <w:ind w:left="1077"/>
              <w:rPr>
                <w:rFonts w:asciiTheme="minorHAnsi" w:eastAsia="Times New Roman" w:hAnsiTheme="minorHAnsi" w:cstheme="minorHAnsi"/>
                <w:szCs w:val="22"/>
                <w:lang w:eastAsia="en-US"/>
              </w:rPr>
            </w:pPr>
            <w:r w:rsidRPr="0003264F">
              <w:rPr>
                <w:rFonts w:asciiTheme="minorHAnsi" w:eastAsia="Times New Roman" w:hAnsiTheme="minorHAnsi" w:cstheme="minorHAnsi"/>
                <w:szCs w:val="22"/>
                <w:lang w:eastAsia="en-US"/>
              </w:rPr>
              <w:t xml:space="preserve">a Declaration in the form attached at Appendix </w:t>
            </w:r>
            <w:r w:rsidR="000006AC" w:rsidRPr="0003264F">
              <w:rPr>
                <w:rFonts w:asciiTheme="minorHAnsi" w:eastAsia="Times New Roman" w:hAnsiTheme="minorHAnsi" w:cstheme="minorHAnsi"/>
                <w:szCs w:val="22"/>
                <w:lang w:eastAsia="en-US"/>
              </w:rPr>
              <w:t>4.</w:t>
            </w:r>
            <w:r w:rsidRPr="0003264F">
              <w:rPr>
                <w:rFonts w:asciiTheme="minorHAnsi" w:eastAsia="Times New Roman" w:hAnsiTheme="minorHAnsi" w:cstheme="minorHAnsi"/>
                <w:szCs w:val="22"/>
                <w:lang w:eastAsia="en-US"/>
              </w:rPr>
              <w:t xml:space="preserve"> </w:t>
            </w:r>
          </w:p>
          <w:p w14:paraId="25AC948F" w14:textId="6304FE3F" w:rsidR="003C0FB1" w:rsidRPr="0003264F" w:rsidRDefault="003C0FB1" w:rsidP="0003041E">
            <w:pPr>
              <w:pStyle w:val="western"/>
              <w:numPr>
                <w:ilvl w:val="0"/>
                <w:numId w:val="7"/>
              </w:numPr>
              <w:suppressAutoHyphens w:val="0"/>
              <w:spacing w:before="0"/>
              <w:ind w:left="1077"/>
              <w:rPr>
                <w:rFonts w:asciiTheme="minorHAnsi" w:eastAsia="Times New Roman" w:hAnsiTheme="minorHAnsi" w:cstheme="minorHAnsi"/>
                <w:szCs w:val="22"/>
                <w:lang w:eastAsia="en-US"/>
              </w:rPr>
            </w:pPr>
            <w:r w:rsidRPr="0003264F">
              <w:rPr>
                <w:rFonts w:asciiTheme="minorHAnsi" w:eastAsia="Times New Roman" w:hAnsiTheme="minorHAnsi" w:cstheme="minorHAnsi"/>
                <w:szCs w:val="22"/>
                <w:lang w:val="en-IE" w:eastAsia="en-US"/>
              </w:rPr>
              <w:lastRenderedPageBreak/>
              <w:t xml:space="preserve">evidence to the effect that measures taken by the entity concerned are sufficient to demonstrate its reliability despite the existence of </w:t>
            </w:r>
            <w:r w:rsidR="00FB7237" w:rsidRPr="0003264F">
              <w:rPr>
                <w:rFonts w:asciiTheme="minorHAnsi" w:eastAsia="Times New Roman" w:hAnsiTheme="minorHAnsi" w:cstheme="minorHAnsi"/>
                <w:szCs w:val="22"/>
                <w:lang w:val="en-IE" w:eastAsia="en-US"/>
              </w:rPr>
              <w:t xml:space="preserve">a relevant Exclusion </w:t>
            </w:r>
            <w:r w:rsidR="000006AC" w:rsidRPr="0003264F">
              <w:rPr>
                <w:rFonts w:asciiTheme="minorHAnsi" w:eastAsia="Times New Roman" w:hAnsiTheme="minorHAnsi" w:cstheme="minorHAnsi"/>
                <w:szCs w:val="22"/>
                <w:lang w:val="en-IE" w:eastAsia="en-US"/>
              </w:rPr>
              <w:t>Ground.</w:t>
            </w:r>
            <w:r w:rsidR="00FB7237" w:rsidRPr="0003264F">
              <w:rPr>
                <w:rFonts w:asciiTheme="minorHAnsi" w:eastAsia="Times New Roman" w:hAnsiTheme="minorHAnsi" w:cstheme="minorHAnsi"/>
                <w:szCs w:val="22"/>
                <w:lang w:val="en-IE" w:eastAsia="en-US"/>
              </w:rPr>
              <w:t xml:space="preserve"> </w:t>
            </w:r>
          </w:p>
          <w:p w14:paraId="52B78BF8" w14:textId="519AA747" w:rsidR="00FB7237" w:rsidRPr="0003264F" w:rsidRDefault="003C0FB1" w:rsidP="0003041E">
            <w:pPr>
              <w:pStyle w:val="western"/>
              <w:numPr>
                <w:ilvl w:val="0"/>
                <w:numId w:val="7"/>
              </w:numPr>
              <w:suppressAutoHyphens w:val="0"/>
              <w:spacing w:before="0"/>
              <w:rPr>
                <w:rFonts w:asciiTheme="minorHAnsi" w:eastAsia="Times New Roman" w:hAnsiTheme="minorHAnsi" w:cstheme="minorHAnsi"/>
                <w:szCs w:val="22"/>
                <w:lang w:eastAsia="en-US"/>
              </w:rPr>
            </w:pPr>
            <w:r w:rsidRPr="0003264F">
              <w:rPr>
                <w:rFonts w:asciiTheme="minorHAnsi" w:eastAsia="Times New Roman" w:hAnsiTheme="minorHAnsi" w:cstheme="minorHAnsi"/>
                <w:szCs w:val="22"/>
                <w:lang w:eastAsia="en-US"/>
              </w:rPr>
              <w:t>in the case of the Prime Contractor and any Subcontractor on whose capacity the Prime Contractor relies, all or any of the supporting documents s</w:t>
            </w:r>
            <w:r w:rsidR="00FB7237" w:rsidRPr="0003264F">
              <w:rPr>
                <w:rFonts w:asciiTheme="minorHAnsi" w:eastAsia="Times New Roman" w:hAnsiTheme="minorHAnsi" w:cstheme="minorHAnsi"/>
                <w:szCs w:val="22"/>
                <w:lang w:eastAsia="en-US"/>
              </w:rPr>
              <w:t xml:space="preserve">pecified at paragraph 3.2 </w:t>
            </w:r>
            <w:r w:rsidR="000006AC" w:rsidRPr="0003264F">
              <w:rPr>
                <w:rFonts w:asciiTheme="minorHAnsi" w:eastAsia="Times New Roman" w:hAnsiTheme="minorHAnsi" w:cstheme="minorHAnsi"/>
                <w:szCs w:val="22"/>
                <w:lang w:eastAsia="en-US"/>
              </w:rPr>
              <w:t>below.</w:t>
            </w:r>
          </w:p>
          <w:p w14:paraId="60AA6E3A" w14:textId="4A5FA7DC" w:rsidR="00FB7237" w:rsidRPr="0003264F" w:rsidRDefault="00FB7237" w:rsidP="0003041E">
            <w:pPr>
              <w:pStyle w:val="western"/>
              <w:numPr>
                <w:ilvl w:val="0"/>
                <w:numId w:val="7"/>
              </w:numPr>
              <w:suppressAutoHyphens w:val="0"/>
              <w:spacing w:before="0"/>
              <w:rPr>
                <w:rFonts w:asciiTheme="minorHAnsi" w:eastAsia="Times New Roman" w:hAnsiTheme="minorHAnsi" w:cstheme="minorHAnsi"/>
                <w:szCs w:val="22"/>
                <w:lang w:eastAsia="en-US"/>
              </w:rPr>
            </w:pPr>
            <w:r w:rsidRPr="0003264F">
              <w:rPr>
                <w:rFonts w:asciiTheme="minorHAnsi" w:eastAsia="Times New Roman" w:hAnsiTheme="minorHAnsi" w:cstheme="minorHAnsi"/>
                <w:szCs w:val="22"/>
                <w:lang w:eastAsia="en-US"/>
              </w:rPr>
              <w:t xml:space="preserve">information concerning the Tenderer, and any proposed subcontractors, for the purposes of Regulation (EU) No 833/2014 (as amended by EU Regulation 2022/576 or any subsequent amendments to same) including, but not limited to, in respect of natural persons, copies of identity documents and, in respect of legal persons, a certificate or extract from the commercial register or other competent authority of the country in which the legal person is established; and </w:t>
            </w:r>
          </w:p>
          <w:p w14:paraId="05537FA4" w14:textId="77777777" w:rsidR="00FB7237" w:rsidRPr="0003264F" w:rsidRDefault="00FB7237" w:rsidP="0003041E">
            <w:pPr>
              <w:pStyle w:val="western"/>
              <w:numPr>
                <w:ilvl w:val="0"/>
                <w:numId w:val="7"/>
              </w:numPr>
              <w:suppressAutoHyphens w:val="0"/>
              <w:spacing w:before="0"/>
              <w:rPr>
                <w:rFonts w:asciiTheme="minorHAnsi" w:eastAsia="Times New Roman" w:hAnsiTheme="minorHAnsi" w:cstheme="minorHAnsi"/>
                <w:szCs w:val="22"/>
                <w:lang w:eastAsia="en-US"/>
              </w:rPr>
            </w:pPr>
            <w:r w:rsidRPr="0003264F">
              <w:rPr>
                <w:rFonts w:asciiTheme="minorHAnsi" w:eastAsia="Times New Roman" w:hAnsiTheme="minorHAnsi" w:cstheme="minorHAnsi"/>
                <w:szCs w:val="22"/>
                <w:lang w:eastAsia="en-US"/>
              </w:rPr>
              <w:t xml:space="preserve">information concerning the origin of goods, if any, for the purposes of assessing compliance with Regulation (EU) No 833/2014 (as amended by EU Regulation 2022/576 or any subsequent amendments to same).          </w:t>
            </w:r>
          </w:p>
          <w:p w14:paraId="68CBFA54" w14:textId="77777777" w:rsidR="003C0FB1" w:rsidRPr="0003264F" w:rsidRDefault="003C0FB1" w:rsidP="00FB7237">
            <w:pPr>
              <w:pStyle w:val="western"/>
              <w:suppressAutoHyphens w:val="0"/>
              <w:spacing w:before="0"/>
              <w:ind w:left="1080"/>
              <w:rPr>
                <w:rFonts w:asciiTheme="minorHAnsi" w:eastAsia="Times New Roman" w:hAnsiTheme="minorHAnsi" w:cstheme="minorHAnsi"/>
                <w:szCs w:val="22"/>
                <w:lang w:eastAsia="en-US"/>
              </w:rPr>
            </w:pPr>
          </w:p>
          <w:p w14:paraId="4C159965" w14:textId="682F3CAE" w:rsidR="00FB7237" w:rsidRPr="0003264F" w:rsidRDefault="00FB7237" w:rsidP="00FB7237">
            <w:pPr>
              <w:pStyle w:val="western"/>
              <w:suppressAutoHyphens w:val="0"/>
              <w:spacing w:before="0"/>
              <w:rPr>
                <w:rFonts w:asciiTheme="minorHAnsi" w:eastAsia="Times New Roman" w:hAnsiTheme="minorHAnsi" w:cstheme="minorHAnsi"/>
                <w:szCs w:val="22"/>
                <w:lang w:eastAsia="en-US"/>
              </w:rPr>
            </w:pPr>
            <w:r w:rsidRPr="0003264F">
              <w:rPr>
                <w:rFonts w:asciiTheme="minorHAnsi" w:eastAsia="Times New Roman" w:hAnsiTheme="minorHAnsi" w:cstheme="minorHAnsi"/>
                <w:szCs w:val="22"/>
                <w:lang w:eastAsia="en-US"/>
              </w:rPr>
              <w:t>If a Tenderer does not, upon request by the Contracting Authority, provide evidence which is considered by the Contracting Authority as sufficient to demonstrate (</w:t>
            </w:r>
            <w:proofErr w:type="spellStart"/>
            <w:r w:rsidRPr="0003264F">
              <w:rPr>
                <w:rFonts w:asciiTheme="minorHAnsi" w:eastAsia="Times New Roman" w:hAnsiTheme="minorHAnsi" w:cstheme="minorHAnsi"/>
                <w:szCs w:val="22"/>
                <w:lang w:eastAsia="en-US"/>
              </w:rPr>
              <w:t>i</w:t>
            </w:r>
            <w:proofErr w:type="spellEnd"/>
            <w:r w:rsidRPr="0003264F">
              <w:rPr>
                <w:rFonts w:asciiTheme="minorHAnsi" w:eastAsia="Times New Roman" w:hAnsiTheme="minorHAnsi" w:cstheme="minorHAnsi"/>
                <w:szCs w:val="22"/>
                <w:lang w:eastAsia="en-US"/>
              </w:rPr>
              <w:t>) its fulfilment of the Selection Criteria (or any one of them) in accordance with this RFT and (ii) the absence of Exclusion Grounds, or its reliability despite the existence of a relevant Exclusion Ground and (iii) that it does not come within the category of prohibited economic operators identified in Regulation (EU) No 833/2014 of 31 July 2014 (as amended by EU Regulation 2022/576) and (iv)</w:t>
            </w:r>
            <w:r w:rsidRPr="0003264F">
              <w:rPr>
                <w:rFonts w:asciiTheme="minorHAnsi" w:hAnsiTheme="minorHAnsi" w:cstheme="minorHAnsi"/>
              </w:rPr>
              <w:t xml:space="preserve"> </w:t>
            </w:r>
            <w:r w:rsidRPr="0003264F">
              <w:rPr>
                <w:rFonts w:asciiTheme="minorHAnsi" w:eastAsia="Times New Roman" w:hAnsiTheme="minorHAnsi" w:cstheme="minorHAnsi"/>
                <w:szCs w:val="22"/>
                <w:lang w:eastAsia="en-US"/>
              </w:rPr>
              <w:t>that the origin of goods, if any, are not subject to the prohibitions set out in Regulation (EU) No 833/2014 (as amended by EU Regulation 2022/576 or any subsequent amendments to same) then it shall be excluded from further participation in this Competition.</w:t>
            </w:r>
          </w:p>
          <w:p w14:paraId="225D8FF4" w14:textId="1C040BAC" w:rsidR="003C0FB1" w:rsidRPr="0003264F" w:rsidRDefault="003C0FB1" w:rsidP="008F5874">
            <w:pPr>
              <w:jc w:val="both"/>
              <w:rPr>
                <w:rFonts w:asciiTheme="minorHAnsi" w:hAnsiTheme="minorHAnsi" w:cstheme="minorHAnsi"/>
                <w:szCs w:val="22"/>
              </w:rPr>
            </w:pPr>
            <w:r w:rsidRPr="0003264F">
              <w:rPr>
                <w:rFonts w:asciiTheme="minorHAnsi" w:hAnsiTheme="minorHAnsi" w:cstheme="minorHAnsi"/>
                <w:szCs w:val="22"/>
              </w:rPr>
              <w:t>If a Tenderer does not, upon request by the Contracting Authority, provide evidence which is considered by the Contracting Authority as sufficient to demonstrate (</w:t>
            </w:r>
            <w:proofErr w:type="spellStart"/>
            <w:r w:rsidRPr="0003264F">
              <w:rPr>
                <w:rFonts w:asciiTheme="minorHAnsi" w:hAnsiTheme="minorHAnsi" w:cstheme="minorHAnsi"/>
                <w:szCs w:val="22"/>
              </w:rPr>
              <w:t>i</w:t>
            </w:r>
            <w:proofErr w:type="spellEnd"/>
            <w:r w:rsidRPr="0003264F">
              <w:rPr>
                <w:rFonts w:asciiTheme="minorHAnsi" w:hAnsiTheme="minorHAnsi" w:cstheme="minorHAnsi"/>
                <w:szCs w:val="22"/>
              </w:rPr>
              <w:t>) the fulfilment by any Subcontractor on whose capacity the Prime Contractor relies of the Selection Criteria (or any one of them) in accordance with this RFT and (ii) the absence of Exclusion Grounds in respect of any Subcontractor, or the reliability of any Subcontractor despite the existence of a relevant Exclusion Ground</w:t>
            </w:r>
            <w:r w:rsidR="00FB7237" w:rsidRPr="0003264F">
              <w:rPr>
                <w:rFonts w:asciiTheme="minorHAnsi" w:hAnsiTheme="minorHAnsi" w:cstheme="minorHAnsi"/>
                <w:szCs w:val="22"/>
              </w:rPr>
              <w:t xml:space="preserve"> </w:t>
            </w:r>
            <w:r w:rsidR="00FB7237" w:rsidRPr="0003264F">
              <w:rPr>
                <w:rFonts w:asciiTheme="minorHAnsi" w:hAnsiTheme="minorHAnsi" w:cstheme="minorHAnsi"/>
              </w:rPr>
              <w:t>and (iii) that any proposed Subcontractor on whose capacity the Tenderer relies (where the value of that subcontract exceeds 10% of the value of the Services Contract) does not come within the category of prohibited economic operators identified in Regulation (EU) No 833/2014 of 31 July 2014 (as amended by EU Regulation 2022/576) then</w:t>
            </w:r>
            <w:r w:rsidRPr="0003264F">
              <w:rPr>
                <w:rFonts w:asciiTheme="minorHAnsi" w:hAnsiTheme="minorHAnsi" w:cstheme="minorHAnsi"/>
                <w:szCs w:val="22"/>
              </w:rPr>
              <w:t xml:space="preserve">, it shall be excluded from further participation in this Competition </w:t>
            </w:r>
            <w:r w:rsidRPr="0003264F">
              <w:rPr>
                <w:rFonts w:asciiTheme="minorHAnsi" w:hAnsiTheme="minorHAnsi" w:cstheme="minorHAnsi"/>
                <w:i/>
                <w:szCs w:val="22"/>
              </w:rPr>
              <w:t xml:space="preserve">unless </w:t>
            </w:r>
            <w:r w:rsidRPr="0003264F">
              <w:rPr>
                <w:rFonts w:asciiTheme="minorHAnsi" w:hAnsiTheme="minorHAnsi" w:cstheme="minorHAnsi"/>
                <w:szCs w:val="22"/>
              </w:rPr>
              <w:t>it replaces the Subcontractor with one which meets all relevant requirements of this RFT.</w:t>
            </w:r>
          </w:p>
        </w:tc>
      </w:tr>
    </w:tbl>
    <w:p w14:paraId="0D842FA4" w14:textId="77777777" w:rsidR="003C0FB1" w:rsidRPr="0003264F" w:rsidRDefault="003C0FB1" w:rsidP="003C0FB1">
      <w:pPr>
        <w:pStyle w:val="Heading2"/>
        <w:jc w:val="both"/>
        <w:rPr>
          <w:rFonts w:asciiTheme="minorHAnsi" w:hAnsiTheme="minorHAnsi" w:cstheme="minorHAnsi"/>
        </w:rPr>
      </w:pPr>
      <w:r w:rsidRPr="0003264F">
        <w:rPr>
          <w:rFonts w:asciiTheme="minorHAnsi" w:hAnsiTheme="minorHAnsi" w:cstheme="minorHAnsi"/>
        </w:rPr>
        <w:lastRenderedPageBreak/>
        <w:t>3.2</w:t>
      </w:r>
      <w:r w:rsidRPr="0003264F">
        <w:rPr>
          <w:rFonts w:asciiTheme="minorHAnsi" w:hAnsiTheme="minorHAnsi" w:cstheme="minorHAnsi"/>
        </w:rPr>
        <w:tab/>
        <w:t>Selection Criteria</w:t>
      </w:r>
    </w:p>
    <w:tbl>
      <w:tblPr>
        <w:tblW w:w="5000" w:type="pct"/>
        <w:tblLook w:val="01E0" w:firstRow="1" w:lastRow="1" w:firstColumn="1" w:lastColumn="1" w:noHBand="0" w:noVBand="0"/>
      </w:tblPr>
      <w:tblGrid>
        <w:gridCol w:w="651"/>
        <w:gridCol w:w="686"/>
        <w:gridCol w:w="7734"/>
      </w:tblGrid>
      <w:tr w:rsidR="00C3103B" w:rsidRPr="0003264F" w14:paraId="3498EBAD" w14:textId="77777777" w:rsidTr="00192D79">
        <w:trPr>
          <w:trHeight w:val="1041"/>
        </w:trPr>
        <w:tc>
          <w:tcPr>
            <w:tcW w:w="737" w:type="pct"/>
            <w:gridSpan w:val="2"/>
          </w:tcPr>
          <w:p w14:paraId="232451F7" w14:textId="77777777" w:rsidR="00C3103B" w:rsidRPr="0003264F" w:rsidRDefault="00C3103B" w:rsidP="00C3103B">
            <w:pPr>
              <w:jc w:val="both"/>
              <w:rPr>
                <w:rFonts w:asciiTheme="minorHAnsi" w:hAnsiTheme="minorHAnsi" w:cstheme="minorHAnsi"/>
                <w:color w:val="0000FF"/>
                <w:szCs w:val="22"/>
              </w:rPr>
            </w:pPr>
            <w:r w:rsidRPr="0003264F">
              <w:rPr>
                <w:rFonts w:asciiTheme="minorHAnsi" w:hAnsiTheme="minorHAnsi" w:cstheme="minorHAnsi"/>
                <w:color w:val="0000FF"/>
                <w:szCs w:val="22"/>
              </w:rPr>
              <w:t>3.2</w:t>
            </w:r>
          </w:p>
        </w:tc>
        <w:tc>
          <w:tcPr>
            <w:tcW w:w="4263" w:type="pct"/>
          </w:tcPr>
          <w:p w14:paraId="43692ABA" w14:textId="77777777" w:rsidR="00C3103B" w:rsidRPr="0003264F" w:rsidRDefault="00C3103B" w:rsidP="00904FCA">
            <w:pPr>
              <w:jc w:val="both"/>
              <w:rPr>
                <w:rFonts w:asciiTheme="minorHAnsi" w:hAnsiTheme="minorHAnsi" w:cstheme="minorHAnsi"/>
                <w:szCs w:val="22"/>
              </w:rPr>
            </w:pPr>
            <w:r w:rsidRPr="0003264F">
              <w:rPr>
                <w:rFonts w:asciiTheme="minorHAnsi" w:hAnsiTheme="minorHAnsi" w:cstheme="minorHAnsi"/>
                <w:szCs w:val="22"/>
              </w:rPr>
              <w:t xml:space="preserve">Tenderers will either pass OR fail each of the Selection Criteria in this part 3.2.  </w:t>
            </w:r>
            <w:r w:rsidR="00904FCA" w:rsidRPr="0003264F">
              <w:rPr>
                <w:rFonts w:asciiTheme="minorHAnsi" w:hAnsiTheme="minorHAnsi" w:cstheme="minorHAnsi"/>
                <w:szCs w:val="22"/>
              </w:rPr>
              <w:t>A Tenderer who fails a selection criterion</w:t>
            </w:r>
            <w:r w:rsidRPr="0003264F">
              <w:rPr>
                <w:rFonts w:asciiTheme="minorHAnsi" w:hAnsiTheme="minorHAnsi" w:cstheme="minorHAnsi"/>
                <w:szCs w:val="22"/>
              </w:rPr>
              <w:t xml:space="preserve"> will be excluded from participating in this Competition.</w:t>
            </w:r>
          </w:p>
        </w:tc>
      </w:tr>
      <w:tr w:rsidR="00C3103B" w:rsidRPr="0003264F" w14:paraId="0E18EEDD" w14:textId="77777777" w:rsidTr="00192D79">
        <w:trPr>
          <w:trHeight w:val="1693"/>
        </w:trPr>
        <w:tc>
          <w:tcPr>
            <w:tcW w:w="359" w:type="pct"/>
          </w:tcPr>
          <w:p w14:paraId="699617F9" w14:textId="77777777" w:rsidR="00C3103B" w:rsidRPr="0003264F" w:rsidDel="007E6485" w:rsidRDefault="00C3103B" w:rsidP="00C3103B">
            <w:pPr>
              <w:jc w:val="both"/>
              <w:rPr>
                <w:rFonts w:asciiTheme="minorHAnsi" w:hAnsiTheme="minorHAnsi" w:cstheme="minorHAnsi"/>
                <w:color w:val="0000FF"/>
                <w:szCs w:val="22"/>
              </w:rPr>
            </w:pPr>
          </w:p>
        </w:tc>
        <w:tc>
          <w:tcPr>
            <w:tcW w:w="378" w:type="pct"/>
          </w:tcPr>
          <w:p w14:paraId="3E229A47" w14:textId="77777777" w:rsidR="00C3103B" w:rsidRPr="0003264F" w:rsidDel="007E6485" w:rsidRDefault="00C3103B" w:rsidP="00C3103B">
            <w:pPr>
              <w:jc w:val="both"/>
              <w:rPr>
                <w:rFonts w:asciiTheme="minorHAnsi" w:hAnsiTheme="minorHAnsi" w:cstheme="minorHAnsi"/>
                <w:color w:val="0000FF"/>
                <w:szCs w:val="22"/>
              </w:rPr>
            </w:pPr>
            <w:r w:rsidRPr="0003264F">
              <w:rPr>
                <w:rFonts w:asciiTheme="minorHAnsi" w:hAnsiTheme="minorHAnsi" w:cstheme="minorHAnsi"/>
                <w:color w:val="0000FF"/>
                <w:szCs w:val="22"/>
              </w:rPr>
              <w:t>3.</w:t>
            </w:r>
            <w:proofErr w:type="gramStart"/>
            <w:r w:rsidRPr="0003264F">
              <w:rPr>
                <w:rFonts w:asciiTheme="minorHAnsi" w:hAnsiTheme="minorHAnsi" w:cstheme="minorHAnsi"/>
                <w:color w:val="0000FF"/>
                <w:szCs w:val="22"/>
              </w:rPr>
              <w:t>2.A</w:t>
            </w:r>
            <w:proofErr w:type="gramEnd"/>
          </w:p>
        </w:tc>
        <w:tc>
          <w:tcPr>
            <w:tcW w:w="4263" w:type="pct"/>
          </w:tcPr>
          <w:p w14:paraId="50856212" w14:textId="77777777" w:rsidR="00C3103B" w:rsidRPr="0003264F" w:rsidRDefault="00C3103B" w:rsidP="00192D79">
            <w:pPr>
              <w:jc w:val="both"/>
              <w:rPr>
                <w:rFonts w:asciiTheme="minorHAnsi" w:hAnsiTheme="minorHAnsi" w:cstheme="minorHAnsi"/>
                <w:b/>
                <w:szCs w:val="22"/>
              </w:rPr>
            </w:pPr>
            <w:r w:rsidRPr="0003264F">
              <w:rPr>
                <w:rFonts w:asciiTheme="minorHAnsi" w:hAnsiTheme="minorHAnsi" w:cstheme="minorHAnsi"/>
                <w:b/>
                <w:szCs w:val="22"/>
              </w:rPr>
              <w:t xml:space="preserve">Economic and Financial Standing </w:t>
            </w:r>
          </w:p>
          <w:p w14:paraId="281022EF" w14:textId="35632A5A" w:rsidR="00C3103B" w:rsidRPr="0003264F" w:rsidDel="007E6485" w:rsidRDefault="00C3103B" w:rsidP="00192D79">
            <w:pPr>
              <w:jc w:val="both"/>
              <w:rPr>
                <w:rFonts w:asciiTheme="minorHAnsi" w:hAnsiTheme="minorHAnsi" w:cstheme="minorHAnsi"/>
                <w:szCs w:val="22"/>
              </w:rPr>
            </w:pPr>
            <w:r w:rsidRPr="0003264F">
              <w:rPr>
                <w:rFonts w:asciiTheme="minorHAnsi" w:hAnsiTheme="minorHAnsi" w:cstheme="minorHAnsi"/>
                <w:szCs w:val="22"/>
              </w:rPr>
              <w:t xml:space="preserve">Tenderers must declare by way of </w:t>
            </w:r>
            <w:r w:rsidR="00FB4614" w:rsidRPr="0003264F">
              <w:rPr>
                <w:rFonts w:asciiTheme="minorHAnsi" w:hAnsiTheme="minorHAnsi" w:cstheme="minorHAnsi"/>
                <w:szCs w:val="22"/>
              </w:rPr>
              <w:t>e</w:t>
            </w:r>
            <w:r w:rsidR="006868AD">
              <w:rPr>
                <w:rFonts w:asciiTheme="minorHAnsi" w:hAnsiTheme="minorHAnsi" w:cstheme="minorHAnsi"/>
                <w:szCs w:val="22"/>
              </w:rPr>
              <w:t>-</w:t>
            </w:r>
            <w:r w:rsidRPr="0003264F">
              <w:rPr>
                <w:rFonts w:asciiTheme="minorHAnsi" w:hAnsiTheme="minorHAnsi" w:cstheme="minorHAnsi"/>
                <w:szCs w:val="22"/>
              </w:rPr>
              <w:t>ESPD that they satisfy the financial and economic standing requirement(s) set out be</w:t>
            </w:r>
            <w:r w:rsidR="00A45178" w:rsidRPr="0003264F">
              <w:rPr>
                <w:rFonts w:asciiTheme="minorHAnsi" w:hAnsiTheme="minorHAnsi" w:cstheme="minorHAnsi"/>
                <w:szCs w:val="22"/>
              </w:rPr>
              <w:t xml:space="preserve">low </w:t>
            </w:r>
            <w:r w:rsidRPr="0003264F">
              <w:rPr>
                <w:rFonts w:asciiTheme="minorHAnsi" w:hAnsiTheme="minorHAnsi" w:cstheme="minorHAnsi"/>
                <w:szCs w:val="22"/>
              </w:rPr>
              <w:t>and that they are able, upon request and without delay, to provide the supporting documentation specified below to the Contracting Authority in each case.</w:t>
            </w:r>
          </w:p>
        </w:tc>
      </w:tr>
    </w:tbl>
    <w:p w14:paraId="6D904510" w14:textId="77777777" w:rsidR="00C3103B" w:rsidRPr="0003264F" w:rsidRDefault="00C3103B" w:rsidP="00C3103B">
      <w:pPr>
        <w:spacing w:after="0"/>
        <w:jc w:val="both"/>
        <w:rPr>
          <w:rFonts w:asciiTheme="minorHAnsi" w:hAnsiTheme="minorHAnsi" w:cstheme="minorHAnsi"/>
          <w:szCs w:val="22"/>
        </w:rPr>
        <w:sectPr w:rsidR="00C3103B" w:rsidRPr="0003264F" w:rsidSect="00A6430B">
          <w:type w:val="continuous"/>
          <w:pgSz w:w="11907" w:h="16840" w:code="9"/>
          <w:pgMar w:top="1134" w:right="1418" w:bottom="851" w:left="1418" w:header="709" w:footer="709" w:gutter="0"/>
          <w:cols w:space="708"/>
          <w:docGrid w:linePitch="360"/>
        </w:sectPr>
      </w:pPr>
    </w:p>
    <w:sdt>
      <w:sdtPr>
        <w:rPr>
          <w:rFonts w:asciiTheme="minorHAnsi" w:hAnsiTheme="minorHAnsi" w:cstheme="minorHAnsi"/>
          <w:color w:val="FF0000"/>
          <w:sz w:val="22"/>
          <w:lang w:eastAsia="en-US"/>
        </w:rPr>
        <w:id w:val="617800904"/>
        <w:placeholder>
          <w:docPart w:val="C96B893A44EB4193BB782AF94E05F5C3"/>
        </w:placeholder>
      </w:sdtPr>
      <w:sdtEndPr>
        <w:rPr>
          <w:color w:val="auto"/>
        </w:rPr>
      </w:sdtEndPr>
      <w:sdtContent>
        <w:sdt>
          <w:sdtPr>
            <w:rPr>
              <w:rFonts w:asciiTheme="minorHAnsi" w:hAnsiTheme="minorHAnsi" w:cstheme="minorHAnsi"/>
              <w:color w:val="FF0000"/>
              <w:sz w:val="22"/>
              <w:lang w:eastAsia="en-US"/>
            </w:rPr>
            <w:id w:val="1741287304"/>
            <w:placeholder>
              <w:docPart w:val="755F5D5550434136BF56944FDDDB99AA"/>
            </w:placeholder>
          </w:sdtPr>
          <w:sdtEndPr>
            <w:rPr>
              <w:color w:val="auto"/>
            </w:rPr>
          </w:sdtEndPr>
          <w:sdtContent>
            <w:p w14:paraId="552019F6" w14:textId="7B7F67A0" w:rsidR="006A3270" w:rsidRPr="0003264F" w:rsidRDefault="006A3270" w:rsidP="006A3270">
              <w:pPr>
                <w:pStyle w:val="Normal2"/>
                <w:numPr>
                  <w:ilvl w:val="0"/>
                  <w:numId w:val="24"/>
                </w:numPr>
                <w:tabs>
                  <w:tab w:val="num" w:pos="2355"/>
                  <w:tab w:val="left" w:pos="2410"/>
                  <w:tab w:val="left" w:pos="3960"/>
                  <w:tab w:val="left" w:pos="4680"/>
                  <w:tab w:val="left" w:pos="5400"/>
                  <w:tab w:val="left" w:pos="6120"/>
                  <w:tab w:val="left" w:pos="6840"/>
                  <w:tab w:val="left" w:pos="7560"/>
                  <w:tab w:val="left" w:pos="8280"/>
                  <w:tab w:val="left" w:pos="11306"/>
                </w:tabs>
                <w:autoSpaceDE w:val="0"/>
                <w:rPr>
                  <w:rFonts w:asciiTheme="minorHAnsi" w:hAnsiTheme="minorHAnsi" w:cstheme="minorHAnsi"/>
                  <w:sz w:val="22"/>
                  <w:szCs w:val="22"/>
                  <w:lang w:val="en-IE"/>
                </w:rPr>
              </w:pPr>
              <w:r w:rsidRPr="0003264F">
                <w:rPr>
                  <w:rFonts w:asciiTheme="minorHAnsi" w:hAnsiTheme="minorHAnsi" w:cstheme="minorHAnsi"/>
                  <w:sz w:val="22"/>
                  <w:lang w:eastAsia="en-US"/>
                </w:rPr>
                <w:t>Tenderers must provide proof of Turnover of at least €</w:t>
              </w:r>
              <w:r w:rsidR="00AB5939">
                <w:rPr>
                  <w:rFonts w:asciiTheme="minorHAnsi" w:hAnsiTheme="minorHAnsi" w:cstheme="minorHAnsi"/>
                  <w:sz w:val="22"/>
                  <w:lang w:eastAsia="en-US"/>
                </w:rPr>
                <w:t>3</w:t>
              </w:r>
              <w:r w:rsidR="006432B4" w:rsidRPr="0003264F">
                <w:rPr>
                  <w:rFonts w:asciiTheme="minorHAnsi" w:hAnsiTheme="minorHAnsi" w:cstheme="minorHAnsi"/>
                  <w:sz w:val="22"/>
                  <w:lang w:eastAsia="en-US"/>
                </w:rPr>
                <w:t>00</w:t>
              </w:r>
              <w:r w:rsidRPr="0003264F">
                <w:rPr>
                  <w:rFonts w:asciiTheme="minorHAnsi" w:hAnsiTheme="minorHAnsi" w:cstheme="minorHAnsi"/>
                  <w:sz w:val="22"/>
                  <w:lang w:eastAsia="en-US"/>
                </w:rPr>
                <w:t>,000 per year for the three most recent years for which results are available, evidenced by published accounts or an attestation from a practicing accountant with qualifications awarded by a member of the Consultative Committee of Accountancy Bodies – Ireland.</w:t>
              </w:r>
            </w:p>
            <w:p w14:paraId="4B90CADB" w14:textId="77777777" w:rsidR="006A3270" w:rsidRPr="0003264F" w:rsidRDefault="006A3270" w:rsidP="006A3270">
              <w:pPr>
                <w:pStyle w:val="Normal2"/>
                <w:tabs>
                  <w:tab w:val="num" w:pos="2355"/>
                  <w:tab w:val="left" w:pos="2410"/>
                  <w:tab w:val="left" w:pos="3960"/>
                  <w:tab w:val="left" w:pos="4680"/>
                  <w:tab w:val="left" w:pos="5400"/>
                  <w:tab w:val="left" w:pos="6120"/>
                  <w:tab w:val="left" w:pos="6840"/>
                  <w:tab w:val="left" w:pos="7560"/>
                  <w:tab w:val="left" w:pos="8280"/>
                  <w:tab w:val="left" w:pos="11306"/>
                </w:tabs>
                <w:autoSpaceDE w:val="0"/>
                <w:ind w:left="1572"/>
                <w:rPr>
                  <w:rFonts w:asciiTheme="minorHAnsi" w:hAnsiTheme="minorHAnsi" w:cstheme="minorHAnsi"/>
                  <w:sz w:val="22"/>
                  <w:szCs w:val="22"/>
                  <w:lang w:val="en-IE"/>
                </w:rPr>
              </w:pPr>
              <w:r w:rsidRPr="0003264F">
                <w:rPr>
                  <w:rFonts w:asciiTheme="minorHAnsi" w:hAnsiTheme="minorHAnsi" w:cstheme="minorHAnsi"/>
                  <w:color w:val="FF0000"/>
                  <w:sz w:val="22"/>
                  <w:lang w:eastAsia="en-US"/>
                </w:rPr>
                <w:t xml:space="preserve"> </w:t>
              </w:r>
            </w:p>
            <w:p w14:paraId="0CC32142" w14:textId="77777777" w:rsidR="006A3270" w:rsidRPr="0003264F" w:rsidRDefault="006A3270" w:rsidP="006A3270">
              <w:pPr>
                <w:pStyle w:val="Normal2"/>
                <w:numPr>
                  <w:ilvl w:val="0"/>
                  <w:numId w:val="24"/>
                </w:numPr>
                <w:tabs>
                  <w:tab w:val="num" w:pos="2355"/>
                  <w:tab w:val="left" w:pos="2410"/>
                  <w:tab w:val="left" w:pos="3960"/>
                  <w:tab w:val="left" w:pos="4680"/>
                  <w:tab w:val="left" w:pos="5400"/>
                  <w:tab w:val="left" w:pos="6120"/>
                  <w:tab w:val="left" w:pos="6840"/>
                  <w:tab w:val="left" w:pos="7560"/>
                  <w:tab w:val="left" w:pos="8280"/>
                  <w:tab w:val="left" w:pos="11306"/>
                </w:tabs>
                <w:autoSpaceDE w:val="0"/>
                <w:ind w:left="1572" w:hanging="284"/>
                <w:rPr>
                  <w:rFonts w:asciiTheme="minorHAnsi" w:hAnsiTheme="minorHAnsi" w:cstheme="minorHAnsi"/>
                  <w:sz w:val="22"/>
                  <w:szCs w:val="22"/>
                  <w:lang w:val="en-IE"/>
                </w:rPr>
              </w:pPr>
              <w:r w:rsidRPr="0003264F">
                <w:rPr>
                  <w:rFonts w:asciiTheme="minorHAnsi" w:hAnsiTheme="minorHAnsi" w:cstheme="minorHAnsi"/>
                  <w:sz w:val="22"/>
                  <w:szCs w:val="22"/>
                </w:rPr>
                <w:t>Successful Tenderers must be tax compliant and provide a copy of their current tax clearance certificate</w:t>
              </w:r>
            </w:p>
            <w:p w14:paraId="34DF9175" w14:textId="77777777" w:rsidR="006A3270" w:rsidRPr="0003264F" w:rsidRDefault="006A3270" w:rsidP="006A3270">
              <w:pPr>
                <w:pStyle w:val="Normal2"/>
                <w:tabs>
                  <w:tab w:val="left" w:pos="2410"/>
                  <w:tab w:val="left" w:pos="3240"/>
                  <w:tab w:val="left" w:pos="3960"/>
                  <w:tab w:val="left" w:pos="4680"/>
                  <w:tab w:val="left" w:pos="5400"/>
                  <w:tab w:val="left" w:pos="6120"/>
                  <w:tab w:val="left" w:pos="6840"/>
                  <w:tab w:val="left" w:pos="7560"/>
                  <w:tab w:val="left" w:pos="8280"/>
                  <w:tab w:val="left" w:pos="11306"/>
                </w:tabs>
                <w:autoSpaceDE w:val="0"/>
                <w:ind w:left="1572"/>
                <w:rPr>
                  <w:rFonts w:asciiTheme="minorHAnsi" w:hAnsiTheme="minorHAnsi" w:cstheme="minorHAnsi"/>
                  <w:sz w:val="22"/>
                  <w:szCs w:val="22"/>
                  <w:lang w:val="en-IE"/>
                </w:rPr>
              </w:pPr>
            </w:p>
            <w:p w14:paraId="7FDBFCFB" w14:textId="77777777" w:rsidR="006A3270" w:rsidRPr="0003264F" w:rsidRDefault="006A3270" w:rsidP="006A3270">
              <w:pPr>
                <w:pStyle w:val="Normal2"/>
                <w:numPr>
                  <w:ilvl w:val="0"/>
                  <w:numId w:val="24"/>
                </w:numPr>
                <w:tabs>
                  <w:tab w:val="num" w:pos="2355"/>
                  <w:tab w:val="left" w:pos="2410"/>
                  <w:tab w:val="left" w:pos="3960"/>
                  <w:tab w:val="left" w:pos="4680"/>
                  <w:tab w:val="left" w:pos="5400"/>
                  <w:tab w:val="left" w:pos="6120"/>
                  <w:tab w:val="left" w:pos="6840"/>
                  <w:tab w:val="left" w:pos="7560"/>
                  <w:tab w:val="left" w:pos="8280"/>
                  <w:tab w:val="left" w:pos="11306"/>
                </w:tabs>
                <w:autoSpaceDE w:val="0"/>
                <w:ind w:left="1572" w:hanging="284"/>
                <w:rPr>
                  <w:rFonts w:asciiTheme="minorHAnsi" w:hAnsiTheme="minorHAnsi" w:cstheme="minorHAnsi"/>
                  <w:sz w:val="22"/>
                  <w:szCs w:val="22"/>
                  <w:lang w:val="en-IE"/>
                </w:rPr>
              </w:pPr>
              <w:r w:rsidRPr="0003264F">
                <w:rPr>
                  <w:rFonts w:asciiTheme="minorHAnsi" w:hAnsiTheme="minorHAnsi" w:cstheme="minorHAnsi"/>
                  <w:sz w:val="22"/>
                  <w:szCs w:val="22"/>
                </w:rPr>
                <w:t xml:space="preserve">Successful Tenderers must commit to having the required level of Employers, Public and Professional Indemnity Insurances in place, by the commencement date of the winning contract. </w:t>
              </w:r>
            </w:p>
            <w:p w14:paraId="35853454" w14:textId="77777777" w:rsidR="006A3270" w:rsidRPr="0003264F" w:rsidRDefault="002C7E6B" w:rsidP="006A3270">
              <w:pPr>
                <w:spacing w:after="0"/>
                <w:ind w:left="568"/>
                <w:rPr>
                  <w:rFonts w:asciiTheme="minorHAnsi" w:hAnsiTheme="minorHAnsi" w:cstheme="minorHAnsi"/>
                </w:rPr>
              </w:pPr>
            </w:p>
          </w:sdtContent>
        </w:sdt>
        <w:p w14:paraId="425D4818" w14:textId="523539D4" w:rsidR="008F328C" w:rsidRPr="0003264F" w:rsidRDefault="008F328C" w:rsidP="008F328C">
          <w:pPr>
            <w:pStyle w:val="ListParagraph"/>
            <w:rPr>
              <w:rFonts w:asciiTheme="minorHAnsi" w:hAnsiTheme="minorHAnsi" w:cstheme="minorHAnsi"/>
            </w:rPr>
          </w:pPr>
        </w:p>
        <w:p w14:paraId="52B65A2B" w14:textId="7F746262" w:rsidR="00C3103B" w:rsidRPr="0003264F" w:rsidRDefault="002C7E6B" w:rsidP="00B61DAD">
          <w:pPr>
            <w:spacing w:after="0"/>
            <w:rPr>
              <w:rFonts w:asciiTheme="minorHAnsi" w:hAnsiTheme="minorHAnsi" w:cstheme="minorHAnsi"/>
            </w:rPr>
          </w:pPr>
        </w:p>
      </w:sdtContent>
    </w:sdt>
    <w:p w14:paraId="38ADF811" w14:textId="77777777" w:rsidR="00C3103B" w:rsidRPr="0003264F" w:rsidRDefault="00C3103B" w:rsidP="00C3103B">
      <w:pPr>
        <w:spacing w:after="0"/>
        <w:jc w:val="both"/>
        <w:rPr>
          <w:rFonts w:asciiTheme="minorHAnsi" w:hAnsiTheme="minorHAnsi" w:cstheme="minorHAnsi"/>
          <w:szCs w:val="22"/>
        </w:rPr>
      </w:pPr>
    </w:p>
    <w:p w14:paraId="7FCC0831" w14:textId="3DCE8DD7" w:rsidR="00C3103B" w:rsidRPr="006A2B22" w:rsidRDefault="00814024" w:rsidP="00C3103B">
      <w:pPr>
        <w:spacing w:after="0"/>
        <w:jc w:val="both"/>
        <w:rPr>
          <w:rFonts w:asciiTheme="minorHAnsi" w:hAnsiTheme="minorHAnsi" w:cstheme="minorHAnsi"/>
          <w:b/>
          <w:bCs/>
          <w:szCs w:val="22"/>
        </w:rPr>
      </w:pPr>
      <w:r w:rsidRPr="006A2B22">
        <w:rPr>
          <w:rFonts w:asciiTheme="minorHAnsi" w:hAnsiTheme="minorHAnsi" w:cstheme="minorHAnsi"/>
          <w:b/>
          <w:bCs/>
          <w:szCs w:val="22"/>
        </w:rPr>
        <w:t>See Tender Response Document</w:t>
      </w:r>
      <w:r w:rsidR="006A2B22">
        <w:rPr>
          <w:rFonts w:asciiTheme="minorHAnsi" w:hAnsiTheme="minorHAnsi" w:cstheme="minorHAnsi"/>
          <w:b/>
          <w:bCs/>
          <w:szCs w:val="22"/>
        </w:rPr>
        <w:t xml:space="preserve"> for response to Selection Criteria</w:t>
      </w:r>
    </w:p>
    <w:p w14:paraId="799A5020" w14:textId="77777777" w:rsidR="00814024" w:rsidRDefault="00814024" w:rsidP="00C3103B">
      <w:pPr>
        <w:spacing w:after="0"/>
        <w:jc w:val="both"/>
        <w:rPr>
          <w:rFonts w:asciiTheme="minorHAnsi" w:hAnsiTheme="minorHAnsi" w:cstheme="minorHAnsi"/>
          <w:szCs w:val="22"/>
        </w:rPr>
      </w:pPr>
    </w:p>
    <w:p w14:paraId="051272DB" w14:textId="77777777" w:rsidR="00814024" w:rsidRPr="0003264F" w:rsidRDefault="00814024" w:rsidP="00C3103B">
      <w:pPr>
        <w:spacing w:after="0"/>
        <w:jc w:val="both"/>
        <w:rPr>
          <w:rFonts w:asciiTheme="minorHAnsi" w:hAnsiTheme="minorHAnsi" w:cstheme="minorHAnsi"/>
          <w:szCs w:val="22"/>
        </w:rPr>
        <w:sectPr w:rsidR="00814024" w:rsidRPr="0003264F" w:rsidSect="00C3103B">
          <w:type w:val="continuous"/>
          <w:pgSz w:w="11907" w:h="16840" w:code="9"/>
          <w:pgMar w:top="1134" w:right="1418" w:bottom="851" w:left="1418" w:header="709" w:footer="709" w:gutter="0"/>
          <w:cols w:space="708"/>
          <w:formProt w:val="0"/>
          <w:docGrid w:linePitch="360"/>
        </w:sectPr>
      </w:pPr>
    </w:p>
    <w:tbl>
      <w:tblPr>
        <w:tblW w:w="5000" w:type="pct"/>
        <w:tblLook w:val="01E0" w:firstRow="1" w:lastRow="1" w:firstColumn="1" w:lastColumn="1" w:noHBand="0" w:noVBand="0"/>
      </w:tblPr>
      <w:tblGrid>
        <w:gridCol w:w="694"/>
        <w:gridCol w:w="730"/>
        <w:gridCol w:w="8236"/>
      </w:tblGrid>
      <w:tr w:rsidR="00C3103B" w:rsidRPr="0003264F" w14:paraId="7C0371FB" w14:textId="77777777" w:rsidTr="00D7420C">
        <w:trPr>
          <w:trHeight w:val="2665"/>
        </w:trPr>
        <w:tc>
          <w:tcPr>
            <w:tcW w:w="359" w:type="pct"/>
          </w:tcPr>
          <w:p w14:paraId="2FCCE465" w14:textId="77777777" w:rsidR="00C3103B" w:rsidRPr="0003264F" w:rsidRDefault="00C3103B" w:rsidP="00C3103B">
            <w:pPr>
              <w:jc w:val="both"/>
              <w:rPr>
                <w:rFonts w:asciiTheme="minorHAnsi" w:hAnsiTheme="minorHAnsi" w:cstheme="minorHAnsi"/>
                <w:color w:val="0000FF"/>
                <w:szCs w:val="22"/>
              </w:rPr>
            </w:pPr>
          </w:p>
        </w:tc>
        <w:tc>
          <w:tcPr>
            <w:tcW w:w="378" w:type="pct"/>
          </w:tcPr>
          <w:p w14:paraId="6262D04E" w14:textId="77777777" w:rsidR="00C3103B" w:rsidRPr="0003264F" w:rsidRDefault="00C3103B" w:rsidP="00C3103B">
            <w:pPr>
              <w:jc w:val="both"/>
              <w:rPr>
                <w:rFonts w:asciiTheme="minorHAnsi" w:hAnsiTheme="minorHAnsi" w:cstheme="minorHAnsi"/>
                <w:color w:val="0000FF"/>
                <w:szCs w:val="22"/>
              </w:rPr>
            </w:pPr>
          </w:p>
        </w:tc>
        <w:tc>
          <w:tcPr>
            <w:tcW w:w="4263" w:type="pct"/>
          </w:tcPr>
          <w:p w14:paraId="03DE2378" w14:textId="77777777" w:rsidR="00C3103B" w:rsidRPr="0003264F" w:rsidRDefault="00C3103B" w:rsidP="00D7420C">
            <w:pPr>
              <w:jc w:val="both"/>
              <w:rPr>
                <w:rFonts w:asciiTheme="minorHAnsi" w:hAnsiTheme="minorHAnsi" w:cstheme="minorHAnsi"/>
                <w:szCs w:val="22"/>
              </w:rPr>
            </w:pPr>
            <w:r w:rsidRPr="0003264F">
              <w:rPr>
                <w:rFonts w:asciiTheme="minorHAnsi" w:hAnsiTheme="minorHAnsi" w:cstheme="minorHAnsi"/>
                <w:szCs w:val="22"/>
              </w:rPr>
              <w:t>Tenderers must provide the supporting documentation specified above without delay when requested by the Contracting Authority. However, where the Tenderer is unable, for a valid reason, to provide the specified documentation, the Tenderer must inform the Contracting Authority of the valid reason as to why the documentation cannot be supplied and, if the Contracting Authority considers the reason given to be valid, provide such other suitable alternative documentation to prove, to the satisfaction of the Contracting Authority, their economic and financial capacity.</w:t>
            </w:r>
          </w:p>
        </w:tc>
      </w:tr>
      <w:tr w:rsidR="00C3103B" w:rsidRPr="0003264F" w14:paraId="18828A13" w14:textId="77777777" w:rsidTr="00663B2A">
        <w:trPr>
          <w:trHeight w:val="1984"/>
        </w:trPr>
        <w:tc>
          <w:tcPr>
            <w:tcW w:w="359" w:type="pct"/>
          </w:tcPr>
          <w:p w14:paraId="2B389DA6" w14:textId="77777777" w:rsidR="00C3103B" w:rsidRPr="0003264F" w:rsidRDefault="00C3103B" w:rsidP="00C3103B">
            <w:pPr>
              <w:jc w:val="both"/>
              <w:rPr>
                <w:rFonts w:asciiTheme="minorHAnsi" w:hAnsiTheme="minorHAnsi" w:cstheme="minorHAnsi"/>
                <w:color w:val="0000FF"/>
                <w:szCs w:val="22"/>
              </w:rPr>
            </w:pPr>
          </w:p>
        </w:tc>
        <w:tc>
          <w:tcPr>
            <w:tcW w:w="378" w:type="pct"/>
          </w:tcPr>
          <w:p w14:paraId="3604BFB3" w14:textId="77777777" w:rsidR="00C3103B" w:rsidRPr="0003264F" w:rsidRDefault="00C3103B" w:rsidP="00C3103B">
            <w:pPr>
              <w:jc w:val="both"/>
              <w:rPr>
                <w:rFonts w:asciiTheme="minorHAnsi" w:hAnsiTheme="minorHAnsi" w:cstheme="minorHAnsi"/>
                <w:color w:val="0000FF"/>
                <w:szCs w:val="22"/>
              </w:rPr>
            </w:pPr>
            <w:r w:rsidRPr="0003264F">
              <w:rPr>
                <w:rFonts w:asciiTheme="minorHAnsi" w:hAnsiTheme="minorHAnsi" w:cstheme="minorHAnsi"/>
                <w:color w:val="0000FF"/>
                <w:szCs w:val="22"/>
              </w:rPr>
              <w:t>3.</w:t>
            </w:r>
            <w:proofErr w:type="gramStart"/>
            <w:r w:rsidRPr="0003264F">
              <w:rPr>
                <w:rFonts w:asciiTheme="minorHAnsi" w:hAnsiTheme="minorHAnsi" w:cstheme="minorHAnsi"/>
                <w:color w:val="0000FF"/>
                <w:szCs w:val="22"/>
              </w:rPr>
              <w:t>2.B</w:t>
            </w:r>
            <w:proofErr w:type="gramEnd"/>
          </w:p>
        </w:tc>
        <w:tc>
          <w:tcPr>
            <w:tcW w:w="4263" w:type="pct"/>
          </w:tcPr>
          <w:p w14:paraId="6F3AFA0F" w14:textId="77777777" w:rsidR="00C3103B" w:rsidRPr="0003264F" w:rsidRDefault="00C3103B" w:rsidP="00663B2A">
            <w:pPr>
              <w:jc w:val="both"/>
              <w:rPr>
                <w:rFonts w:asciiTheme="minorHAnsi" w:hAnsiTheme="minorHAnsi" w:cstheme="minorHAnsi"/>
                <w:b/>
                <w:szCs w:val="22"/>
              </w:rPr>
            </w:pPr>
            <w:r w:rsidRPr="0003264F">
              <w:rPr>
                <w:rFonts w:asciiTheme="minorHAnsi" w:hAnsiTheme="minorHAnsi" w:cstheme="minorHAnsi"/>
                <w:b/>
                <w:szCs w:val="22"/>
              </w:rPr>
              <w:t>Technical and Professional Ability</w:t>
            </w:r>
          </w:p>
          <w:p w14:paraId="44980EF4" w14:textId="4E6D90B6" w:rsidR="00C3103B" w:rsidRPr="0003264F" w:rsidRDefault="00C3103B" w:rsidP="00663B2A">
            <w:pPr>
              <w:jc w:val="both"/>
              <w:rPr>
                <w:rFonts w:asciiTheme="minorHAnsi" w:hAnsiTheme="minorHAnsi" w:cstheme="minorHAnsi"/>
                <w:szCs w:val="22"/>
              </w:rPr>
            </w:pPr>
            <w:r w:rsidRPr="0003264F">
              <w:rPr>
                <w:rFonts w:asciiTheme="minorHAnsi" w:hAnsiTheme="minorHAnsi" w:cstheme="minorHAnsi"/>
                <w:szCs w:val="22"/>
              </w:rPr>
              <w:t xml:space="preserve">Tenderers must declare by way of </w:t>
            </w:r>
            <w:r w:rsidR="00FB4614" w:rsidRPr="0003264F">
              <w:rPr>
                <w:rFonts w:asciiTheme="minorHAnsi" w:hAnsiTheme="minorHAnsi" w:cstheme="minorHAnsi"/>
                <w:szCs w:val="22"/>
              </w:rPr>
              <w:t>e</w:t>
            </w:r>
            <w:ins w:id="3" w:author="sean barry" w:date="2025-09-09T10:04:00Z">
              <w:r w:rsidR="003C578B">
                <w:rPr>
                  <w:rFonts w:asciiTheme="minorHAnsi" w:hAnsiTheme="minorHAnsi" w:cstheme="minorHAnsi"/>
                  <w:szCs w:val="22"/>
                </w:rPr>
                <w:t>-</w:t>
              </w:r>
            </w:ins>
            <w:r w:rsidRPr="0003264F">
              <w:rPr>
                <w:rFonts w:asciiTheme="minorHAnsi" w:hAnsiTheme="minorHAnsi" w:cstheme="minorHAnsi"/>
                <w:szCs w:val="22"/>
              </w:rPr>
              <w:t>ESPD that they satisfy the technical and professional requirement(s) set out below</w:t>
            </w:r>
            <w:r w:rsidR="00D149C0" w:rsidRPr="0003264F">
              <w:rPr>
                <w:rFonts w:asciiTheme="minorHAnsi" w:hAnsiTheme="minorHAnsi" w:cstheme="minorHAnsi"/>
                <w:szCs w:val="22"/>
              </w:rPr>
              <w:t xml:space="preserve"> </w:t>
            </w:r>
            <w:r w:rsidRPr="0003264F">
              <w:rPr>
                <w:rFonts w:asciiTheme="minorHAnsi" w:hAnsiTheme="minorHAnsi" w:cstheme="minorHAnsi"/>
                <w:szCs w:val="22"/>
              </w:rPr>
              <w:t xml:space="preserve">and that they are able, upon request and without delay, to provide the supporting documentation specified below to the Contracting Authority in each case. </w:t>
            </w:r>
          </w:p>
        </w:tc>
      </w:tr>
    </w:tbl>
    <w:p w14:paraId="58277EBD" w14:textId="77777777" w:rsidR="003C0FB1" w:rsidRPr="0003264F" w:rsidRDefault="003C0FB1" w:rsidP="00AB5697">
      <w:pPr>
        <w:pStyle w:val="Heading2"/>
        <w:numPr>
          <w:ilvl w:val="1"/>
          <w:numId w:val="4"/>
        </w:numPr>
        <w:tabs>
          <w:tab w:val="clear" w:pos="390"/>
        </w:tabs>
        <w:spacing w:after="100"/>
        <w:ind w:left="0" w:firstLine="0"/>
        <w:jc w:val="both"/>
        <w:rPr>
          <w:rFonts w:asciiTheme="minorHAnsi" w:hAnsiTheme="minorHAnsi" w:cstheme="minorHAnsi"/>
        </w:rPr>
      </w:pPr>
      <w:r w:rsidRPr="0003264F">
        <w:rPr>
          <w:rFonts w:asciiTheme="minorHAnsi" w:hAnsiTheme="minorHAnsi" w:cstheme="minorHAnsi"/>
        </w:rPr>
        <w:t>Award Criteria</w:t>
      </w:r>
    </w:p>
    <w:tbl>
      <w:tblPr>
        <w:tblW w:w="5000" w:type="pct"/>
        <w:tblLook w:val="01E0" w:firstRow="1" w:lastRow="1" w:firstColumn="1" w:lastColumn="1" w:noHBand="0" w:noVBand="0"/>
      </w:tblPr>
      <w:tblGrid>
        <w:gridCol w:w="827"/>
        <w:gridCol w:w="8833"/>
      </w:tblGrid>
      <w:tr w:rsidR="00564F8A" w:rsidRPr="0003264F" w14:paraId="5B056A36" w14:textId="77777777" w:rsidTr="00564F8A">
        <w:trPr>
          <w:trHeight w:val="595"/>
        </w:trPr>
        <w:tc>
          <w:tcPr>
            <w:tcW w:w="428" w:type="pct"/>
          </w:tcPr>
          <w:p w14:paraId="7E35F365" w14:textId="77777777" w:rsidR="00564F8A" w:rsidRPr="0003264F" w:rsidRDefault="00564F8A" w:rsidP="00503F93">
            <w:pPr>
              <w:spacing w:line="320" w:lineRule="exact"/>
              <w:jc w:val="both"/>
              <w:rPr>
                <w:rFonts w:asciiTheme="minorHAnsi" w:hAnsiTheme="minorHAnsi" w:cstheme="minorHAnsi"/>
                <w:color w:val="0000FF"/>
              </w:rPr>
            </w:pPr>
            <w:r w:rsidRPr="0003264F">
              <w:rPr>
                <w:rFonts w:asciiTheme="minorHAnsi" w:hAnsiTheme="minorHAnsi" w:cstheme="minorHAnsi"/>
                <w:color w:val="0000FF"/>
              </w:rPr>
              <w:t>3.3.1</w:t>
            </w:r>
          </w:p>
        </w:tc>
        <w:tc>
          <w:tcPr>
            <w:tcW w:w="4572" w:type="pct"/>
          </w:tcPr>
          <w:p w14:paraId="76C7689E" w14:textId="77777777" w:rsidR="00564F8A" w:rsidRPr="0003264F" w:rsidRDefault="00564F8A" w:rsidP="00564F8A">
            <w:pPr>
              <w:jc w:val="both"/>
              <w:rPr>
                <w:rFonts w:asciiTheme="minorHAnsi" w:hAnsiTheme="minorHAnsi" w:cstheme="minorHAnsi"/>
              </w:rPr>
            </w:pPr>
            <w:r w:rsidRPr="0003264F">
              <w:rPr>
                <w:rFonts w:asciiTheme="minorHAnsi" w:hAnsiTheme="minorHAnsi" w:cstheme="minorHAnsi"/>
              </w:rPr>
              <w:t>The Services Contract will be awarded on the basis of the most economically advantageous tender(s) as identified in accordance with the following criteria:</w:t>
            </w:r>
          </w:p>
        </w:tc>
      </w:tr>
    </w:tbl>
    <w:p w14:paraId="000DA2D5" w14:textId="77777777" w:rsidR="00564F8A" w:rsidRDefault="00564F8A" w:rsidP="00564F8A">
      <w:pPr>
        <w:rPr>
          <w:rFonts w:asciiTheme="minorHAnsi" w:hAnsiTheme="minorHAnsi" w:cstheme="minorHAnsi"/>
        </w:rPr>
      </w:pPr>
    </w:p>
    <w:p w14:paraId="74A07D54" w14:textId="4330AA3E" w:rsidR="006F0951" w:rsidRPr="00DD3DD0" w:rsidRDefault="006F0951" w:rsidP="00564F8A">
      <w:pPr>
        <w:rPr>
          <w:rFonts w:asciiTheme="minorHAnsi" w:hAnsiTheme="minorHAnsi" w:cstheme="minorHAnsi"/>
          <w:b/>
          <w:bCs/>
        </w:rPr>
      </w:pPr>
      <w:r w:rsidRPr="00DD3DD0">
        <w:rPr>
          <w:rFonts w:asciiTheme="minorHAnsi" w:hAnsiTheme="minorHAnsi" w:cstheme="minorHAnsi"/>
          <w:b/>
          <w:bCs/>
        </w:rPr>
        <w:t xml:space="preserve">LOT 1 </w:t>
      </w:r>
      <w:r w:rsidR="00DD3DD0" w:rsidRPr="00DD3DD0">
        <w:rPr>
          <w:rFonts w:asciiTheme="minorHAnsi" w:hAnsiTheme="minorHAnsi" w:cstheme="minorHAnsi"/>
          <w:b/>
          <w:bCs/>
        </w:rPr>
        <w:t>–</w:t>
      </w:r>
      <w:r w:rsidRPr="00DD3DD0">
        <w:rPr>
          <w:rFonts w:asciiTheme="minorHAnsi" w:hAnsiTheme="minorHAnsi" w:cstheme="minorHAnsi"/>
          <w:b/>
          <w:bCs/>
        </w:rPr>
        <w:t xml:space="preserve"> </w:t>
      </w:r>
      <w:r w:rsidR="00DD3DD0" w:rsidRPr="00DD3DD0">
        <w:rPr>
          <w:rFonts w:asciiTheme="minorHAnsi" w:hAnsiTheme="minorHAnsi" w:cstheme="minorHAnsi"/>
          <w:b/>
          <w:bCs/>
        </w:rPr>
        <w:t>Web</w:t>
      </w:r>
      <w:r w:rsidR="00DD3DD0">
        <w:rPr>
          <w:rFonts w:asciiTheme="minorHAnsi" w:hAnsiTheme="minorHAnsi" w:cstheme="minorHAnsi"/>
          <w:b/>
          <w:bCs/>
        </w:rPr>
        <w:t>site</w:t>
      </w:r>
      <w:r w:rsidR="00DD3DD0" w:rsidRPr="00DD3DD0">
        <w:rPr>
          <w:rFonts w:asciiTheme="minorHAnsi" w:hAnsiTheme="minorHAnsi" w:cstheme="minorHAnsi"/>
          <w:b/>
          <w:bCs/>
        </w:rPr>
        <w:t xml:space="preserve"> Design</w:t>
      </w:r>
    </w:p>
    <w:p w14:paraId="062BFF19" w14:textId="77777777" w:rsidR="00AD18EB" w:rsidRPr="0003264F" w:rsidRDefault="00AD18EB" w:rsidP="00564F8A">
      <w:pPr>
        <w:rPr>
          <w:rFonts w:asciiTheme="minorHAnsi" w:hAnsiTheme="minorHAnsi" w:cstheme="minorHAnsi"/>
        </w:rPr>
      </w:pPr>
    </w:p>
    <w:tbl>
      <w:tblPr>
        <w:tblStyle w:val="TableGrid"/>
        <w:tblW w:w="0" w:type="auto"/>
        <w:tblLook w:val="04A0" w:firstRow="1" w:lastRow="0" w:firstColumn="1" w:lastColumn="0" w:noHBand="0" w:noVBand="1"/>
      </w:tblPr>
      <w:tblGrid>
        <w:gridCol w:w="1555"/>
        <w:gridCol w:w="5811"/>
        <w:gridCol w:w="2284"/>
      </w:tblGrid>
      <w:tr w:rsidR="006A2B22" w14:paraId="0644F002" w14:textId="77777777" w:rsidTr="006A2B22">
        <w:tc>
          <w:tcPr>
            <w:tcW w:w="1555" w:type="dxa"/>
          </w:tcPr>
          <w:p w14:paraId="1E36C262" w14:textId="5661514D" w:rsidR="006A2B22" w:rsidRPr="006F0951" w:rsidRDefault="006A2B22" w:rsidP="006F0951">
            <w:pPr>
              <w:tabs>
                <w:tab w:val="left" w:pos="1320"/>
              </w:tabs>
              <w:spacing w:line="238" w:lineRule="auto"/>
              <w:ind w:right="540"/>
              <w:jc w:val="center"/>
              <w:rPr>
                <w:rFonts w:asciiTheme="minorHAnsi" w:eastAsia="Arial" w:hAnsiTheme="minorHAnsi" w:cstheme="minorHAnsi"/>
                <w:b/>
                <w:bCs/>
                <w:sz w:val="22"/>
                <w:szCs w:val="22"/>
              </w:rPr>
            </w:pPr>
            <w:bookmarkStart w:id="4" w:name="page15"/>
            <w:bookmarkEnd w:id="4"/>
            <w:r w:rsidRPr="006F0951">
              <w:rPr>
                <w:rFonts w:asciiTheme="minorHAnsi" w:eastAsia="Arial" w:hAnsiTheme="minorHAnsi" w:cstheme="minorHAnsi"/>
                <w:b/>
                <w:bCs/>
                <w:sz w:val="22"/>
                <w:szCs w:val="22"/>
              </w:rPr>
              <w:t>Criteria</w:t>
            </w:r>
          </w:p>
        </w:tc>
        <w:tc>
          <w:tcPr>
            <w:tcW w:w="5811" w:type="dxa"/>
          </w:tcPr>
          <w:p w14:paraId="35CBEA7E" w14:textId="29CEFE63" w:rsidR="006A2B22" w:rsidRPr="006F0951" w:rsidRDefault="006A2B22" w:rsidP="006F0951">
            <w:pPr>
              <w:tabs>
                <w:tab w:val="left" w:pos="1320"/>
              </w:tabs>
              <w:spacing w:line="238" w:lineRule="auto"/>
              <w:ind w:right="540"/>
              <w:jc w:val="center"/>
              <w:rPr>
                <w:rFonts w:asciiTheme="minorHAnsi" w:eastAsia="Arial" w:hAnsiTheme="minorHAnsi" w:cstheme="minorHAnsi"/>
                <w:b/>
                <w:bCs/>
                <w:sz w:val="22"/>
                <w:szCs w:val="22"/>
              </w:rPr>
            </w:pPr>
            <w:r w:rsidRPr="006F0951">
              <w:rPr>
                <w:rFonts w:asciiTheme="minorHAnsi" w:eastAsia="Arial" w:hAnsiTheme="minorHAnsi" w:cstheme="minorHAnsi"/>
                <w:b/>
                <w:bCs/>
                <w:sz w:val="22"/>
                <w:szCs w:val="22"/>
              </w:rPr>
              <w:t>Description</w:t>
            </w:r>
          </w:p>
        </w:tc>
        <w:tc>
          <w:tcPr>
            <w:tcW w:w="2284" w:type="dxa"/>
          </w:tcPr>
          <w:p w14:paraId="6AEFA2C9" w14:textId="16A69F5F" w:rsidR="006A2B22" w:rsidRPr="006F0951" w:rsidRDefault="006A2B22" w:rsidP="006F0951">
            <w:pPr>
              <w:tabs>
                <w:tab w:val="left" w:pos="1320"/>
              </w:tabs>
              <w:spacing w:line="238" w:lineRule="auto"/>
              <w:ind w:right="540"/>
              <w:jc w:val="center"/>
              <w:rPr>
                <w:rFonts w:asciiTheme="minorHAnsi" w:eastAsia="Arial" w:hAnsiTheme="minorHAnsi" w:cstheme="minorHAnsi"/>
                <w:b/>
                <w:bCs/>
                <w:sz w:val="22"/>
                <w:szCs w:val="22"/>
              </w:rPr>
            </w:pPr>
            <w:r w:rsidRPr="006F0951">
              <w:rPr>
                <w:rFonts w:asciiTheme="minorHAnsi" w:eastAsia="Arial" w:hAnsiTheme="minorHAnsi" w:cstheme="minorHAnsi"/>
                <w:b/>
                <w:bCs/>
                <w:sz w:val="22"/>
                <w:szCs w:val="22"/>
              </w:rPr>
              <w:t>Weighting</w:t>
            </w:r>
          </w:p>
        </w:tc>
      </w:tr>
      <w:tr w:rsidR="006A2B22" w14:paraId="6B423AD8" w14:textId="77777777" w:rsidTr="006A2B22">
        <w:tc>
          <w:tcPr>
            <w:tcW w:w="1555" w:type="dxa"/>
          </w:tcPr>
          <w:p w14:paraId="1DB8414A" w14:textId="74533656" w:rsidR="006A2B22" w:rsidRPr="007A11CE" w:rsidRDefault="006A2B22" w:rsidP="00CA322C">
            <w:pPr>
              <w:tabs>
                <w:tab w:val="left" w:pos="1320"/>
              </w:tabs>
              <w:spacing w:line="238" w:lineRule="auto"/>
              <w:ind w:right="540"/>
              <w:jc w:val="both"/>
              <w:rPr>
                <w:rFonts w:asciiTheme="minorHAnsi" w:eastAsia="Arial" w:hAnsiTheme="minorHAnsi" w:cstheme="minorHAnsi"/>
                <w:sz w:val="22"/>
                <w:szCs w:val="22"/>
              </w:rPr>
            </w:pPr>
            <w:r w:rsidRPr="00014948">
              <w:rPr>
                <w:rFonts w:asciiTheme="minorHAnsi" w:eastAsia="Arial" w:hAnsiTheme="minorHAnsi" w:cstheme="minorHAnsi"/>
                <w:sz w:val="22"/>
                <w:szCs w:val="22"/>
              </w:rPr>
              <w:t>A</w:t>
            </w:r>
          </w:p>
        </w:tc>
        <w:tc>
          <w:tcPr>
            <w:tcW w:w="5811" w:type="dxa"/>
          </w:tcPr>
          <w:p w14:paraId="40AD6F14" w14:textId="634E810B" w:rsidR="006A2B22" w:rsidRPr="007A11CE" w:rsidRDefault="00854FC9" w:rsidP="00CA322C">
            <w:pPr>
              <w:tabs>
                <w:tab w:val="left" w:pos="1320"/>
              </w:tabs>
              <w:spacing w:line="238" w:lineRule="auto"/>
              <w:ind w:right="540"/>
              <w:jc w:val="both"/>
              <w:rPr>
                <w:rFonts w:asciiTheme="minorHAnsi" w:eastAsia="Arial" w:hAnsiTheme="minorHAnsi" w:cstheme="minorHAnsi"/>
                <w:sz w:val="22"/>
                <w:szCs w:val="22"/>
              </w:rPr>
            </w:pPr>
            <w:r w:rsidRPr="007A11CE">
              <w:rPr>
                <w:rFonts w:asciiTheme="minorHAnsi" w:eastAsia="Arial" w:hAnsiTheme="minorHAnsi" w:cstheme="minorHAnsi"/>
                <w:sz w:val="22"/>
                <w:szCs w:val="22"/>
              </w:rPr>
              <w:t>Cost</w:t>
            </w:r>
          </w:p>
        </w:tc>
        <w:tc>
          <w:tcPr>
            <w:tcW w:w="2284" w:type="dxa"/>
          </w:tcPr>
          <w:p w14:paraId="588B18C6" w14:textId="4399DDAF" w:rsidR="006A2B22" w:rsidRPr="007A11CE" w:rsidRDefault="00014948" w:rsidP="00CA322C">
            <w:pPr>
              <w:tabs>
                <w:tab w:val="left" w:pos="1320"/>
              </w:tabs>
              <w:spacing w:line="238" w:lineRule="auto"/>
              <w:ind w:right="540"/>
              <w:jc w:val="both"/>
              <w:rPr>
                <w:rFonts w:asciiTheme="minorHAnsi" w:eastAsia="Arial" w:hAnsiTheme="minorHAnsi" w:cstheme="minorHAnsi"/>
                <w:sz w:val="22"/>
                <w:szCs w:val="22"/>
              </w:rPr>
            </w:pPr>
            <w:r w:rsidRPr="00014948">
              <w:rPr>
                <w:rFonts w:asciiTheme="minorHAnsi" w:eastAsia="Arial" w:hAnsiTheme="minorHAnsi" w:cstheme="minorHAnsi"/>
                <w:sz w:val="22"/>
                <w:szCs w:val="22"/>
              </w:rPr>
              <w:t>25%</w:t>
            </w:r>
          </w:p>
        </w:tc>
      </w:tr>
      <w:tr w:rsidR="006A2B22" w14:paraId="57289A07" w14:textId="77777777" w:rsidTr="006A2B22">
        <w:tc>
          <w:tcPr>
            <w:tcW w:w="1555" w:type="dxa"/>
          </w:tcPr>
          <w:p w14:paraId="66D86548" w14:textId="59E32300" w:rsidR="006A2B22" w:rsidRPr="007A11CE" w:rsidRDefault="00854FC9" w:rsidP="00CA322C">
            <w:pPr>
              <w:tabs>
                <w:tab w:val="left" w:pos="1320"/>
              </w:tabs>
              <w:spacing w:line="238" w:lineRule="auto"/>
              <w:ind w:right="540"/>
              <w:jc w:val="both"/>
              <w:rPr>
                <w:rFonts w:asciiTheme="minorHAnsi" w:eastAsia="Arial" w:hAnsiTheme="minorHAnsi" w:cstheme="minorHAnsi"/>
                <w:sz w:val="22"/>
                <w:szCs w:val="22"/>
              </w:rPr>
            </w:pPr>
            <w:r w:rsidRPr="007A11CE">
              <w:rPr>
                <w:rFonts w:asciiTheme="minorHAnsi" w:eastAsia="Arial" w:hAnsiTheme="minorHAnsi" w:cstheme="minorHAnsi"/>
                <w:sz w:val="22"/>
                <w:szCs w:val="22"/>
              </w:rPr>
              <w:t>B</w:t>
            </w:r>
          </w:p>
        </w:tc>
        <w:tc>
          <w:tcPr>
            <w:tcW w:w="5811" w:type="dxa"/>
          </w:tcPr>
          <w:p w14:paraId="16B25BE4" w14:textId="23C0D67A" w:rsidR="006A2B22" w:rsidRPr="00C16349" w:rsidRDefault="00854FC9" w:rsidP="00CA322C">
            <w:pPr>
              <w:tabs>
                <w:tab w:val="left" w:pos="1320"/>
              </w:tabs>
              <w:spacing w:line="238" w:lineRule="auto"/>
              <w:ind w:right="540"/>
              <w:jc w:val="both"/>
              <w:rPr>
                <w:rFonts w:asciiTheme="minorHAnsi" w:eastAsia="Arial" w:hAnsiTheme="minorHAnsi" w:cstheme="minorHAnsi"/>
                <w:sz w:val="22"/>
                <w:szCs w:val="22"/>
              </w:rPr>
            </w:pPr>
            <w:r w:rsidRPr="007A11CE">
              <w:rPr>
                <w:sz w:val="22"/>
                <w:szCs w:val="22"/>
              </w:rPr>
              <w:t>Methodology proposed for the Discovery Phase</w:t>
            </w:r>
          </w:p>
        </w:tc>
        <w:tc>
          <w:tcPr>
            <w:tcW w:w="2284" w:type="dxa"/>
          </w:tcPr>
          <w:p w14:paraId="537C0069" w14:textId="1B1C11E4" w:rsidR="006A2B22" w:rsidRPr="00C16349" w:rsidRDefault="00014948" w:rsidP="00CA322C">
            <w:pPr>
              <w:tabs>
                <w:tab w:val="left" w:pos="1320"/>
              </w:tabs>
              <w:spacing w:line="238" w:lineRule="auto"/>
              <w:ind w:right="540"/>
              <w:jc w:val="both"/>
              <w:rPr>
                <w:rFonts w:asciiTheme="minorHAnsi" w:eastAsia="Arial" w:hAnsiTheme="minorHAnsi" w:cstheme="minorHAnsi"/>
                <w:sz w:val="22"/>
                <w:szCs w:val="22"/>
              </w:rPr>
            </w:pPr>
            <w:r w:rsidRPr="00014948">
              <w:rPr>
                <w:rFonts w:asciiTheme="minorHAnsi" w:eastAsia="Arial" w:hAnsiTheme="minorHAnsi" w:cstheme="minorHAnsi"/>
                <w:sz w:val="22"/>
                <w:szCs w:val="22"/>
              </w:rPr>
              <w:t>10&amp;</w:t>
            </w:r>
          </w:p>
        </w:tc>
      </w:tr>
      <w:tr w:rsidR="006A2B22" w14:paraId="603C935B" w14:textId="77777777" w:rsidTr="006A2B22">
        <w:tc>
          <w:tcPr>
            <w:tcW w:w="1555" w:type="dxa"/>
          </w:tcPr>
          <w:p w14:paraId="4BA9EF3C" w14:textId="08E9D53D" w:rsidR="006A2B22" w:rsidRPr="00C16349" w:rsidRDefault="00B12E78" w:rsidP="00CA322C">
            <w:pPr>
              <w:tabs>
                <w:tab w:val="left" w:pos="1320"/>
              </w:tabs>
              <w:spacing w:line="238" w:lineRule="auto"/>
              <w:ind w:right="540"/>
              <w:jc w:val="both"/>
              <w:rPr>
                <w:rFonts w:asciiTheme="minorHAnsi" w:eastAsia="Arial" w:hAnsiTheme="minorHAnsi" w:cstheme="minorHAnsi"/>
                <w:sz w:val="22"/>
                <w:szCs w:val="22"/>
              </w:rPr>
            </w:pPr>
            <w:r w:rsidRPr="00C16349">
              <w:rPr>
                <w:rFonts w:asciiTheme="minorHAnsi" w:eastAsia="Arial" w:hAnsiTheme="minorHAnsi" w:cstheme="minorHAnsi"/>
                <w:sz w:val="22"/>
                <w:szCs w:val="22"/>
              </w:rPr>
              <w:t>C</w:t>
            </w:r>
          </w:p>
        </w:tc>
        <w:tc>
          <w:tcPr>
            <w:tcW w:w="5811" w:type="dxa"/>
          </w:tcPr>
          <w:p w14:paraId="514BB1D4" w14:textId="590C6A85" w:rsidR="006A2B22" w:rsidRPr="00C16349" w:rsidRDefault="007D2FD2" w:rsidP="00CA322C">
            <w:pPr>
              <w:tabs>
                <w:tab w:val="left" w:pos="1320"/>
              </w:tabs>
              <w:spacing w:line="238" w:lineRule="auto"/>
              <w:ind w:right="540"/>
              <w:jc w:val="both"/>
              <w:rPr>
                <w:rFonts w:asciiTheme="minorHAnsi" w:eastAsia="Arial" w:hAnsiTheme="minorHAnsi" w:cstheme="minorHAnsi"/>
                <w:sz w:val="22"/>
                <w:szCs w:val="22"/>
              </w:rPr>
            </w:pPr>
            <w:r w:rsidRPr="00C16349">
              <w:rPr>
                <w:sz w:val="22"/>
                <w:szCs w:val="22"/>
              </w:rPr>
              <w:t>Methodology proposed for Design Phase</w:t>
            </w:r>
          </w:p>
        </w:tc>
        <w:tc>
          <w:tcPr>
            <w:tcW w:w="2284" w:type="dxa"/>
          </w:tcPr>
          <w:p w14:paraId="5FF1F478" w14:textId="21FB96A7" w:rsidR="006A2B22" w:rsidRPr="00C16349" w:rsidRDefault="00014948" w:rsidP="00CA322C">
            <w:pPr>
              <w:tabs>
                <w:tab w:val="left" w:pos="1320"/>
              </w:tabs>
              <w:spacing w:line="238" w:lineRule="auto"/>
              <w:ind w:right="540"/>
              <w:jc w:val="both"/>
              <w:rPr>
                <w:rFonts w:asciiTheme="minorHAnsi" w:eastAsia="Arial" w:hAnsiTheme="minorHAnsi" w:cstheme="minorHAnsi"/>
                <w:sz w:val="22"/>
                <w:szCs w:val="22"/>
              </w:rPr>
            </w:pPr>
            <w:r w:rsidRPr="00014948">
              <w:rPr>
                <w:rFonts w:asciiTheme="minorHAnsi" w:eastAsia="Arial" w:hAnsiTheme="minorHAnsi" w:cstheme="minorHAnsi"/>
                <w:sz w:val="22"/>
                <w:szCs w:val="22"/>
              </w:rPr>
              <w:t>10%</w:t>
            </w:r>
          </w:p>
        </w:tc>
      </w:tr>
      <w:tr w:rsidR="006A2B22" w14:paraId="495230FE" w14:textId="77777777" w:rsidTr="006A2B22">
        <w:tc>
          <w:tcPr>
            <w:tcW w:w="1555" w:type="dxa"/>
          </w:tcPr>
          <w:p w14:paraId="0EEDFC41" w14:textId="46E60CBB" w:rsidR="006A2B22" w:rsidRPr="00C16349" w:rsidRDefault="00B12E78" w:rsidP="00CA322C">
            <w:pPr>
              <w:tabs>
                <w:tab w:val="left" w:pos="1320"/>
              </w:tabs>
              <w:spacing w:line="238" w:lineRule="auto"/>
              <w:ind w:right="540"/>
              <w:jc w:val="both"/>
              <w:rPr>
                <w:rFonts w:asciiTheme="minorHAnsi" w:eastAsia="Arial" w:hAnsiTheme="minorHAnsi" w:cstheme="minorHAnsi"/>
                <w:sz w:val="22"/>
                <w:szCs w:val="22"/>
              </w:rPr>
            </w:pPr>
            <w:r w:rsidRPr="00C16349">
              <w:rPr>
                <w:rFonts w:asciiTheme="minorHAnsi" w:eastAsia="Arial" w:hAnsiTheme="minorHAnsi" w:cstheme="minorHAnsi"/>
                <w:sz w:val="22"/>
                <w:szCs w:val="22"/>
              </w:rPr>
              <w:t>D</w:t>
            </w:r>
          </w:p>
        </w:tc>
        <w:tc>
          <w:tcPr>
            <w:tcW w:w="5811" w:type="dxa"/>
          </w:tcPr>
          <w:p w14:paraId="5AF2F632" w14:textId="5D6F4171" w:rsidR="006A2B22" w:rsidRPr="00C16349" w:rsidRDefault="00B12E78" w:rsidP="00CA322C">
            <w:pPr>
              <w:tabs>
                <w:tab w:val="left" w:pos="1320"/>
              </w:tabs>
              <w:spacing w:line="238" w:lineRule="auto"/>
              <w:ind w:right="540"/>
              <w:jc w:val="both"/>
              <w:rPr>
                <w:rFonts w:asciiTheme="minorHAnsi" w:eastAsia="Arial" w:hAnsiTheme="minorHAnsi" w:cstheme="minorHAnsi"/>
                <w:sz w:val="22"/>
                <w:szCs w:val="22"/>
              </w:rPr>
            </w:pPr>
            <w:r w:rsidRPr="00C16349">
              <w:rPr>
                <w:sz w:val="22"/>
                <w:szCs w:val="22"/>
              </w:rPr>
              <w:t>Service Level Support</w:t>
            </w:r>
          </w:p>
        </w:tc>
        <w:tc>
          <w:tcPr>
            <w:tcW w:w="2284" w:type="dxa"/>
          </w:tcPr>
          <w:p w14:paraId="35DBB8ED" w14:textId="2404EE76" w:rsidR="006A2B22" w:rsidRPr="00C16349" w:rsidRDefault="00014948" w:rsidP="00CA322C">
            <w:pPr>
              <w:tabs>
                <w:tab w:val="left" w:pos="1320"/>
              </w:tabs>
              <w:spacing w:line="238" w:lineRule="auto"/>
              <w:ind w:right="540"/>
              <w:jc w:val="both"/>
              <w:rPr>
                <w:rFonts w:asciiTheme="minorHAnsi" w:eastAsia="Arial" w:hAnsiTheme="minorHAnsi" w:cstheme="minorHAnsi"/>
                <w:sz w:val="22"/>
                <w:szCs w:val="22"/>
              </w:rPr>
            </w:pPr>
            <w:r w:rsidRPr="00014948">
              <w:rPr>
                <w:rFonts w:asciiTheme="minorHAnsi" w:eastAsia="Arial" w:hAnsiTheme="minorHAnsi" w:cstheme="minorHAnsi"/>
                <w:sz w:val="22"/>
                <w:szCs w:val="22"/>
              </w:rPr>
              <w:t>10%</w:t>
            </w:r>
          </w:p>
        </w:tc>
      </w:tr>
      <w:tr w:rsidR="006A2B22" w14:paraId="10B14128" w14:textId="77777777" w:rsidTr="006A2B22">
        <w:tc>
          <w:tcPr>
            <w:tcW w:w="1555" w:type="dxa"/>
          </w:tcPr>
          <w:p w14:paraId="712E5264" w14:textId="38730535" w:rsidR="006A2B22" w:rsidRPr="00C16349" w:rsidRDefault="00C815B8" w:rsidP="00CA322C">
            <w:pPr>
              <w:tabs>
                <w:tab w:val="left" w:pos="1320"/>
              </w:tabs>
              <w:spacing w:line="238" w:lineRule="auto"/>
              <w:ind w:right="540"/>
              <w:jc w:val="both"/>
              <w:rPr>
                <w:rFonts w:asciiTheme="minorHAnsi" w:eastAsia="Arial" w:hAnsiTheme="minorHAnsi" w:cstheme="minorHAnsi"/>
                <w:sz w:val="22"/>
                <w:szCs w:val="22"/>
              </w:rPr>
            </w:pPr>
            <w:r w:rsidRPr="00C16349">
              <w:rPr>
                <w:rFonts w:asciiTheme="minorHAnsi" w:eastAsia="Arial" w:hAnsiTheme="minorHAnsi" w:cstheme="minorHAnsi"/>
                <w:sz w:val="22"/>
                <w:szCs w:val="22"/>
              </w:rPr>
              <w:t>E</w:t>
            </w:r>
          </w:p>
        </w:tc>
        <w:tc>
          <w:tcPr>
            <w:tcW w:w="5811" w:type="dxa"/>
          </w:tcPr>
          <w:p w14:paraId="191BC988" w14:textId="7B91738C" w:rsidR="006A2B22" w:rsidRPr="00C16349" w:rsidRDefault="00C815B8" w:rsidP="00CA322C">
            <w:pPr>
              <w:tabs>
                <w:tab w:val="left" w:pos="1320"/>
              </w:tabs>
              <w:spacing w:line="238" w:lineRule="auto"/>
              <w:ind w:right="540"/>
              <w:jc w:val="both"/>
              <w:rPr>
                <w:rFonts w:asciiTheme="minorHAnsi" w:eastAsia="Arial" w:hAnsiTheme="minorHAnsi" w:cstheme="minorHAnsi"/>
                <w:sz w:val="22"/>
                <w:szCs w:val="22"/>
              </w:rPr>
            </w:pPr>
            <w:r w:rsidRPr="00C16349">
              <w:rPr>
                <w:sz w:val="22"/>
                <w:szCs w:val="22"/>
              </w:rPr>
              <w:t>Project Plan and Risk Mitigation</w:t>
            </w:r>
          </w:p>
        </w:tc>
        <w:tc>
          <w:tcPr>
            <w:tcW w:w="2284" w:type="dxa"/>
          </w:tcPr>
          <w:p w14:paraId="5A0F1BFB" w14:textId="25CFCF02" w:rsidR="006A2B22" w:rsidRPr="00C16349" w:rsidRDefault="00014948" w:rsidP="00CA322C">
            <w:pPr>
              <w:tabs>
                <w:tab w:val="left" w:pos="1320"/>
              </w:tabs>
              <w:spacing w:line="238" w:lineRule="auto"/>
              <w:ind w:right="540"/>
              <w:jc w:val="both"/>
              <w:rPr>
                <w:rFonts w:asciiTheme="minorHAnsi" w:eastAsia="Arial" w:hAnsiTheme="minorHAnsi" w:cstheme="minorHAnsi"/>
                <w:sz w:val="22"/>
                <w:szCs w:val="22"/>
              </w:rPr>
            </w:pPr>
            <w:r w:rsidRPr="00014948">
              <w:rPr>
                <w:rFonts w:asciiTheme="minorHAnsi" w:eastAsia="Arial" w:hAnsiTheme="minorHAnsi" w:cstheme="minorHAnsi"/>
                <w:sz w:val="22"/>
                <w:szCs w:val="22"/>
              </w:rPr>
              <w:t>10%</w:t>
            </w:r>
          </w:p>
        </w:tc>
      </w:tr>
      <w:tr w:rsidR="006A2B22" w14:paraId="143D7B78" w14:textId="77777777" w:rsidTr="006A2B22">
        <w:tc>
          <w:tcPr>
            <w:tcW w:w="1555" w:type="dxa"/>
          </w:tcPr>
          <w:p w14:paraId="69390D6E" w14:textId="40ABCCF5" w:rsidR="006A2B22" w:rsidRPr="00C16349" w:rsidRDefault="001F70D7" w:rsidP="00CA322C">
            <w:pPr>
              <w:tabs>
                <w:tab w:val="left" w:pos="1320"/>
              </w:tabs>
              <w:spacing w:line="238" w:lineRule="auto"/>
              <w:ind w:right="540"/>
              <w:jc w:val="both"/>
              <w:rPr>
                <w:rFonts w:asciiTheme="minorHAnsi" w:eastAsia="Arial" w:hAnsiTheme="minorHAnsi" w:cstheme="minorHAnsi"/>
                <w:sz w:val="22"/>
                <w:szCs w:val="22"/>
              </w:rPr>
            </w:pPr>
            <w:r w:rsidRPr="00C16349">
              <w:rPr>
                <w:rFonts w:asciiTheme="minorHAnsi" w:eastAsia="Arial" w:hAnsiTheme="minorHAnsi" w:cstheme="minorHAnsi"/>
                <w:sz w:val="22"/>
                <w:szCs w:val="22"/>
              </w:rPr>
              <w:t>F</w:t>
            </w:r>
          </w:p>
        </w:tc>
        <w:tc>
          <w:tcPr>
            <w:tcW w:w="5811" w:type="dxa"/>
          </w:tcPr>
          <w:p w14:paraId="4CC5202F" w14:textId="5CD467A3" w:rsidR="006A2B22" w:rsidRPr="00C16349" w:rsidRDefault="001F70D7" w:rsidP="00CA322C">
            <w:pPr>
              <w:tabs>
                <w:tab w:val="left" w:pos="1320"/>
              </w:tabs>
              <w:spacing w:line="238" w:lineRule="auto"/>
              <w:ind w:right="540"/>
              <w:jc w:val="both"/>
              <w:rPr>
                <w:rFonts w:asciiTheme="minorHAnsi" w:eastAsia="Arial" w:hAnsiTheme="minorHAnsi" w:cstheme="minorHAnsi"/>
                <w:sz w:val="22"/>
                <w:szCs w:val="22"/>
              </w:rPr>
            </w:pPr>
            <w:r w:rsidRPr="00C16349">
              <w:rPr>
                <w:sz w:val="22"/>
                <w:szCs w:val="22"/>
              </w:rPr>
              <w:t>Quality and Expertise and Structure of the Team</w:t>
            </w:r>
          </w:p>
        </w:tc>
        <w:tc>
          <w:tcPr>
            <w:tcW w:w="2284" w:type="dxa"/>
          </w:tcPr>
          <w:p w14:paraId="41708224" w14:textId="1DF2DF3D" w:rsidR="006A2B22" w:rsidRPr="00C16349" w:rsidRDefault="00152A5A" w:rsidP="00CA322C">
            <w:pPr>
              <w:tabs>
                <w:tab w:val="left" w:pos="1320"/>
              </w:tabs>
              <w:spacing w:line="238" w:lineRule="auto"/>
              <w:ind w:right="540"/>
              <w:jc w:val="both"/>
              <w:rPr>
                <w:rFonts w:asciiTheme="minorHAnsi" w:eastAsia="Arial" w:hAnsiTheme="minorHAnsi" w:cstheme="minorHAnsi"/>
                <w:sz w:val="22"/>
                <w:szCs w:val="22"/>
              </w:rPr>
            </w:pPr>
            <w:r w:rsidRPr="00014948">
              <w:rPr>
                <w:rFonts w:asciiTheme="minorHAnsi" w:eastAsia="Arial" w:hAnsiTheme="minorHAnsi" w:cstheme="minorHAnsi"/>
                <w:sz w:val="22"/>
                <w:szCs w:val="22"/>
              </w:rPr>
              <w:t>15%</w:t>
            </w:r>
          </w:p>
        </w:tc>
      </w:tr>
      <w:tr w:rsidR="006A2B22" w14:paraId="5E672E19" w14:textId="77777777" w:rsidTr="006A2B22">
        <w:tc>
          <w:tcPr>
            <w:tcW w:w="1555" w:type="dxa"/>
          </w:tcPr>
          <w:p w14:paraId="15B65CA6" w14:textId="5455005F" w:rsidR="006A2B22" w:rsidRPr="00C16349" w:rsidRDefault="00C80907" w:rsidP="00CA322C">
            <w:pPr>
              <w:tabs>
                <w:tab w:val="left" w:pos="1320"/>
              </w:tabs>
              <w:spacing w:line="238" w:lineRule="auto"/>
              <w:ind w:right="540"/>
              <w:jc w:val="both"/>
              <w:rPr>
                <w:rFonts w:asciiTheme="minorHAnsi" w:eastAsia="Arial" w:hAnsiTheme="minorHAnsi" w:cstheme="minorHAnsi"/>
                <w:sz w:val="22"/>
                <w:szCs w:val="22"/>
              </w:rPr>
            </w:pPr>
            <w:r w:rsidRPr="00C16349">
              <w:rPr>
                <w:rFonts w:asciiTheme="minorHAnsi" w:eastAsia="Arial" w:hAnsiTheme="minorHAnsi" w:cstheme="minorHAnsi"/>
                <w:sz w:val="22"/>
                <w:szCs w:val="22"/>
              </w:rPr>
              <w:t>G</w:t>
            </w:r>
          </w:p>
        </w:tc>
        <w:tc>
          <w:tcPr>
            <w:tcW w:w="5811" w:type="dxa"/>
          </w:tcPr>
          <w:p w14:paraId="100D0CAC" w14:textId="742E4B80" w:rsidR="006A2B22" w:rsidRPr="00C16349" w:rsidRDefault="00152A5A" w:rsidP="00CA322C">
            <w:pPr>
              <w:tabs>
                <w:tab w:val="left" w:pos="1320"/>
              </w:tabs>
              <w:spacing w:line="238" w:lineRule="auto"/>
              <w:ind w:right="540"/>
              <w:jc w:val="both"/>
              <w:rPr>
                <w:rFonts w:asciiTheme="minorHAnsi" w:eastAsia="Arial" w:hAnsiTheme="minorHAnsi" w:cstheme="minorHAnsi"/>
                <w:sz w:val="22"/>
                <w:szCs w:val="22"/>
              </w:rPr>
            </w:pPr>
            <w:r w:rsidRPr="00C16349">
              <w:rPr>
                <w:sz w:val="22"/>
                <w:szCs w:val="22"/>
              </w:rPr>
              <w:t>Quality of the response in relation to the technical specification</w:t>
            </w:r>
          </w:p>
        </w:tc>
        <w:tc>
          <w:tcPr>
            <w:tcW w:w="2284" w:type="dxa"/>
          </w:tcPr>
          <w:p w14:paraId="5FABD715" w14:textId="17BA86CA" w:rsidR="006A2B22" w:rsidRPr="00C16349" w:rsidRDefault="00152A5A" w:rsidP="00CA322C">
            <w:pPr>
              <w:tabs>
                <w:tab w:val="left" w:pos="1320"/>
              </w:tabs>
              <w:spacing w:line="238" w:lineRule="auto"/>
              <w:ind w:right="540"/>
              <w:jc w:val="both"/>
              <w:rPr>
                <w:rFonts w:asciiTheme="minorHAnsi" w:eastAsia="Arial" w:hAnsiTheme="minorHAnsi" w:cstheme="minorHAnsi"/>
                <w:sz w:val="22"/>
                <w:szCs w:val="22"/>
              </w:rPr>
            </w:pPr>
            <w:r w:rsidRPr="00014948">
              <w:rPr>
                <w:rFonts w:asciiTheme="minorHAnsi" w:eastAsia="Arial" w:hAnsiTheme="minorHAnsi" w:cstheme="minorHAnsi"/>
                <w:sz w:val="22"/>
                <w:szCs w:val="22"/>
              </w:rPr>
              <w:t>20%</w:t>
            </w:r>
          </w:p>
        </w:tc>
      </w:tr>
    </w:tbl>
    <w:p w14:paraId="4F9CE293" w14:textId="77777777" w:rsidR="00CA322C" w:rsidRPr="0003264F" w:rsidRDefault="00CA322C" w:rsidP="00CA322C">
      <w:pPr>
        <w:tabs>
          <w:tab w:val="left" w:pos="1320"/>
        </w:tabs>
        <w:spacing w:line="238" w:lineRule="auto"/>
        <w:ind w:right="540"/>
        <w:jc w:val="both"/>
        <w:rPr>
          <w:rFonts w:asciiTheme="minorHAnsi" w:eastAsia="Arial" w:hAnsiTheme="minorHAnsi" w:cstheme="minorHAnsi"/>
        </w:rPr>
        <w:sectPr w:rsidR="00CA322C" w:rsidRPr="0003264F" w:rsidSect="00CA322C">
          <w:type w:val="continuous"/>
          <w:pgSz w:w="12240" w:h="15840"/>
          <w:pgMar w:top="1440" w:right="1140" w:bottom="390" w:left="1440" w:header="0" w:footer="0" w:gutter="0"/>
          <w:cols w:space="0" w:equalWidth="0">
            <w:col w:w="9660"/>
          </w:cols>
          <w:docGrid w:linePitch="360"/>
        </w:sectPr>
      </w:pPr>
    </w:p>
    <w:p w14:paraId="4872F9C7" w14:textId="0090B735" w:rsidR="006F0951" w:rsidRPr="00DD3DD0" w:rsidRDefault="00DD3DD0" w:rsidP="006F0951">
      <w:pPr>
        <w:rPr>
          <w:rFonts w:asciiTheme="minorHAnsi" w:hAnsiTheme="minorHAnsi" w:cstheme="minorHAnsi"/>
          <w:b/>
          <w:bCs/>
        </w:rPr>
      </w:pPr>
      <w:r w:rsidRPr="00DD3DD0">
        <w:rPr>
          <w:rFonts w:asciiTheme="minorHAnsi" w:hAnsiTheme="minorHAnsi" w:cstheme="minorHAnsi"/>
          <w:b/>
          <w:bCs/>
        </w:rPr>
        <w:lastRenderedPageBreak/>
        <w:t>LOT 2 – Website Development</w:t>
      </w:r>
    </w:p>
    <w:p w14:paraId="7DE523AD" w14:textId="77777777" w:rsidR="006F0951" w:rsidRPr="0003264F" w:rsidRDefault="006F0951" w:rsidP="006F0951">
      <w:pPr>
        <w:rPr>
          <w:rFonts w:asciiTheme="minorHAnsi" w:hAnsiTheme="minorHAnsi" w:cstheme="minorHAnsi"/>
        </w:rPr>
      </w:pPr>
    </w:p>
    <w:tbl>
      <w:tblPr>
        <w:tblStyle w:val="TableGrid"/>
        <w:tblW w:w="0" w:type="auto"/>
        <w:tblLook w:val="04A0" w:firstRow="1" w:lastRow="0" w:firstColumn="1" w:lastColumn="0" w:noHBand="0" w:noVBand="1"/>
      </w:tblPr>
      <w:tblGrid>
        <w:gridCol w:w="1539"/>
        <w:gridCol w:w="5314"/>
        <w:gridCol w:w="2208"/>
      </w:tblGrid>
      <w:tr w:rsidR="00DD3DD0" w14:paraId="5F55A400" w14:textId="77777777" w:rsidTr="00DD3DD0">
        <w:tc>
          <w:tcPr>
            <w:tcW w:w="1539" w:type="dxa"/>
          </w:tcPr>
          <w:p w14:paraId="5A96A2A0" w14:textId="77777777" w:rsidR="006F0951" w:rsidRPr="006F0951" w:rsidRDefault="006F0951" w:rsidP="00A87627">
            <w:pPr>
              <w:tabs>
                <w:tab w:val="left" w:pos="1320"/>
              </w:tabs>
              <w:spacing w:line="238" w:lineRule="auto"/>
              <w:ind w:right="540"/>
              <w:jc w:val="center"/>
              <w:rPr>
                <w:rFonts w:asciiTheme="minorHAnsi" w:eastAsia="Arial" w:hAnsiTheme="minorHAnsi" w:cstheme="minorHAnsi"/>
                <w:b/>
                <w:bCs/>
                <w:sz w:val="22"/>
                <w:szCs w:val="22"/>
              </w:rPr>
            </w:pPr>
            <w:r w:rsidRPr="006F0951">
              <w:rPr>
                <w:rFonts w:asciiTheme="minorHAnsi" w:eastAsia="Arial" w:hAnsiTheme="minorHAnsi" w:cstheme="minorHAnsi"/>
                <w:b/>
                <w:bCs/>
                <w:sz w:val="22"/>
                <w:szCs w:val="22"/>
              </w:rPr>
              <w:t>Criteria</w:t>
            </w:r>
          </w:p>
        </w:tc>
        <w:tc>
          <w:tcPr>
            <w:tcW w:w="5314" w:type="dxa"/>
          </w:tcPr>
          <w:p w14:paraId="5FE9BADA" w14:textId="77777777" w:rsidR="006F0951" w:rsidRPr="006F0951" w:rsidRDefault="006F0951" w:rsidP="00A87627">
            <w:pPr>
              <w:tabs>
                <w:tab w:val="left" w:pos="1320"/>
              </w:tabs>
              <w:spacing w:line="238" w:lineRule="auto"/>
              <w:ind w:right="540"/>
              <w:jc w:val="center"/>
              <w:rPr>
                <w:rFonts w:asciiTheme="minorHAnsi" w:eastAsia="Arial" w:hAnsiTheme="minorHAnsi" w:cstheme="minorHAnsi"/>
                <w:b/>
                <w:bCs/>
                <w:sz w:val="22"/>
                <w:szCs w:val="22"/>
              </w:rPr>
            </w:pPr>
            <w:r w:rsidRPr="006F0951">
              <w:rPr>
                <w:rFonts w:asciiTheme="minorHAnsi" w:eastAsia="Arial" w:hAnsiTheme="minorHAnsi" w:cstheme="minorHAnsi"/>
                <w:b/>
                <w:bCs/>
                <w:sz w:val="22"/>
                <w:szCs w:val="22"/>
              </w:rPr>
              <w:t>Description</w:t>
            </w:r>
          </w:p>
        </w:tc>
        <w:tc>
          <w:tcPr>
            <w:tcW w:w="2208" w:type="dxa"/>
          </w:tcPr>
          <w:p w14:paraId="24B21829" w14:textId="77777777" w:rsidR="006F0951" w:rsidRPr="006F0951" w:rsidRDefault="006F0951" w:rsidP="00A87627">
            <w:pPr>
              <w:tabs>
                <w:tab w:val="left" w:pos="1320"/>
              </w:tabs>
              <w:spacing w:line="238" w:lineRule="auto"/>
              <w:ind w:right="540"/>
              <w:jc w:val="center"/>
              <w:rPr>
                <w:rFonts w:asciiTheme="minorHAnsi" w:eastAsia="Arial" w:hAnsiTheme="minorHAnsi" w:cstheme="minorHAnsi"/>
                <w:b/>
                <w:bCs/>
                <w:sz w:val="22"/>
                <w:szCs w:val="22"/>
              </w:rPr>
            </w:pPr>
            <w:r w:rsidRPr="006F0951">
              <w:rPr>
                <w:rFonts w:asciiTheme="minorHAnsi" w:eastAsia="Arial" w:hAnsiTheme="minorHAnsi" w:cstheme="minorHAnsi"/>
                <w:b/>
                <w:bCs/>
                <w:sz w:val="22"/>
                <w:szCs w:val="22"/>
              </w:rPr>
              <w:t>Weighting</w:t>
            </w:r>
          </w:p>
        </w:tc>
      </w:tr>
      <w:tr w:rsidR="006F0951" w14:paraId="4E44AFCE" w14:textId="77777777" w:rsidTr="00DD3DD0">
        <w:tc>
          <w:tcPr>
            <w:tcW w:w="1539" w:type="dxa"/>
          </w:tcPr>
          <w:p w14:paraId="73817C4C" w14:textId="77777777" w:rsidR="006F0951" w:rsidRPr="007A11CE" w:rsidRDefault="006F0951" w:rsidP="00A87627">
            <w:pPr>
              <w:tabs>
                <w:tab w:val="left" w:pos="1320"/>
              </w:tabs>
              <w:spacing w:line="238" w:lineRule="auto"/>
              <w:ind w:right="540"/>
              <w:jc w:val="both"/>
              <w:rPr>
                <w:rFonts w:asciiTheme="minorHAnsi" w:eastAsia="Arial" w:hAnsiTheme="minorHAnsi" w:cstheme="minorHAnsi"/>
                <w:sz w:val="22"/>
                <w:szCs w:val="22"/>
              </w:rPr>
            </w:pPr>
            <w:r w:rsidRPr="00014948">
              <w:rPr>
                <w:rFonts w:asciiTheme="minorHAnsi" w:eastAsia="Arial" w:hAnsiTheme="minorHAnsi" w:cstheme="minorHAnsi"/>
                <w:sz w:val="22"/>
                <w:szCs w:val="22"/>
              </w:rPr>
              <w:t>A</w:t>
            </w:r>
          </w:p>
        </w:tc>
        <w:tc>
          <w:tcPr>
            <w:tcW w:w="5314" w:type="dxa"/>
          </w:tcPr>
          <w:p w14:paraId="498A69D1" w14:textId="77777777" w:rsidR="006F0951" w:rsidRPr="007A11CE" w:rsidRDefault="006F0951" w:rsidP="00A87627">
            <w:pPr>
              <w:tabs>
                <w:tab w:val="left" w:pos="1320"/>
              </w:tabs>
              <w:spacing w:line="238" w:lineRule="auto"/>
              <w:ind w:right="540"/>
              <w:jc w:val="both"/>
              <w:rPr>
                <w:rFonts w:asciiTheme="minorHAnsi" w:eastAsia="Arial" w:hAnsiTheme="minorHAnsi" w:cstheme="minorHAnsi"/>
                <w:sz w:val="22"/>
                <w:szCs w:val="22"/>
              </w:rPr>
            </w:pPr>
            <w:r w:rsidRPr="007A11CE">
              <w:rPr>
                <w:rFonts w:asciiTheme="minorHAnsi" w:eastAsia="Arial" w:hAnsiTheme="minorHAnsi" w:cstheme="minorHAnsi"/>
                <w:sz w:val="22"/>
                <w:szCs w:val="22"/>
              </w:rPr>
              <w:t>Cost</w:t>
            </w:r>
          </w:p>
        </w:tc>
        <w:tc>
          <w:tcPr>
            <w:tcW w:w="2208" w:type="dxa"/>
          </w:tcPr>
          <w:p w14:paraId="5E0A5AA7" w14:textId="77777777" w:rsidR="006F0951" w:rsidRPr="007A11CE" w:rsidRDefault="006F0951" w:rsidP="00A87627">
            <w:pPr>
              <w:tabs>
                <w:tab w:val="left" w:pos="1320"/>
              </w:tabs>
              <w:spacing w:line="238" w:lineRule="auto"/>
              <w:ind w:right="540"/>
              <w:jc w:val="both"/>
              <w:rPr>
                <w:rFonts w:asciiTheme="minorHAnsi" w:eastAsia="Arial" w:hAnsiTheme="minorHAnsi" w:cstheme="minorHAnsi"/>
                <w:sz w:val="22"/>
                <w:szCs w:val="22"/>
              </w:rPr>
            </w:pPr>
            <w:r w:rsidRPr="00014948">
              <w:rPr>
                <w:rFonts w:asciiTheme="minorHAnsi" w:eastAsia="Arial" w:hAnsiTheme="minorHAnsi" w:cstheme="minorHAnsi"/>
                <w:sz w:val="22"/>
                <w:szCs w:val="22"/>
              </w:rPr>
              <w:t>25%</w:t>
            </w:r>
          </w:p>
        </w:tc>
      </w:tr>
      <w:tr w:rsidR="006F0951" w14:paraId="5423FD06" w14:textId="77777777" w:rsidTr="00DD3DD0">
        <w:tc>
          <w:tcPr>
            <w:tcW w:w="1539" w:type="dxa"/>
          </w:tcPr>
          <w:p w14:paraId="58FB3FC6" w14:textId="204A1669" w:rsidR="006F0951" w:rsidRPr="00C16349" w:rsidRDefault="000600E8" w:rsidP="00A87627">
            <w:pPr>
              <w:tabs>
                <w:tab w:val="left" w:pos="1320"/>
              </w:tabs>
              <w:spacing w:line="238" w:lineRule="auto"/>
              <w:ind w:right="540"/>
              <w:jc w:val="both"/>
              <w:rPr>
                <w:rFonts w:asciiTheme="minorHAnsi" w:eastAsia="Arial" w:hAnsiTheme="minorHAnsi" w:cstheme="minorHAnsi"/>
                <w:sz w:val="22"/>
                <w:szCs w:val="22"/>
              </w:rPr>
            </w:pPr>
            <w:r>
              <w:rPr>
                <w:rFonts w:asciiTheme="minorHAnsi" w:eastAsia="Arial" w:hAnsiTheme="minorHAnsi" w:cstheme="minorHAnsi"/>
                <w:sz w:val="22"/>
                <w:szCs w:val="22"/>
              </w:rPr>
              <w:t>B</w:t>
            </w:r>
          </w:p>
        </w:tc>
        <w:tc>
          <w:tcPr>
            <w:tcW w:w="5314" w:type="dxa"/>
          </w:tcPr>
          <w:p w14:paraId="39CA7369" w14:textId="61B85511" w:rsidR="006F0951" w:rsidRPr="00C16349" w:rsidRDefault="006F0951" w:rsidP="00A87627">
            <w:pPr>
              <w:tabs>
                <w:tab w:val="left" w:pos="1320"/>
              </w:tabs>
              <w:spacing w:line="238" w:lineRule="auto"/>
              <w:ind w:right="540"/>
              <w:jc w:val="both"/>
              <w:rPr>
                <w:rFonts w:asciiTheme="minorHAnsi" w:eastAsia="Arial" w:hAnsiTheme="minorHAnsi" w:cstheme="minorHAnsi"/>
                <w:sz w:val="22"/>
                <w:szCs w:val="22"/>
              </w:rPr>
            </w:pPr>
            <w:r w:rsidRPr="00C16349">
              <w:rPr>
                <w:sz w:val="22"/>
                <w:szCs w:val="22"/>
              </w:rPr>
              <w:t>Methodology proposed for De</w:t>
            </w:r>
            <w:r w:rsidR="00DF7EF8">
              <w:rPr>
                <w:sz w:val="22"/>
                <w:szCs w:val="22"/>
              </w:rPr>
              <w:t>velopment</w:t>
            </w:r>
            <w:r w:rsidRPr="00C16349">
              <w:rPr>
                <w:sz w:val="22"/>
                <w:szCs w:val="22"/>
              </w:rPr>
              <w:t xml:space="preserve"> Phase</w:t>
            </w:r>
          </w:p>
        </w:tc>
        <w:tc>
          <w:tcPr>
            <w:tcW w:w="2208" w:type="dxa"/>
          </w:tcPr>
          <w:p w14:paraId="26BA4CE0" w14:textId="15EFBD2E" w:rsidR="006F0951" w:rsidRPr="00C16349" w:rsidRDefault="00BD76A1" w:rsidP="00A87627">
            <w:pPr>
              <w:tabs>
                <w:tab w:val="left" w:pos="1320"/>
              </w:tabs>
              <w:spacing w:line="238" w:lineRule="auto"/>
              <w:ind w:right="540"/>
              <w:jc w:val="both"/>
              <w:rPr>
                <w:rFonts w:asciiTheme="minorHAnsi" w:eastAsia="Arial" w:hAnsiTheme="minorHAnsi" w:cstheme="minorHAnsi"/>
                <w:sz w:val="22"/>
                <w:szCs w:val="22"/>
              </w:rPr>
            </w:pPr>
            <w:r>
              <w:rPr>
                <w:rFonts w:asciiTheme="minorHAnsi" w:eastAsia="Arial" w:hAnsiTheme="minorHAnsi" w:cstheme="minorHAnsi"/>
                <w:sz w:val="22"/>
                <w:szCs w:val="22"/>
              </w:rPr>
              <w:t>2</w:t>
            </w:r>
            <w:r w:rsidR="006F0951" w:rsidRPr="00014948">
              <w:rPr>
                <w:rFonts w:asciiTheme="minorHAnsi" w:eastAsia="Arial" w:hAnsiTheme="minorHAnsi" w:cstheme="minorHAnsi"/>
                <w:sz w:val="22"/>
                <w:szCs w:val="22"/>
              </w:rPr>
              <w:t>0%</w:t>
            </w:r>
          </w:p>
        </w:tc>
      </w:tr>
      <w:tr w:rsidR="006F0951" w14:paraId="551B754A" w14:textId="77777777" w:rsidTr="00DD3DD0">
        <w:tc>
          <w:tcPr>
            <w:tcW w:w="1539" w:type="dxa"/>
          </w:tcPr>
          <w:p w14:paraId="20117BA6" w14:textId="533E9B6B" w:rsidR="006F0951" w:rsidRPr="00C16349" w:rsidRDefault="00BD76A1" w:rsidP="00A87627">
            <w:pPr>
              <w:tabs>
                <w:tab w:val="left" w:pos="1320"/>
              </w:tabs>
              <w:spacing w:line="238" w:lineRule="auto"/>
              <w:ind w:right="540"/>
              <w:jc w:val="both"/>
              <w:rPr>
                <w:rFonts w:asciiTheme="minorHAnsi" w:eastAsia="Arial" w:hAnsiTheme="minorHAnsi" w:cstheme="minorHAnsi"/>
                <w:sz w:val="22"/>
                <w:szCs w:val="22"/>
              </w:rPr>
            </w:pPr>
            <w:r>
              <w:rPr>
                <w:rFonts w:asciiTheme="minorHAnsi" w:eastAsia="Arial" w:hAnsiTheme="minorHAnsi" w:cstheme="minorHAnsi"/>
                <w:sz w:val="22"/>
                <w:szCs w:val="22"/>
              </w:rPr>
              <w:t>C</w:t>
            </w:r>
          </w:p>
        </w:tc>
        <w:tc>
          <w:tcPr>
            <w:tcW w:w="5314" w:type="dxa"/>
          </w:tcPr>
          <w:p w14:paraId="59C157C2" w14:textId="77777777" w:rsidR="006F0951" w:rsidRPr="00C16349" w:rsidRDefault="006F0951" w:rsidP="00A87627">
            <w:pPr>
              <w:tabs>
                <w:tab w:val="left" w:pos="1320"/>
              </w:tabs>
              <w:spacing w:line="238" w:lineRule="auto"/>
              <w:ind w:right="540"/>
              <w:jc w:val="both"/>
              <w:rPr>
                <w:rFonts w:asciiTheme="minorHAnsi" w:eastAsia="Arial" w:hAnsiTheme="minorHAnsi" w:cstheme="minorHAnsi"/>
                <w:sz w:val="22"/>
                <w:szCs w:val="22"/>
              </w:rPr>
            </w:pPr>
            <w:r w:rsidRPr="00C16349">
              <w:rPr>
                <w:sz w:val="22"/>
                <w:szCs w:val="22"/>
              </w:rPr>
              <w:t>Project Plan and Risk Mitigation</w:t>
            </w:r>
          </w:p>
        </w:tc>
        <w:tc>
          <w:tcPr>
            <w:tcW w:w="2208" w:type="dxa"/>
          </w:tcPr>
          <w:p w14:paraId="6950A01D" w14:textId="77777777" w:rsidR="006F0951" w:rsidRPr="00C16349" w:rsidRDefault="006F0951" w:rsidP="00A87627">
            <w:pPr>
              <w:tabs>
                <w:tab w:val="left" w:pos="1320"/>
              </w:tabs>
              <w:spacing w:line="238" w:lineRule="auto"/>
              <w:ind w:right="540"/>
              <w:jc w:val="both"/>
              <w:rPr>
                <w:rFonts w:asciiTheme="minorHAnsi" w:eastAsia="Arial" w:hAnsiTheme="minorHAnsi" w:cstheme="minorHAnsi"/>
                <w:sz w:val="22"/>
                <w:szCs w:val="22"/>
              </w:rPr>
            </w:pPr>
            <w:r w:rsidRPr="00014948">
              <w:rPr>
                <w:rFonts w:asciiTheme="minorHAnsi" w:eastAsia="Arial" w:hAnsiTheme="minorHAnsi" w:cstheme="minorHAnsi"/>
                <w:sz w:val="22"/>
                <w:szCs w:val="22"/>
              </w:rPr>
              <w:t>10%</w:t>
            </w:r>
          </w:p>
        </w:tc>
      </w:tr>
      <w:tr w:rsidR="006F0951" w14:paraId="268F3907" w14:textId="77777777" w:rsidTr="00DD3DD0">
        <w:tc>
          <w:tcPr>
            <w:tcW w:w="1539" w:type="dxa"/>
          </w:tcPr>
          <w:p w14:paraId="196F8249" w14:textId="23DD3B3A" w:rsidR="006F0951" w:rsidRPr="00C16349" w:rsidRDefault="00BD76A1" w:rsidP="00A87627">
            <w:pPr>
              <w:tabs>
                <w:tab w:val="left" w:pos="1320"/>
              </w:tabs>
              <w:spacing w:line="238" w:lineRule="auto"/>
              <w:ind w:right="540"/>
              <w:jc w:val="both"/>
              <w:rPr>
                <w:rFonts w:asciiTheme="minorHAnsi" w:eastAsia="Arial" w:hAnsiTheme="minorHAnsi" w:cstheme="minorHAnsi"/>
                <w:sz w:val="22"/>
                <w:szCs w:val="22"/>
              </w:rPr>
            </w:pPr>
            <w:r>
              <w:rPr>
                <w:rFonts w:asciiTheme="minorHAnsi" w:eastAsia="Arial" w:hAnsiTheme="minorHAnsi" w:cstheme="minorHAnsi"/>
                <w:sz w:val="22"/>
                <w:szCs w:val="22"/>
              </w:rPr>
              <w:t>D</w:t>
            </w:r>
          </w:p>
        </w:tc>
        <w:tc>
          <w:tcPr>
            <w:tcW w:w="5314" w:type="dxa"/>
          </w:tcPr>
          <w:p w14:paraId="65E5DB4C" w14:textId="77777777" w:rsidR="006F0951" w:rsidRPr="00C16349" w:rsidRDefault="006F0951" w:rsidP="00A87627">
            <w:pPr>
              <w:tabs>
                <w:tab w:val="left" w:pos="1320"/>
              </w:tabs>
              <w:spacing w:line="238" w:lineRule="auto"/>
              <w:ind w:right="540"/>
              <w:jc w:val="both"/>
              <w:rPr>
                <w:rFonts w:asciiTheme="minorHAnsi" w:eastAsia="Arial" w:hAnsiTheme="minorHAnsi" w:cstheme="minorHAnsi"/>
                <w:sz w:val="22"/>
                <w:szCs w:val="22"/>
              </w:rPr>
            </w:pPr>
            <w:r w:rsidRPr="00C16349">
              <w:rPr>
                <w:sz w:val="22"/>
                <w:szCs w:val="22"/>
              </w:rPr>
              <w:t>Quality and Expertise and Structure of the Team</w:t>
            </w:r>
          </w:p>
        </w:tc>
        <w:tc>
          <w:tcPr>
            <w:tcW w:w="2208" w:type="dxa"/>
          </w:tcPr>
          <w:p w14:paraId="3E1AD5F7" w14:textId="5CDD9147" w:rsidR="006F0951" w:rsidRPr="00C16349" w:rsidRDefault="00BD76A1" w:rsidP="00A87627">
            <w:pPr>
              <w:tabs>
                <w:tab w:val="left" w:pos="1320"/>
              </w:tabs>
              <w:spacing w:line="238" w:lineRule="auto"/>
              <w:ind w:right="540"/>
              <w:jc w:val="both"/>
              <w:rPr>
                <w:rFonts w:asciiTheme="minorHAnsi" w:eastAsia="Arial" w:hAnsiTheme="minorHAnsi" w:cstheme="minorHAnsi"/>
                <w:sz w:val="22"/>
                <w:szCs w:val="22"/>
              </w:rPr>
            </w:pPr>
            <w:r>
              <w:rPr>
                <w:rFonts w:asciiTheme="minorHAnsi" w:eastAsia="Arial" w:hAnsiTheme="minorHAnsi" w:cstheme="minorHAnsi"/>
                <w:sz w:val="22"/>
                <w:szCs w:val="22"/>
              </w:rPr>
              <w:t>2</w:t>
            </w:r>
            <w:r w:rsidR="006F0951" w:rsidRPr="00014948">
              <w:rPr>
                <w:rFonts w:asciiTheme="minorHAnsi" w:eastAsia="Arial" w:hAnsiTheme="minorHAnsi" w:cstheme="minorHAnsi"/>
                <w:sz w:val="22"/>
                <w:szCs w:val="22"/>
              </w:rPr>
              <w:t>5%</w:t>
            </w:r>
          </w:p>
        </w:tc>
      </w:tr>
      <w:tr w:rsidR="006F0951" w14:paraId="1E34E097" w14:textId="77777777" w:rsidTr="00DD3DD0">
        <w:tc>
          <w:tcPr>
            <w:tcW w:w="1539" w:type="dxa"/>
          </w:tcPr>
          <w:p w14:paraId="5F8B8248" w14:textId="27C00881" w:rsidR="006F0951" w:rsidRPr="00C16349" w:rsidRDefault="00BD76A1" w:rsidP="00A87627">
            <w:pPr>
              <w:tabs>
                <w:tab w:val="left" w:pos="1320"/>
              </w:tabs>
              <w:spacing w:line="238" w:lineRule="auto"/>
              <w:ind w:right="540"/>
              <w:jc w:val="both"/>
              <w:rPr>
                <w:rFonts w:asciiTheme="minorHAnsi" w:eastAsia="Arial" w:hAnsiTheme="minorHAnsi" w:cstheme="minorHAnsi"/>
                <w:sz w:val="22"/>
                <w:szCs w:val="22"/>
              </w:rPr>
            </w:pPr>
            <w:r>
              <w:rPr>
                <w:rFonts w:asciiTheme="minorHAnsi" w:eastAsia="Arial" w:hAnsiTheme="minorHAnsi" w:cstheme="minorHAnsi"/>
                <w:sz w:val="22"/>
                <w:szCs w:val="22"/>
              </w:rPr>
              <w:t>E</w:t>
            </w:r>
          </w:p>
        </w:tc>
        <w:tc>
          <w:tcPr>
            <w:tcW w:w="5314" w:type="dxa"/>
          </w:tcPr>
          <w:p w14:paraId="0611DB9A" w14:textId="77777777" w:rsidR="006F0951" w:rsidRPr="00C16349" w:rsidRDefault="006F0951" w:rsidP="00A87627">
            <w:pPr>
              <w:tabs>
                <w:tab w:val="left" w:pos="1320"/>
              </w:tabs>
              <w:spacing w:line="238" w:lineRule="auto"/>
              <w:ind w:right="540"/>
              <w:jc w:val="both"/>
              <w:rPr>
                <w:rFonts w:asciiTheme="minorHAnsi" w:eastAsia="Arial" w:hAnsiTheme="minorHAnsi" w:cstheme="minorHAnsi"/>
                <w:sz w:val="22"/>
                <w:szCs w:val="22"/>
              </w:rPr>
            </w:pPr>
            <w:r w:rsidRPr="00C16349">
              <w:rPr>
                <w:sz w:val="22"/>
                <w:szCs w:val="22"/>
              </w:rPr>
              <w:t>Quality of the response in relation to the technical specification</w:t>
            </w:r>
          </w:p>
        </w:tc>
        <w:tc>
          <w:tcPr>
            <w:tcW w:w="2208" w:type="dxa"/>
          </w:tcPr>
          <w:p w14:paraId="76225572" w14:textId="77777777" w:rsidR="006F0951" w:rsidRPr="00C16349" w:rsidRDefault="006F0951" w:rsidP="00A87627">
            <w:pPr>
              <w:tabs>
                <w:tab w:val="left" w:pos="1320"/>
              </w:tabs>
              <w:spacing w:line="238" w:lineRule="auto"/>
              <w:ind w:right="540"/>
              <w:jc w:val="both"/>
              <w:rPr>
                <w:rFonts w:asciiTheme="minorHAnsi" w:eastAsia="Arial" w:hAnsiTheme="minorHAnsi" w:cstheme="minorHAnsi"/>
                <w:sz w:val="22"/>
                <w:szCs w:val="22"/>
              </w:rPr>
            </w:pPr>
            <w:r w:rsidRPr="00014948">
              <w:rPr>
                <w:rFonts w:asciiTheme="minorHAnsi" w:eastAsia="Arial" w:hAnsiTheme="minorHAnsi" w:cstheme="minorHAnsi"/>
                <w:sz w:val="22"/>
                <w:szCs w:val="22"/>
              </w:rPr>
              <w:t>20%</w:t>
            </w:r>
          </w:p>
        </w:tc>
      </w:tr>
      <w:tr w:rsidR="000600E8" w14:paraId="070F64D0" w14:textId="77777777" w:rsidTr="00DD3DD0">
        <w:tc>
          <w:tcPr>
            <w:tcW w:w="1539" w:type="dxa"/>
          </w:tcPr>
          <w:p w14:paraId="2E6C52DD" w14:textId="77777777" w:rsidR="000600E8" w:rsidRPr="00C16349" w:rsidRDefault="000600E8" w:rsidP="00A87627">
            <w:pPr>
              <w:tabs>
                <w:tab w:val="left" w:pos="1320"/>
              </w:tabs>
              <w:spacing w:line="238" w:lineRule="auto"/>
              <w:ind w:right="540"/>
              <w:jc w:val="both"/>
              <w:rPr>
                <w:rFonts w:asciiTheme="minorHAnsi" w:eastAsia="Arial" w:hAnsiTheme="minorHAnsi" w:cstheme="minorHAnsi"/>
                <w:szCs w:val="22"/>
              </w:rPr>
            </w:pPr>
          </w:p>
        </w:tc>
        <w:tc>
          <w:tcPr>
            <w:tcW w:w="5314" w:type="dxa"/>
          </w:tcPr>
          <w:p w14:paraId="0CB3BED5" w14:textId="77777777" w:rsidR="000600E8" w:rsidRPr="00C16349" w:rsidRDefault="000600E8" w:rsidP="00A87627">
            <w:pPr>
              <w:tabs>
                <w:tab w:val="left" w:pos="1320"/>
              </w:tabs>
              <w:spacing w:line="238" w:lineRule="auto"/>
              <w:ind w:right="540"/>
              <w:jc w:val="both"/>
              <w:rPr>
                <w:szCs w:val="22"/>
              </w:rPr>
            </w:pPr>
          </w:p>
        </w:tc>
        <w:tc>
          <w:tcPr>
            <w:tcW w:w="2208" w:type="dxa"/>
          </w:tcPr>
          <w:p w14:paraId="66AC9CFC" w14:textId="77777777" w:rsidR="000600E8" w:rsidRPr="00014948" w:rsidRDefault="000600E8" w:rsidP="00A87627">
            <w:pPr>
              <w:tabs>
                <w:tab w:val="left" w:pos="1320"/>
              </w:tabs>
              <w:spacing w:line="238" w:lineRule="auto"/>
              <w:ind w:right="540"/>
              <w:jc w:val="both"/>
              <w:rPr>
                <w:rFonts w:asciiTheme="minorHAnsi" w:eastAsia="Arial" w:hAnsiTheme="minorHAnsi" w:cstheme="minorHAnsi"/>
                <w:szCs w:val="22"/>
              </w:rPr>
            </w:pPr>
          </w:p>
        </w:tc>
      </w:tr>
    </w:tbl>
    <w:tbl>
      <w:tblPr>
        <w:tblW w:w="5000" w:type="pct"/>
        <w:tblLayout w:type="fixed"/>
        <w:tblLook w:val="01E0" w:firstRow="1" w:lastRow="1" w:firstColumn="1" w:lastColumn="1" w:noHBand="0" w:noVBand="0"/>
      </w:tblPr>
      <w:tblGrid>
        <w:gridCol w:w="554"/>
        <w:gridCol w:w="8517"/>
      </w:tblGrid>
      <w:tr w:rsidR="00CA322C" w:rsidRPr="0003264F" w14:paraId="2F034FF3" w14:textId="77777777" w:rsidTr="00A87627">
        <w:trPr>
          <w:trHeight w:val="266"/>
        </w:trPr>
        <w:tc>
          <w:tcPr>
            <w:tcW w:w="554" w:type="dxa"/>
          </w:tcPr>
          <w:p w14:paraId="15D93A97" w14:textId="77777777" w:rsidR="00CA322C" w:rsidRPr="0003264F" w:rsidRDefault="00CA322C" w:rsidP="00A87627">
            <w:pPr>
              <w:spacing w:line="320" w:lineRule="exact"/>
              <w:ind w:right="-172" w:hanging="108"/>
              <w:jc w:val="both"/>
              <w:rPr>
                <w:rFonts w:asciiTheme="minorHAnsi" w:hAnsiTheme="minorHAnsi" w:cstheme="minorHAnsi"/>
                <w:color w:val="0000FF"/>
                <w:szCs w:val="22"/>
                <w:lang w:val="en-IE"/>
              </w:rPr>
            </w:pPr>
          </w:p>
        </w:tc>
        <w:tc>
          <w:tcPr>
            <w:tcW w:w="8517" w:type="dxa"/>
          </w:tcPr>
          <w:p w14:paraId="49A95D90" w14:textId="77777777" w:rsidR="00CA322C" w:rsidRPr="0003264F" w:rsidRDefault="00CA322C" w:rsidP="00A87627">
            <w:pPr>
              <w:autoSpaceDE w:val="0"/>
              <w:autoSpaceDN w:val="0"/>
              <w:adjustRightInd w:val="0"/>
              <w:spacing w:line="360" w:lineRule="auto"/>
              <w:rPr>
                <w:rFonts w:asciiTheme="minorHAnsi" w:hAnsiTheme="minorHAnsi" w:cstheme="minorHAnsi"/>
                <w:b/>
                <w:szCs w:val="22"/>
                <w:lang w:val="en-IE"/>
              </w:rPr>
            </w:pPr>
          </w:p>
          <w:p w14:paraId="01774BB0" w14:textId="77777777" w:rsidR="00CA322C" w:rsidRPr="0003264F" w:rsidRDefault="00CA322C" w:rsidP="00A87627">
            <w:pPr>
              <w:autoSpaceDE w:val="0"/>
              <w:autoSpaceDN w:val="0"/>
              <w:adjustRightInd w:val="0"/>
              <w:spacing w:line="360" w:lineRule="auto"/>
              <w:rPr>
                <w:rFonts w:asciiTheme="minorHAnsi" w:hAnsiTheme="minorHAnsi" w:cstheme="minorHAnsi"/>
                <w:b/>
                <w:szCs w:val="22"/>
                <w:lang w:val="en-IE"/>
              </w:rPr>
            </w:pPr>
            <w:r w:rsidRPr="0003264F">
              <w:rPr>
                <w:rFonts w:asciiTheme="minorHAnsi" w:hAnsiTheme="minorHAnsi" w:cstheme="minorHAnsi"/>
                <w:b/>
                <w:szCs w:val="22"/>
                <w:lang w:val="en-IE"/>
              </w:rPr>
              <w:t>Methodology for Calculating Scores:</w:t>
            </w:r>
          </w:p>
          <w:p w14:paraId="589F4167" w14:textId="77777777" w:rsidR="00CA322C" w:rsidRPr="0003264F" w:rsidRDefault="00CA322C" w:rsidP="00A87627">
            <w:pPr>
              <w:spacing w:after="160" w:line="360" w:lineRule="auto"/>
              <w:rPr>
                <w:rFonts w:asciiTheme="minorHAnsi" w:hAnsiTheme="minorHAnsi" w:cstheme="minorHAnsi"/>
                <w:szCs w:val="22"/>
                <w:lang w:val="en-IE"/>
              </w:rPr>
            </w:pPr>
            <w:r w:rsidRPr="0003264F">
              <w:rPr>
                <w:rFonts w:asciiTheme="minorHAnsi" w:hAnsiTheme="minorHAnsi" w:cstheme="minorHAnsi"/>
                <w:szCs w:val="22"/>
                <w:lang w:val="en-IE"/>
              </w:rPr>
              <w:t>For each criterion, the following scoring methodology will be applied:</w:t>
            </w:r>
          </w:p>
          <w:tbl>
            <w:tblPr>
              <w:tblpPr w:leftFromText="180" w:rightFromText="180" w:vertAnchor="text" w:horzAnchor="margin" w:tblpYSpec="outside"/>
              <w:tblOverlap w:val="neve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6946"/>
            </w:tblGrid>
            <w:tr w:rsidR="00CA322C" w:rsidRPr="0003264F" w14:paraId="516AAA62" w14:textId="77777777" w:rsidTr="000B0C40">
              <w:trPr>
                <w:trHeight w:val="467"/>
              </w:trPr>
              <w:tc>
                <w:tcPr>
                  <w:tcW w:w="8217" w:type="dxa"/>
                  <w:gridSpan w:val="2"/>
                  <w:tcBorders>
                    <w:top w:val="single" w:sz="4" w:space="0" w:color="FFFFFF"/>
                    <w:left w:val="single" w:sz="4" w:space="0" w:color="FFFFFF"/>
                    <w:right w:val="single" w:sz="4" w:space="0" w:color="FFFFFF"/>
                  </w:tcBorders>
                  <w:shd w:val="clear" w:color="auto" w:fill="FFFFFF" w:themeFill="background1"/>
                  <w:vAlign w:val="center"/>
                </w:tcPr>
                <w:p w14:paraId="709CFB89" w14:textId="77777777" w:rsidR="00CA322C" w:rsidRPr="0003264F" w:rsidRDefault="00CA322C" w:rsidP="00A87627">
                  <w:pPr>
                    <w:jc w:val="center"/>
                    <w:rPr>
                      <w:rFonts w:asciiTheme="minorHAnsi" w:hAnsiTheme="minorHAnsi" w:cstheme="minorHAnsi"/>
                      <w:b/>
                      <w:bCs/>
                      <w:color w:val="000000"/>
                      <w:szCs w:val="22"/>
                      <w:lang w:val="en-IE" w:eastAsia="en-IE"/>
                    </w:rPr>
                  </w:pPr>
                  <w:r w:rsidRPr="0003264F">
                    <w:rPr>
                      <w:rFonts w:asciiTheme="minorHAnsi" w:hAnsiTheme="minorHAnsi" w:cstheme="minorHAnsi"/>
                      <w:b/>
                      <w:bCs/>
                      <w:color w:val="000000"/>
                      <w:szCs w:val="22"/>
                      <w:lang w:val="en-IE" w:eastAsia="en-IE"/>
                    </w:rPr>
                    <w:t>Scoring Methodology Table</w:t>
                  </w:r>
                </w:p>
              </w:tc>
            </w:tr>
            <w:tr w:rsidR="000B0C40" w:rsidRPr="0003264F" w14:paraId="261E7579" w14:textId="77777777" w:rsidTr="000B0C40">
              <w:trPr>
                <w:trHeight w:val="49"/>
              </w:trPr>
              <w:tc>
                <w:tcPr>
                  <w:tcW w:w="1271" w:type="dxa"/>
                  <w:tcBorders>
                    <w:left w:val="single" w:sz="4" w:space="0" w:color="auto"/>
                  </w:tcBorders>
                  <w:shd w:val="clear" w:color="auto" w:fill="9CC2E5" w:themeFill="accent1" w:themeFillTint="99"/>
                  <w:vAlign w:val="center"/>
                </w:tcPr>
                <w:p w14:paraId="71F5E6D0" w14:textId="005231A8" w:rsidR="000B0C40" w:rsidRPr="0003264F" w:rsidRDefault="000B0C40" w:rsidP="000B0C40">
                  <w:pPr>
                    <w:jc w:val="center"/>
                    <w:rPr>
                      <w:rFonts w:asciiTheme="minorHAnsi" w:hAnsiTheme="minorHAnsi" w:cstheme="minorHAnsi"/>
                      <w:b/>
                      <w:bCs/>
                      <w:color w:val="FFFFFF" w:themeColor="background1"/>
                      <w:szCs w:val="22"/>
                      <w:lang w:val="en-IE" w:eastAsia="en-IE"/>
                    </w:rPr>
                  </w:pPr>
                  <w:r w:rsidRPr="0003264F">
                    <w:rPr>
                      <w:rFonts w:asciiTheme="minorHAnsi" w:hAnsiTheme="minorHAnsi" w:cstheme="minorHAnsi"/>
                      <w:b/>
                      <w:bCs/>
                      <w:color w:val="FFFFFF" w:themeColor="background1"/>
                      <w:szCs w:val="22"/>
                      <w:lang w:val="en-IE" w:eastAsia="en-IE"/>
                    </w:rPr>
                    <w:t>Band</w:t>
                  </w:r>
                </w:p>
              </w:tc>
              <w:tc>
                <w:tcPr>
                  <w:tcW w:w="6946" w:type="dxa"/>
                  <w:shd w:val="clear" w:color="auto" w:fill="9CC2E5" w:themeFill="accent1" w:themeFillTint="99"/>
                  <w:vAlign w:val="center"/>
                </w:tcPr>
                <w:p w14:paraId="01A4B0C7" w14:textId="7C7036E9" w:rsidR="000B0C40" w:rsidRPr="0003264F" w:rsidRDefault="000B0C40" w:rsidP="000B0C40">
                  <w:pPr>
                    <w:jc w:val="center"/>
                    <w:rPr>
                      <w:rFonts w:asciiTheme="minorHAnsi" w:hAnsiTheme="minorHAnsi" w:cstheme="minorHAnsi"/>
                      <w:b/>
                      <w:bCs/>
                      <w:color w:val="FFFFFF" w:themeColor="background1"/>
                      <w:szCs w:val="22"/>
                      <w:lang w:val="en-IE" w:eastAsia="en-IE"/>
                    </w:rPr>
                  </w:pPr>
                  <w:r w:rsidRPr="0003264F">
                    <w:rPr>
                      <w:rFonts w:asciiTheme="minorHAnsi" w:hAnsiTheme="minorHAnsi" w:cstheme="minorHAnsi"/>
                      <w:b/>
                      <w:bCs/>
                      <w:color w:val="FFFFFF" w:themeColor="background1"/>
                      <w:szCs w:val="22"/>
                      <w:lang w:val="en-IE" w:eastAsia="en-IE"/>
                    </w:rPr>
                    <w:t>Meaning</w:t>
                  </w:r>
                </w:p>
              </w:tc>
            </w:tr>
            <w:tr w:rsidR="00CA322C" w:rsidRPr="0003264F" w14:paraId="520E5F85" w14:textId="77777777" w:rsidTr="00A87627">
              <w:trPr>
                <w:trHeight w:val="49"/>
              </w:trPr>
              <w:tc>
                <w:tcPr>
                  <w:tcW w:w="1271" w:type="dxa"/>
                  <w:tcBorders>
                    <w:left w:val="single" w:sz="4" w:space="0" w:color="auto"/>
                  </w:tcBorders>
                  <w:vAlign w:val="center"/>
                  <w:hideMark/>
                </w:tcPr>
                <w:p w14:paraId="6570D931" w14:textId="77777777" w:rsidR="00CA322C" w:rsidRPr="0003264F" w:rsidRDefault="00CA322C" w:rsidP="00A87627">
                  <w:pPr>
                    <w:jc w:val="center"/>
                    <w:rPr>
                      <w:rFonts w:asciiTheme="minorHAnsi" w:hAnsiTheme="minorHAnsi" w:cstheme="minorHAnsi"/>
                      <w:b/>
                      <w:bCs/>
                      <w:color w:val="000000"/>
                      <w:szCs w:val="22"/>
                      <w:lang w:val="en-IE" w:eastAsia="en-IE"/>
                    </w:rPr>
                  </w:pPr>
                  <w:r w:rsidRPr="0003264F">
                    <w:rPr>
                      <w:rFonts w:asciiTheme="minorHAnsi" w:hAnsiTheme="minorHAnsi" w:cstheme="minorHAnsi"/>
                      <w:b/>
                      <w:bCs/>
                      <w:color w:val="000000"/>
                      <w:szCs w:val="22"/>
                      <w:lang w:val="en-IE" w:eastAsia="en-IE"/>
                    </w:rPr>
                    <w:t>(90-100%)</w:t>
                  </w:r>
                </w:p>
              </w:tc>
              <w:tc>
                <w:tcPr>
                  <w:tcW w:w="6946" w:type="dxa"/>
                  <w:vAlign w:val="center"/>
                </w:tcPr>
                <w:p w14:paraId="3549249D" w14:textId="77777777" w:rsidR="00CA322C" w:rsidRPr="0003264F" w:rsidRDefault="00CA322C" w:rsidP="00A87627">
                  <w:pPr>
                    <w:rPr>
                      <w:rFonts w:asciiTheme="minorHAnsi" w:hAnsiTheme="minorHAnsi" w:cstheme="minorHAnsi"/>
                      <w:szCs w:val="22"/>
                      <w:lang w:val="en-IE" w:eastAsia="en-IE"/>
                    </w:rPr>
                  </w:pPr>
                  <w:r w:rsidRPr="0003264F">
                    <w:rPr>
                      <w:rFonts w:asciiTheme="minorHAnsi" w:hAnsiTheme="minorHAnsi" w:cstheme="minorHAnsi"/>
                      <w:szCs w:val="22"/>
                      <w:lang w:val="en-IE" w:eastAsia="en-IE"/>
                    </w:rPr>
                    <w:t>The Candidates proposal is assessed as demonstrating an excellent to exceptional level of quality, comprehensiveness, viability and understanding in respect of the selection criterion.</w:t>
                  </w:r>
                </w:p>
              </w:tc>
            </w:tr>
            <w:tr w:rsidR="00CA322C" w:rsidRPr="0003264F" w14:paraId="646F3A2F" w14:textId="77777777" w:rsidTr="00A87627">
              <w:trPr>
                <w:trHeight w:val="49"/>
              </w:trPr>
              <w:tc>
                <w:tcPr>
                  <w:tcW w:w="1271" w:type="dxa"/>
                  <w:tcBorders>
                    <w:left w:val="single" w:sz="4" w:space="0" w:color="auto"/>
                  </w:tcBorders>
                  <w:vAlign w:val="center"/>
                  <w:hideMark/>
                </w:tcPr>
                <w:p w14:paraId="0C734BE8" w14:textId="77777777" w:rsidR="00CA322C" w:rsidRPr="0003264F" w:rsidRDefault="00CA322C" w:rsidP="00A87627">
                  <w:pPr>
                    <w:jc w:val="center"/>
                    <w:rPr>
                      <w:rFonts w:asciiTheme="minorHAnsi" w:hAnsiTheme="minorHAnsi" w:cstheme="minorHAnsi"/>
                      <w:b/>
                      <w:bCs/>
                      <w:color w:val="000000"/>
                      <w:szCs w:val="22"/>
                      <w:lang w:val="en-IE" w:eastAsia="en-IE"/>
                    </w:rPr>
                  </w:pPr>
                  <w:r w:rsidRPr="0003264F">
                    <w:rPr>
                      <w:rFonts w:asciiTheme="minorHAnsi" w:hAnsiTheme="minorHAnsi" w:cstheme="minorHAnsi"/>
                      <w:b/>
                      <w:bCs/>
                      <w:color w:val="000000"/>
                      <w:szCs w:val="22"/>
                      <w:lang w:val="en-IE" w:eastAsia="en-IE"/>
                    </w:rPr>
                    <w:t>(70-89%)</w:t>
                  </w:r>
                </w:p>
              </w:tc>
              <w:tc>
                <w:tcPr>
                  <w:tcW w:w="6946" w:type="dxa"/>
                  <w:vAlign w:val="center"/>
                </w:tcPr>
                <w:p w14:paraId="3E33CDE9" w14:textId="77777777" w:rsidR="00CA322C" w:rsidRPr="0003264F" w:rsidRDefault="00CA322C" w:rsidP="00A87627">
                  <w:pPr>
                    <w:rPr>
                      <w:rFonts w:asciiTheme="minorHAnsi" w:hAnsiTheme="minorHAnsi" w:cstheme="minorHAnsi"/>
                      <w:szCs w:val="22"/>
                      <w:lang w:val="en-IE" w:eastAsia="en-IE"/>
                    </w:rPr>
                  </w:pPr>
                  <w:r w:rsidRPr="0003264F">
                    <w:rPr>
                      <w:rFonts w:asciiTheme="minorHAnsi" w:hAnsiTheme="minorHAnsi" w:cstheme="minorHAnsi"/>
                      <w:szCs w:val="22"/>
                      <w:lang w:val="en-IE" w:eastAsia="en-IE"/>
                    </w:rPr>
                    <w:t>The Candidates proposal is assessed as demonstrating a good to very good level of quality, comprehensiveness, viability and understanding in respect of the selection criterion.</w:t>
                  </w:r>
                </w:p>
              </w:tc>
            </w:tr>
            <w:tr w:rsidR="00CA322C" w:rsidRPr="0003264F" w14:paraId="2078861A" w14:textId="77777777" w:rsidTr="00A87627">
              <w:trPr>
                <w:trHeight w:val="49"/>
              </w:trPr>
              <w:tc>
                <w:tcPr>
                  <w:tcW w:w="1271" w:type="dxa"/>
                  <w:tcBorders>
                    <w:left w:val="single" w:sz="4" w:space="0" w:color="auto"/>
                  </w:tcBorders>
                  <w:vAlign w:val="center"/>
                  <w:hideMark/>
                </w:tcPr>
                <w:p w14:paraId="1A181569" w14:textId="77777777" w:rsidR="00CA322C" w:rsidRPr="0003264F" w:rsidRDefault="00CA322C" w:rsidP="00A87627">
                  <w:pPr>
                    <w:jc w:val="center"/>
                    <w:rPr>
                      <w:rFonts w:asciiTheme="minorHAnsi" w:hAnsiTheme="minorHAnsi" w:cstheme="minorHAnsi"/>
                      <w:b/>
                      <w:bCs/>
                      <w:color w:val="000000"/>
                      <w:szCs w:val="22"/>
                      <w:lang w:val="en-IE" w:eastAsia="en-IE"/>
                    </w:rPr>
                  </w:pPr>
                  <w:r w:rsidRPr="0003264F">
                    <w:rPr>
                      <w:rFonts w:asciiTheme="minorHAnsi" w:hAnsiTheme="minorHAnsi" w:cstheme="minorHAnsi"/>
                      <w:b/>
                      <w:bCs/>
                      <w:color w:val="000000"/>
                      <w:szCs w:val="22"/>
                      <w:lang w:val="en-IE" w:eastAsia="en-IE"/>
                    </w:rPr>
                    <w:t>(50-69%)</w:t>
                  </w:r>
                </w:p>
              </w:tc>
              <w:tc>
                <w:tcPr>
                  <w:tcW w:w="6946" w:type="dxa"/>
                  <w:vAlign w:val="center"/>
                </w:tcPr>
                <w:p w14:paraId="28FA2C0C" w14:textId="77777777" w:rsidR="00CA322C" w:rsidRPr="0003264F" w:rsidRDefault="00CA322C" w:rsidP="00A87627">
                  <w:pPr>
                    <w:rPr>
                      <w:rFonts w:asciiTheme="minorHAnsi" w:hAnsiTheme="minorHAnsi" w:cstheme="minorHAnsi"/>
                      <w:szCs w:val="22"/>
                      <w:lang w:val="en-IE" w:eastAsia="en-IE"/>
                    </w:rPr>
                  </w:pPr>
                  <w:r w:rsidRPr="0003264F">
                    <w:rPr>
                      <w:rFonts w:asciiTheme="minorHAnsi" w:hAnsiTheme="minorHAnsi" w:cstheme="minorHAnsi"/>
                      <w:szCs w:val="22"/>
                      <w:lang w:val="en-IE" w:eastAsia="en-IE"/>
                    </w:rPr>
                    <w:t>The Candidates proposal is assessed as demonstrating a satisfactory to very satisfactory level of quality, comprehensiveness, viability and understanding in respect of the selection criterion.</w:t>
                  </w:r>
                </w:p>
              </w:tc>
            </w:tr>
            <w:tr w:rsidR="00CA322C" w:rsidRPr="0003264F" w14:paraId="767FC28E" w14:textId="77777777" w:rsidTr="00A87627">
              <w:trPr>
                <w:trHeight w:val="49"/>
              </w:trPr>
              <w:tc>
                <w:tcPr>
                  <w:tcW w:w="1271" w:type="dxa"/>
                  <w:tcBorders>
                    <w:left w:val="single" w:sz="4" w:space="0" w:color="auto"/>
                  </w:tcBorders>
                  <w:vAlign w:val="center"/>
                  <w:hideMark/>
                </w:tcPr>
                <w:p w14:paraId="4ABD60B2" w14:textId="77777777" w:rsidR="00CA322C" w:rsidRPr="0003264F" w:rsidRDefault="00CA322C" w:rsidP="00A87627">
                  <w:pPr>
                    <w:jc w:val="center"/>
                    <w:rPr>
                      <w:rFonts w:asciiTheme="minorHAnsi" w:hAnsiTheme="minorHAnsi" w:cstheme="minorHAnsi"/>
                      <w:b/>
                      <w:bCs/>
                      <w:color w:val="000000"/>
                      <w:szCs w:val="22"/>
                      <w:lang w:val="en-IE" w:eastAsia="en-IE"/>
                    </w:rPr>
                  </w:pPr>
                  <w:r w:rsidRPr="0003264F">
                    <w:rPr>
                      <w:rFonts w:asciiTheme="minorHAnsi" w:hAnsiTheme="minorHAnsi" w:cstheme="minorHAnsi"/>
                      <w:b/>
                      <w:bCs/>
                      <w:color w:val="000000"/>
                      <w:szCs w:val="22"/>
                      <w:lang w:val="en-IE" w:eastAsia="en-IE"/>
                    </w:rPr>
                    <w:t>(20-49%)</w:t>
                  </w:r>
                </w:p>
              </w:tc>
              <w:tc>
                <w:tcPr>
                  <w:tcW w:w="6946" w:type="dxa"/>
                  <w:vAlign w:val="center"/>
                </w:tcPr>
                <w:p w14:paraId="5E3370EB" w14:textId="77777777" w:rsidR="00CA322C" w:rsidRPr="0003264F" w:rsidRDefault="00CA322C" w:rsidP="00A87627">
                  <w:pPr>
                    <w:rPr>
                      <w:rFonts w:asciiTheme="minorHAnsi" w:hAnsiTheme="minorHAnsi" w:cstheme="minorHAnsi"/>
                      <w:szCs w:val="22"/>
                      <w:lang w:val="en-IE" w:eastAsia="en-IE"/>
                    </w:rPr>
                  </w:pPr>
                  <w:r w:rsidRPr="0003264F">
                    <w:rPr>
                      <w:rFonts w:asciiTheme="minorHAnsi" w:hAnsiTheme="minorHAnsi" w:cstheme="minorHAnsi"/>
                      <w:szCs w:val="22"/>
                      <w:lang w:val="en-IE"/>
                    </w:rPr>
                    <w:t xml:space="preserve">The </w:t>
                  </w:r>
                  <w:r w:rsidRPr="0003264F">
                    <w:rPr>
                      <w:rFonts w:asciiTheme="minorHAnsi" w:hAnsiTheme="minorHAnsi" w:cstheme="minorHAnsi"/>
                      <w:szCs w:val="22"/>
                      <w:lang w:val="en-IE" w:eastAsia="en-IE"/>
                    </w:rPr>
                    <w:t>Candidates</w:t>
                  </w:r>
                  <w:r w:rsidRPr="0003264F">
                    <w:rPr>
                      <w:rFonts w:asciiTheme="minorHAnsi" w:hAnsiTheme="minorHAnsi" w:cstheme="minorHAnsi"/>
                      <w:szCs w:val="22"/>
                      <w:lang w:val="en-IE"/>
                    </w:rPr>
                    <w:t xml:space="preserve"> Tenderer’s proposal is assessed as unsatisfactory or inadequate in that it is lacking in some degree of </w:t>
                  </w:r>
                  <w:r w:rsidRPr="0003264F">
                    <w:rPr>
                      <w:rFonts w:asciiTheme="minorHAnsi" w:hAnsiTheme="minorHAnsi" w:cstheme="minorHAnsi"/>
                      <w:color w:val="000000"/>
                      <w:szCs w:val="22"/>
                      <w:lang w:val="en-IE"/>
                    </w:rPr>
                    <w:t>quality, comprehensiveness, viability and understanding in respect of the selection criterion</w:t>
                  </w:r>
                  <w:r w:rsidRPr="0003264F">
                    <w:rPr>
                      <w:rFonts w:asciiTheme="minorHAnsi" w:hAnsiTheme="minorHAnsi" w:cstheme="minorHAnsi"/>
                      <w:szCs w:val="22"/>
                      <w:lang w:val="en-IE"/>
                    </w:rPr>
                    <w:t>.</w:t>
                  </w:r>
                </w:p>
              </w:tc>
            </w:tr>
            <w:tr w:rsidR="00CA322C" w:rsidRPr="0003264F" w14:paraId="787DD54D" w14:textId="77777777" w:rsidTr="00A87627">
              <w:trPr>
                <w:trHeight w:val="49"/>
              </w:trPr>
              <w:tc>
                <w:tcPr>
                  <w:tcW w:w="1271" w:type="dxa"/>
                  <w:tcBorders>
                    <w:left w:val="single" w:sz="4" w:space="0" w:color="auto"/>
                  </w:tcBorders>
                  <w:vAlign w:val="center"/>
                  <w:hideMark/>
                </w:tcPr>
                <w:p w14:paraId="1E57C3F7" w14:textId="77777777" w:rsidR="00CA322C" w:rsidRPr="0003264F" w:rsidRDefault="00CA322C" w:rsidP="00A87627">
                  <w:pPr>
                    <w:jc w:val="center"/>
                    <w:rPr>
                      <w:rFonts w:asciiTheme="minorHAnsi" w:hAnsiTheme="minorHAnsi" w:cstheme="minorHAnsi"/>
                      <w:b/>
                      <w:bCs/>
                      <w:color w:val="000000"/>
                      <w:szCs w:val="22"/>
                      <w:lang w:val="en-IE" w:eastAsia="en-IE"/>
                    </w:rPr>
                  </w:pPr>
                  <w:r w:rsidRPr="0003264F">
                    <w:rPr>
                      <w:rFonts w:asciiTheme="minorHAnsi" w:hAnsiTheme="minorHAnsi" w:cstheme="minorHAnsi"/>
                      <w:b/>
                      <w:bCs/>
                      <w:color w:val="000000"/>
                      <w:szCs w:val="22"/>
                      <w:lang w:val="en-IE" w:eastAsia="en-IE"/>
                    </w:rPr>
                    <w:t>(1-19%)</w:t>
                  </w:r>
                </w:p>
              </w:tc>
              <w:tc>
                <w:tcPr>
                  <w:tcW w:w="6946" w:type="dxa"/>
                  <w:vAlign w:val="center"/>
                </w:tcPr>
                <w:p w14:paraId="2805904E" w14:textId="77777777" w:rsidR="00CA322C" w:rsidRPr="0003264F" w:rsidRDefault="00CA322C" w:rsidP="00A87627">
                  <w:pPr>
                    <w:rPr>
                      <w:rFonts w:asciiTheme="minorHAnsi" w:hAnsiTheme="minorHAnsi" w:cstheme="minorHAnsi"/>
                      <w:szCs w:val="22"/>
                      <w:lang w:val="en-IE" w:eastAsia="en-IE"/>
                    </w:rPr>
                  </w:pPr>
                  <w:r w:rsidRPr="0003264F">
                    <w:rPr>
                      <w:rFonts w:asciiTheme="minorHAnsi" w:hAnsiTheme="minorHAnsi" w:cstheme="minorHAnsi"/>
                      <w:color w:val="000000"/>
                      <w:szCs w:val="22"/>
                      <w:lang w:val="en-IE"/>
                    </w:rPr>
                    <w:t xml:space="preserve">The </w:t>
                  </w:r>
                  <w:r w:rsidRPr="0003264F">
                    <w:rPr>
                      <w:rFonts w:asciiTheme="minorHAnsi" w:hAnsiTheme="minorHAnsi" w:cstheme="minorHAnsi"/>
                      <w:szCs w:val="22"/>
                      <w:lang w:val="en-IE" w:eastAsia="en-IE"/>
                    </w:rPr>
                    <w:t>Candidates</w:t>
                  </w:r>
                  <w:r w:rsidRPr="0003264F">
                    <w:rPr>
                      <w:rFonts w:asciiTheme="minorHAnsi" w:hAnsiTheme="minorHAnsi" w:cstheme="minorHAnsi"/>
                      <w:color w:val="000000"/>
                      <w:szCs w:val="22"/>
                      <w:lang w:val="en-IE"/>
                    </w:rPr>
                    <w:t xml:space="preserve"> proposal is assessed as very unsatisfactory or very inadequate in that it is lacking to a significant degree in quality, comprehensiveness, viability and understanding in respect of the selection criterion</w:t>
                  </w:r>
                  <w:r w:rsidRPr="0003264F">
                    <w:rPr>
                      <w:rFonts w:asciiTheme="minorHAnsi" w:hAnsiTheme="minorHAnsi" w:cstheme="minorHAnsi"/>
                      <w:szCs w:val="22"/>
                      <w:lang w:val="en-IE" w:eastAsia="en-IE"/>
                    </w:rPr>
                    <w:t>.</w:t>
                  </w:r>
                </w:p>
              </w:tc>
            </w:tr>
            <w:tr w:rsidR="00CA322C" w:rsidRPr="0003264F" w14:paraId="1BCF292C" w14:textId="77777777" w:rsidTr="00A87627">
              <w:trPr>
                <w:trHeight w:val="260"/>
              </w:trPr>
              <w:tc>
                <w:tcPr>
                  <w:tcW w:w="1271" w:type="dxa"/>
                  <w:tcBorders>
                    <w:left w:val="single" w:sz="4" w:space="0" w:color="auto"/>
                    <w:bottom w:val="single" w:sz="4" w:space="0" w:color="auto"/>
                  </w:tcBorders>
                  <w:vAlign w:val="center"/>
                  <w:hideMark/>
                </w:tcPr>
                <w:p w14:paraId="0E6CEA6E" w14:textId="77777777" w:rsidR="00CA322C" w:rsidRPr="0003264F" w:rsidRDefault="00CA322C" w:rsidP="00A87627">
                  <w:pPr>
                    <w:tabs>
                      <w:tab w:val="left" w:pos="735"/>
                    </w:tabs>
                    <w:jc w:val="center"/>
                    <w:rPr>
                      <w:rFonts w:asciiTheme="minorHAnsi" w:hAnsiTheme="minorHAnsi" w:cstheme="minorHAnsi"/>
                      <w:b/>
                      <w:bCs/>
                      <w:color w:val="000000"/>
                      <w:szCs w:val="22"/>
                      <w:lang w:val="en-IE" w:eastAsia="en-IE"/>
                    </w:rPr>
                  </w:pPr>
                  <w:r w:rsidRPr="0003264F">
                    <w:rPr>
                      <w:rFonts w:asciiTheme="minorHAnsi" w:hAnsiTheme="minorHAnsi" w:cstheme="minorHAnsi"/>
                      <w:b/>
                      <w:bCs/>
                      <w:color w:val="000000"/>
                      <w:szCs w:val="22"/>
                      <w:lang w:val="en-IE" w:eastAsia="en-IE"/>
                    </w:rPr>
                    <w:t>(0%)</w:t>
                  </w:r>
                </w:p>
              </w:tc>
              <w:tc>
                <w:tcPr>
                  <w:tcW w:w="6946" w:type="dxa"/>
                  <w:tcBorders>
                    <w:bottom w:val="single" w:sz="4" w:space="0" w:color="auto"/>
                  </w:tcBorders>
                  <w:vAlign w:val="center"/>
                </w:tcPr>
                <w:p w14:paraId="036A3064" w14:textId="77777777" w:rsidR="00CA322C" w:rsidRPr="0003264F" w:rsidRDefault="00CA322C" w:rsidP="00A87627">
                  <w:pPr>
                    <w:rPr>
                      <w:rFonts w:asciiTheme="minorHAnsi" w:hAnsiTheme="minorHAnsi" w:cstheme="minorHAnsi"/>
                      <w:szCs w:val="22"/>
                      <w:lang w:val="en-IE" w:eastAsia="en-IE"/>
                    </w:rPr>
                  </w:pPr>
                  <w:r w:rsidRPr="0003264F">
                    <w:rPr>
                      <w:rFonts w:asciiTheme="minorHAnsi" w:hAnsiTheme="minorHAnsi" w:cstheme="minorHAnsi"/>
                      <w:szCs w:val="22"/>
                      <w:lang w:val="en-IE" w:eastAsia="en-IE"/>
                    </w:rPr>
                    <w:t>No response has been provided.</w:t>
                  </w:r>
                </w:p>
              </w:tc>
            </w:tr>
          </w:tbl>
          <w:p w14:paraId="756B4357" w14:textId="77777777" w:rsidR="00CA322C" w:rsidRPr="0003264F" w:rsidRDefault="00CA322C" w:rsidP="00A87627">
            <w:pPr>
              <w:spacing w:after="160" w:line="360" w:lineRule="auto"/>
              <w:ind w:left="720"/>
              <w:contextualSpacing/>
              <w:rPr>
                <w:rFonts w:asciiTheme="minorHAnsi" w:hAnsiTheme="minorHAnsi" w:cstheme="minorHAnsi"/>
                <w:b/>
                <w:szCs w:val="22"/>
                <w:lang w:val="en-IE"/>
              </w:rPr>
            </w:pPr>
          </w:p>
        </w:tc>
      </w:tr>
    </w:tbl>
    <w:p w14:paraId="262C7748" w14:textId="77777777" w:rsidR="00564F8A" w:rsidRPr="0003264F" w:rsidRDefault="00564F8A" w:rsidP="00564F8A">
      <w:pPr>
        <w:rPr>
          <w:rFonts w:asciiTheme="minorHAnsi" w:hAnsiTheme="minorHAnsi" w:cstheme="minorHAnsi"/>
          <w:lang w:val="en-IE"/>
        </w:rPr>
        <w:sectPr w:rsidR="00564F8A" w:rsidRPr="0003264F" w:rsidSect="00684357">
          <w:type w:val="continuous"/>
          <w:pgSz w:w="11907" w:h="16840" w:code="9"/>
          <w:pgMar w:top="1134" w:right="1418" w:bottom="851" w:left="1418" w:header="709" w:footer="709" w:gutter="0"/>
          <w:cols w:space="708"/>
          <w:formProt w:val="0"/>
          <w:docGrid w:linePitch="360"/>
        </w:sectPr>
      </w:pPr>
    </w:p>
    <w:tbl>
      <w:tblPr>
        <w:tblW w:w="5000" w:type="pct"/>
        <w:tblLook w:val="01E0" w:firstRow="1" w:lastRow="1" w:firstColumn="1" w:lastColumn="1" w:noHBand="0" w:noVBand="0"/>
      </w:tblPr>
      <w:tblGrid>
        <w:gridCol w:w="776"/>
        <w:gridCol w:w="8295"/>
      </w:tblGrid>
      <w:tr w:rsidR="003C0FB1" w:rsidRPr="0003264F" w14:paraId="0500339F" w14:textId="77777777" w:rsidTr="000E4872">
        <w:trPr>
          <w:trHeight w:val="2971"/>
        </w:trPr>
        <w:tc>
          <w:tcPr>
            <w:tcW w:w="428" w:type="pct"/>
          </w:tcPr>
          <w:p w14:paraId="12E8DDF3" w14:textId="77777777" w:rsidR="003C0FB1" w:rsidRPr="0003264F" w:rsidRDefault="003C0FB1" w:rsidP="00503F93">
            <w:pPr>
              <w:spacing w:line="320" w:lineRule="exact"/>
              <w:jc w:val="both"/>
              <w:rPr>
                <w:rFonts w:asciiTheme="minorHAnsi" w:hAnsiTheme="minorHAnsi" w:cstheme="minorHAnsi"/>
                <w:color w:val="0000FF"/>
              </w:rPr>
            </w:pPr>
            <w:r w:rsidRPr="0003264F">
              <w:rPr>
                <w:rFonts w:asciiTheme="minorHAnsi" w:hAnsiTheme="minorHAnsi" w:cstheme="minorHAnsi"/>
                <w:color w:val="0000FF"/>
              </w:rPr>
              <w:lastRenderedPageBreak/>
              <w:t>3.3.2</w:t>
            </w:r>
          </w:p>
        </w:tc>
        <w:tc>
          <w:tcPr>
            <w:tcW w:w="4572" w:type="pct"/>
          </w:tcPr>
          <w:p w14:paraId="0A977DC2" w14:textId="77777777" w:rsidR="003C0FB1" w:rsidRPr="0003264F" w:rsidRDefault="003C0FB1" w:rsidP="00B35085">
            <w:pPr>
              <w:pStyle w:val="western"/>
              <w:suppressAutoHyphens w:val="0"/>
              <w:spacing w:before="0"/>
              <w:rPr>
                <w:rFonts w:asciiTheme="minorHAnsi" w:eastAsia="Times New Roman" w:hAnsiTheme="minorHAnsi" w:cstheme="minorHAnsi"/>
                <w:szCs w:val="22"/>
                <w:lang w:val="en-IE" w:eastAsia="en-US"/>
              </w:rPr>
            </w:pPr>
            <w:r w:rsidRPr="0003264F">
              <w:rPr>
                <w:rFonts w:asciiTheme="minorHAnsi" w:eastAsia="Times New Roman" w:hAnsiTheme="minorHAnsi" w:cstheme="minorHAnsi"/>
                <w:lang w:val="en-IE" w:eastAsia="en-US"/>
              </w:rPr>
              <w:t xml:space="preserve">Subject to </w:t>
            </w:r>
            <w:r w:rsidRPr="0003264F">
              <w:rPr>
                <w:rFonts w:asciiTheme="minorHAnsi" w:eastAsia="Times New Roman" w:hAnsiTheme="minorHAnsi" w:cstheme="minorHAnsi"/>
                <w:szCs w:val="22"/>
                <w:lang w:val="en-IE" w:eastAsia="en-US"/>
              </w:rPr>
              <w:t>paragraph</w:t>
            </w:r>
            <w:r w:rsidRPr="0003264F">
              <w:rPr>
                <w:rFonts w:asciiTheme="minorHAnsi" w:eastAsia="Times New Roman" w:hAnsiTheme="minorHAnsi" w:cstheme="minorHAnsi"/>
                <w:lang w:val="en-IE" w:eastAsia="en-US"/>
              </w:rPr>
              <w:t>s 2.1 (Important Notices) and 3.5 (Standstill Period) of this RFT, award of the Services Contract to the highest ranked Tenderer (as determined by paragraph 3.3.1) will be conditional upon:</w:t>
            </w:r>
          </w:p>
          <w:p w14:paraId="70C04414" w14:textId="77777777" w:rsidR="003C0FB1" w:rsidRPr="0003264F" w:rsidRDefault="003C0FB1" w:rsidP="0003041E">
            <w:pPr>
              <w:pStyle w:val="western"/>
              <w:numPr>
                <w:ilvl w:val="0"/>
                <w:numId w:val="9"/>
              </w:numPr>
              <w:suppressAutoHyphens w:val="0"/>
              <w:spacing w:before="0"/>
              <w:rPr>
                <w:rFonts w:asciiTheme="minorHAnsi" w:eastAsia="Times New Roman" w:hAnsiTheme="minorHAnsi" w:cstheme="minorHAnsi"/>
                <w:szCs w:val="22"/>
                <w:lang w:eastAsia="en-US"/>
              </w:rPr>
            </w:pPr>
            <w:r w:rsidRPr="0003264F">
              <w:rPr>
                <w:rFonts w:asciiTheme="minorHAnsi" w:eastAsia="Times New Roman" w:hAnsiTheme="minorHAnsi" w:cstheme="minorHAnsi"/>
                <w:lang w:val="en-IE" w:eastAsia="en-US"/>
              </w:rPr>
              <w:t xml:space="preserve">the Tenderer submitting the following evidence in respect of the Tenderer (including the Prime Contractor and any Subcontractors, as applicable in accordance with </w:t>
            </w:r>
            <w:r w:rsidRPr="0003264F">
              <w:rPr>
                <w:rFonts w:asciiTheme="minorHAnsi" w:eastAsia="Times New Roman" w:hAnsiTheme="minorHAnsi" w:cstheme="minorHAnsi"/>
                <w:szCs w:val="22"/>
                <w:lang w:val="en-IE" w:eastAsia="en-US"/>
              </w:rPr>
              <w:t>paragraph</w:t>
            </w:r>
            <w:r w:rsidRPr="0003264F">
              <w:rPr>
                <w:rFonts w:asciiTheme="minorHAnsi" w:eastAsia="Times New Roman" w:hAnsiTheme="minorHAnsi" w:cstheme="minorHAnsi"/>
                <w:lang w:val="en-IE" w:eastAsia="en-US"/>
              </w:rPr>
              <w:t xml:space="preserve"> 3.1 above) to the extent not already provided, within seven (7) days of request by the Contracting Authority: </w:t>
            </w:r>
            <w:r w:rsidRPr="0003264F">
              <w:rPr>
                <w:rFonts w:asciiTheme="minorHAnsi" w:eastAsia="Times New Roman" w:hAnsiTheme="minorHAnsi" w:cstheme="minorHAnsi"/>
                <w:lang w:eastAsia="en-US"/>
              </w:rPr>
              <w:t>(</w:t>
            </w:r>
            <w:proofErr w:type="spellStart"/>
            <w:r w:rsidRPr="0003264F">
              <w:rPr>
                <w:rFonts w:asciiTheme="minorHAnsi" w:eastAsia="Times New Roman" w:hAnsiTheme="minorHAnsi" w:cstheme="minorHAnsi"/>
                <w:lang w:eastAsia="en-US"/>
              </w:rPr>
              <w:t>i</w:t>
            </w:r>
            <w:proofErr w:type="spellEnd"/>
            <w:r w:rsidRPr="0003264F">
              <w:rPr>
                <w:rFonts w:asciiTheme="minorHAnsi" w:eastAsia="Times New Roman" w:hAnsiTheme="minorHAnsi" w:cstheme="minorHAnsi"/>
                <w:lang w:eastAsia="en-US"/>
              </w:rPr>
              <w:t xml:space="preserve">) a Declaration in the form attached at Appendix </w:t>
            </w:r>
            <w:r w:rsidR="00FB4614" w:rsidRPr="0003264F">
              <w:rPr>
                <w:rFonts w:asciiTheme="minorHAnsi" w:eastAsia="Times New Roman" w:hAnsiTheme="minorHAnsi" w:cstheme="minorHAnsi"/>
                <w:lang w:eastAsia="en-US"/>
              </w:rPr>
              <w:t>4</w:t>
            </w:r>
            <w:r w:rsidRPr="0003264F">
              <w:rPr>
                <w:rFonts w:asciiTheme="minorHAnsi" w:eastAsia="Times New Roman" w:hAnsiTheme="minorHAnsi" w:cstheme="minorHAnsi"/>
                <w:lang w:eastAsia="en-US"/>
              </w:rPr>
              <w:t xml:space="preserve">; (ii) </w:t>
            </w:r>
            <w:r w:rsidRPr="0003264F">
              <w:rPr>
                <w:rFonts w:asciiTheme="minorHAnsi" w:eastAsia="Times New Roman" w:hAnsiTheme="minorHAnsi" w:cstheme="minorHAnsi"/>
                <w:szCs w:val="22"/>
                <w:lang w:eastAsia="en-US"/>
              </w:rPr>
              <w:t xml:space="preserve">if applicable, </w:t>
            </w:r>
            <w:r w:rsidRPr="0003264F">
              <w:rPr>
                <w:rFonts w:asciiTheme="minorHAnsi" w:eastAsia="Times New Roman" w:hAnsiTheme="minorHAnsi" w:cstheme="minorHAnsi"/>
                <w:lang w:val="en-IE" w:eastAsia="en-US"/>
              </w:rPr>
              <w:t xml:space="preserve">evidence to the effect that measures taken by the entity concerned are sufficient to demonstrate its reliability despite the existence of a relevant Exclusion Ground; (iii) </w:t>
            </w:r>
            <w:r w:rsidRPr="0003264F">
              <w:rPr>
                <w:rFonts w:asciiTheme="minorHAnsi" w:eastAsia="Times New Roman" w:hAnsiTheme="minorHAnsi" w:cstheme="minorHAnsi"/>
                <w:lang w:eastAsia="en-US"/>
              </w:rPr>
              <w:t xml:space="preserve">all or any of the supporting documents specified at </w:t>
            </w:r>
            <w:r w:rsidRPr="0003264F">
              <w:rPr>
                <w:rFonts w:asciiTheme="minorHAnsi" w:eastAsia="Times New Roman" w:hAnsiTheme="minorHAnsi" w:cstheme="minorHAnsi"/>
                <w:szCs w:val="22"/>
                <w:lang w:val="en-IE" w:eastAsia="en-US"/>
              </w:rPr>
              <w:t>paragraph</w:t>
            </w:r>
            <w:r w:rsidRPr="0003264F">
              <w:rPr>
                <w:rFonts w:asciiTheme="minorHAnsi" w:eastAsia="Times New Roman" w:hAnsiTheme="minorHAnsi" w:cstheme="minorHAnsi"/>
                <w:lang w:eastAsia="en-US"/>
              </w:rPr>
              <w:t xml:space="preserve"> 3.2; and</w:t>
            </w:r>
          </w:p>
          <w:p w14:paraId="1B00B3D8" w14:textId="77777777" w:rsidR="003C0FB1" w:rsidRPr="0003264F" w:rsidRDefault="003C0FB1" w:rsidP="0003041E">
            <w:pPr>
              <w:pStyle w:val="ListParagraph"/>
              <w:numPr>
                <w:ilvl w:val="0"/>
                <w:numId w:val="9"/>
              </w:numPr>
              <w:contextualSpacing w:val="0"/>
              <w:jc w:val="both"/>
              <w:rPr>
                <w:rFonts w:asciiTheme="minorHAnsi" w:hAnsiTheme="minorHAnsi" w:cstheme="minorHAnsi"/>
              </w:rPr>
            </w:pPr>
            <w:r w:rsidRPr="0003264F">
              <w:rPr>
                <w:rFonts w:asciiTheme="minorHAnsi" w:hAnsiTheme="minorHAnsi" w:cstheme="minorHAnsi"/>
              </w:rPr>
              <w:t xml:space="preserve">the evidence specified at </w:t>
            </w:r>
            <w:r w:rsidRPr="0003264F">
              <w:rPr>
                <w:rFonts w:asciiTheme="minorHAnsi" w:hAnsiTheme="minorHAnsi" w:cstheme="minorHAnsi"/>
                <w:szCs w:val="22"/>
                <w:lang w:val="en-IE"/>
              </w:rPr>
              <w:t xml:space="preserve">paragraph </w:t>
            </w:r>
            <w:r w:rsidRPr="0003264F">
              <w:rPr>
                <w:rFonts w:asciiTheme="minorHAnsi" w:hAnsiTheme="minorHAnsi" w:cstheme="minorHAnsi"/>
              </w:rPr>
              <w:t xml:space="preserve">3.3.2(a) above demonstrating that each entity concerned meets the Selection Criteria and </w:t>
            </w:r>
            <w:r w:rsidRPr="0003264F">
              <w:rPr>
                <w:rFonts w:asciiTheme="minorHAnsi" w:hAnsiTheme="minorHAnsi" w:cstheme="minorHAnsi"/>
                <w:szCs w:val="22"/>
              </w:rPr>
              <w:t>the compliance requirements specified at paragraph 3.1</w:t>
            </w:r>
            <w:r w:rsidR="00904FCA" w:rsidRPr="0003264F">
              <w:rPr>
                <w:rFonts w:asciiTheme="minorHAnsi" w:hAnsiTheme="minorHAnsi" w:cstheme="minorHAnsi"/>
                <w:szCs w:val="22"/>
              </w:rPr>
              <w:t>(b) and (c)</w:t>
            </w:r>
            <w:r w:rsidRPr="0003264F">
              <w:rPr>
                <w:rFonts w:asciiTheme="minorHAnsi" w:hAnsiTheme="minorHAnsi" w:cstheme="minorHAnsi"/>
                <w:szCs w:val="22"/>
              </w:rPr>
              <w:t xml:space="preserve"> above</w:t>
            </w:r>
            <w:r w:rsidRPr="0003264F">
              <w:rPr>
                <w:rFonts w:asciiTheme="minorHAnsi" w:hAnsiTheme="minorHAnsi" w:cstheme="minorHAnsi"/>
              </w:rPr>
              <w:t xml:space="preserve">. </w:t>
            </w:r>
          </w:p>
        </w:tc>
      </w:tr>
    </w:tbl>
    <w:p w14:paraId="73C91F8B" w14:textId="77777777" w:rsidR="003C0FB1" w:rsidRPr="0003264F" w:rsidRDefault="003C0FB1" w:rsidP="003C0FB1">
      <w:pPr>
        <w:pStyle w:val="Heading2"/>
        <w:jc w:val="both"/>
        <w:rPr>
          <w:rFonts w:asciiTheme="minorHAnsi" w:hAnsiTheme="minorHAnsi" w:cstheme="minorHAnsi"/>
        </w:rPr>
      </w:pPr>
      <w:r w:rsidRPr="0003264F">
        <w:rPr>
          <w:rFonts w:asciiTheme="minorHAnsi" w:hAnsiTheme="minorHAnsi" w:cstheme="minorHAnsi"/>
        </w:rPr>
        <w:t>3.4</w:t>
      </w:r>
      <w:r w:rsidRPr="0003264F">
        <w:rPr>
          <w:rFonts w:asciiTheme="minorHAnsi" w:hAnsiTheme="minorHAnsi" w:cstheme="minorHAnsi"/>
        </w:rPr>
        <w:tab/>
        <w:t>Presentation of Proposals</w:t>
      </w:r>
    </w:p>
    <w:p w14:paraId="05CC0DF6" w14:textId="77777777" w:rsidR="003C0FB1" w:rsidRPr="0003264F" w:rsidRDefault="003C0FB1" w:rsidP="00B35085">
      <w:pPr>
        <w:jc w:val="both"/>
        <w:rPr>
          <w:rFonts w:asciiTheme="minorHAnsi" w:hAnsiTheme="minorHAnsi" w:cstheme="minorHAnsi"/>
        </w:rPr>
      </w:pPr>
      <w:r w:rsidRPr="0003264F">
        <w:rPr>
          <w:rFonts w:asciiTheme="minorHAnsi" w:hAnsiTheme="minorHAnsi" w:cstheme="minorHAnsi"/>
        </w:rPr>
        <w:t>Tenderers may be required to make a presentation of the proposal contained in their Tender. The Contracting Authority will not be responsible for the cost of such presentations (in accordance with paragraph 2.8). Performance at presentations will NOT be evaluated.</w:t>
      </w:r>
    </w:p>
    <w:p w14:paraId="00405097" w14:textId="77777777" w:rsidR="003C0FB1" w:rsidRPr="0003264F" w:rsidRDefault="003C0FB1" w:rsidP="003C0FB1">
      <w:pPr>
        <w:pStyle w:val="Heading2"/>
        <w:jc w:val="both"/>
        <w:rPr>
          <w:rFonts w:asciiTheme="minorHAnsi" w:hAnsiTheme="minorHAnsi" w:cstheme="minorHAnsi"/>
        </w:rPr>
      </w:pPr>
      <w:r w:rsidRPr="0003264F">
        <w:rPr>
          <w:rFonts w:asciiTheme="minorHAnsi" w:hAnsiTheme="minorHAnsi" w:cstheme="minorHAnsi"/>
        </w:rPr>
        <w:t>3.5</w:t>
      </w:r>
      <w:r w:rsidRPr="0003264F">
        <w:rPr>
          <w:rFonts w:asciiTheme="minorHAnsi" w:hAnsiTheme="minorHAnsi" w:cstheme="minorHAnsi"/>
        </w:rPr>
        <w:tab/>
        <w:t>Standstill Period</w:t>
      </w:r>
    </w:p>
    <w:tbl>
      <w:tblPr>
        <w:tblW w:w="0" w:type="auto"/>
        <w:tblLook w:val="01E0" w:firstRow="1" w:lastRow="1" w:firstColumn="1" w:lastColumn="1" w:noHBand="0" w:noVBand="0"/>
      </w:tblPr>
      <w:tblGrid>
        <w:gridCol w:w="802"/>
        <w:gridCol w:w="8269"/>
      </w:tblGrid>
      <w:tr w:rsidR="003C0FB1" w:rsidRPr="0003264F" w14:paraId="36FBAD74" w14:textId="77777777" w:rsidTr="00503F93">
        <w:tc>
          <w:tcPr>
            <w:tcW w:w="828" w:type="dxa"/>
          </w:tcPr>
          <w:p w14:paraId="3E606980" w14:textId="77777777" w:rsidR="003C0FB1" w:rsidRPr="0003264F" w:rsidRDefault="003C0FB1" w:rsidP="00C3103B">
            <w:pPr>
              <w:jc w:val="both"/>
              <w:rPr>
                <w:rFonts w:asciiTheme="minorHAnsi" w:hAnsiTheme="minorHAnsi" w:cstheme="minorHAnsi"/>
                <w:color w:val="0000FF"/>
              </w:rPr>
            </w:pPr>
            <w:r w:rsidRPr="0003264F">
              <w:rPr>
                <w:rFonts w:asciiTheme="minorHAnsi" w:hAnsiTheme="minorHAnsi" w:cstheme="minorHAnsi"/>
                <w:color w:val="0000FF"/>
              </w:rPr>
              <w:t>3.5.1</w:t>
            </w:r>
          </w:p>
        </w:tc>
        <w:tc>
          <w:tcPr>
            <w:tcW w:w="9540" w:type="dxa"/>
          </w:tcPr>
          <w:p w14:paraId="13BC39A2" w14:textId="77777777" w:rsidR="003C0FB1" w:rsidRPr="0003264F" w:rsidRDefault="00483B81" w:rsidP="00B35085">
            <w:pPr>
              <w:jc w:val="both"/>
              <w:rPr>
                <w:rFonts w:asciiTheme="minorHAnsi" w:hAnsiTheme="minorHAnsi" w:cstheme="minorHAnsi"/>
              </w:rPr>
            </w:pPr>
            <w:r w:rsidRPr="0003264F">
              <w:rPr>
                <w:rFonts w:asciiTheme="minorHAnsi" w:hAnsiTheme="minorHAnsi" w:cstheme="minorHAnsi"/>
              </w:rPr>
              <w:t>In circumstances where the European Communities (Public Authorities' Contracts) (Review Procedures) Regulations 2010 (Statutory Instrument 130 of 2010), as amended by the European Communities (Public Authorities’ Contracts) (Review Procedures) (Amendment) Regulations 2015 (Statutory Instrument 192 of 2015) and the European Communities (Public Authorities’ Contracts (Review Procedures) (Amendment) Regulation 2017 (Statutory Instrument 327 of 2017) apply, no contract can or will be executed or take effect until at least fourteen (14) calendar days after the day on which the Tenderers have been sent a notice informing them of the result of this Competition (“Standstill Period”) if such notice is sent by electronic means.  The Standstill Period shall be sixteen (16) calendar days if such notice is sent by other means.  The preferred bidder will be notified of the decision of the Contracting Authority and of the expiry date of the Standstill Period.</w:t>
            </w:r>
          </w:p>
        </w:tc>
      </w:tr>
      <w:tr w:rsidR="003C0FB1" w:rsidRPr="0003264F" w14:paraId="29D9732C" w14:textId="77777777" w:rsidTr="00503F93">
        <w:tc>
          <w:tcPr>
            <w:tcW w:w="828" w:type="dxa"/>
          </w:tcPr>
          <w:p w14:paraId="703A1E6B" w14:textId="77777777" w:rsidR="003C0FB1" w:rsidRPr="0003264F" w:rsidRDefault="003C0FB1" w:rsidP="00810B05">
            <w:pPr>
              <w:jc w:val="both"/>
              <w:rPr>
                <w:rFonts w:asciiTheme="minorHAnsi" w:hAnsiTheme="minorHAnsi" w:cstheme="minorHAnsi"/>
                <w:color w:val="0000FF"/>
              </w:rPr>
            </w:pPr>
            <w:r w:rsidRPr="0003264F">
              <w:rPr>
                <w:rFonts w:asciiTheme="minorHAnsi" w:hAnsiTheme="minorHAnsi" w:cstheme="minorHAnsi"/>
                <w:color w:val="0000FF"/>
              </w:rPr>
              <w:t>3.5.2</w:t>
            </w:r>
          </w:p>
        </w:tc>
        <w:tc>
          <w:tcPr>
            <w:tcW w:w="9540" w:type="dxa"/>
          </w:tcPr>
          <w:p w14:paraId="00ADE291" w14:textId="77777777" w:rsidR="003C0FB1" w:rsidRPr="0003264F" w:rsidRDefault="003C0FB1" w:rsidP="00B35085">
            <w:pPr>
              <w:pStyle w:val="Header"/>
              <w:tabs>
                <w:tab w:val="clear" w:pos="4153"/>
                <w:tab w:val="clear" w:pos="8306"/>
              </w:tabs>
              <w:jc w:val="both"/>
              <w:rPr>
                <w:rFonts w:asciiTheme="minorHAnsi" w:hAnsiTheme="minorHAnsi" w:cstheme="minorHAnsi"/>
              </w:rPr>
            </w:pPr>
            <w:r w:rsidRPr="0003264F">
              <w:rPr>
                <w:rFonts w:asciiTheme="minorHAnsi" w:hAnsiTheme="minorHAnsi" w:cstheme="minorHAnsi"/>
              </w:rPr>
              <w:t>Tenderers should note that the Contracting Authority may, when notifying Tenderers of the results of this Competition, include the scores obtained by the Tenderer concerned and the scores obtained by the preferred bidder in respect of each award criterion assessed by the Contracting Authority.</w:t>
            </w:r>
          </w:p>
        </w:tc>
      </w:tr>
    </w:tbl>
    <w:p w14:paraId="1624360E" w14:textId="77777777" w:rsidR="003C0FB1" w:rsidRPr="0003264F" w:rsidRDefault="003C0FB1" w:rsidP="003C0FB1">
      <w:pPr>
        <w:pStyle w:val="Heading2"/>
        <w:jc w:val="both"/>
        <w:rPr>
          <w:rFonts w:asciiTheme="minorHAnsi" w:hAnsiTheme="minorHAnsi" w:cstheme="minorHAnsi"/>
        </w:rPr>
      </w:pPr>
      <w:r w:rsidRPr="0003264F">
        <w:rPr>
          <w:rFonts w:asciiTheme="minorHAnsi" w:hAnsiTheme="minorHAnsi" w:cstheme="minorHAnsi"/>
        </w:rPr>
        <w:lastRenderedPageBreak/>
        <w:t>3.6</w:t>
      </w:r>
      <w:r w:rsidRPr="0003264F">
        <w:rPr>
          <w:rFonts w:asciiTheme="minorHAnsi" w:hAnsiTheme="minorHAnsi" w:cstheme="minorHAnsi"/>
        </w:rPr>
        <w:tab/>
        <w:t>Return of Signed Contracts</w:t>
      </w:r>
    </w:p>
    <w:tbl>
      <w:tblPr>
        <w:tblW w:w="0" w:type="auto"/>
        <w:tblLook w:val="01E0" w:firstRow="1" w:lastRow="1" w:firstColumn="1" w:lastColumn="1" w:noHBand="0" w:noVBand="0"/>
      </w:tblPr>
      <w:tblGrid>
        <w:gridCol w:w="802"/>
        <w:gridCol w:w="8269"/>
      </w:tblGrid>
      <w:tr w:rsidR="003C0FB1" w:rsidRPr="0003264F" w14:paraId="7061166F" w14:textId="77777777" w:rsidTr="00503F93">
        <w:tc>
          <w:tcPr>
            <w:tcW w:w="828" w:type="dxa"/>
          </w:tcPr>
          <w:p w14:paraId="063A789D" w14:textId="77777777" w:rsidR="003C0FB1" w:rsidRPr="0003264F" w:rsidRDefault="003C0FB1" w:rsidP="00810B05">
            <w:pPr>
              <w:keepNext/>
              <w:jc w:val="both"/>
              <w:rPr>
                <w:rFonts w:asciiTheme="minorHAnsi" w:hAnsiTheme="minorHAnsi" w:cstheme="minorHAnsi"/>
                <w:color w:val="0000FF"/>
              </w:rPr>
            </w:pPr>
            <w:r w:rsidRPr="0003264F">
              <w:rPr>
                <w:rFonts w:asciiTheme="minorHAnsi" w:hAnsiTheme="minorHAnsi" w:cstheme="minorHAnsi"/>
                <w:color w:val="0000FF"/>
              </w:rPr>
              <w:t>3.6.1</w:t>
            </w:r>
          </w:p>
        </w:tc>
        <w:tc>
          <w:tcPr>
            <w:tcW w:w="9540" w:type="dxa"/>
          </w:tcPr>
          <w:p w14:paraId="0C31DFBD" w14:textId="7DC2A67B" w:rsidR="003C0FB1" w:rsidRPr="0003264F" w:rsidRDefault="003C0FB1" w:rsidP="00550821">
            <w:pPr>
              <w:jc w:val="both"/>
              <w:rPr>
                <w:rFonts w:asciiTheme="minorHAnsi" w:hAnsiTheme="minorHAnsi" w:cstheme="minorHAnsi"/>
              </w:rPr>
            </w:pPr>
            <w:r w:rsidRPr="0003264F">
              <w:rPr>
                <w:rFonts w:asciiTheme="minorHAnsi" w:hAnsiTheme="minorHAnsi" w:cstheme="minorHAnsi"/>
              </w:rPr>
              <w:t xml:space="preserve">The successful Tenderer must sign and return the Services Contract and the Confidentiality Agreement, both in duplicate, to the Contracting Authority no later than </w:t>
            </w:r>
            <w:bookmarkStart w:id="5" w:name="Text27"/>
            <w:r w:rsidR="00F145D9">
              <w:rPr>
                <w:rFonts w:asciiTheme="minorHAnsi" w:hAnsiTheme="minorHAnsi" w:cstheme="minorHAnsi"/>
              </w:rPr>
              <w:t>TBC</w:t>
            </w:r>
            <w:bookmarkEnd w:id="5"/>
            <w:r w:rsidRPr="0003264F">
              <w:rPr>
                <w:rFonts w:asciiTheme="minorHAnsi" w:hAnsiTheme="minorHAnsi" w:cstheme="minorHAnsi"/>
              </w:rPr>
              <w:t xml:space="preserve"> calendar days from the date of expiry of the Standstill Period unless notified otherwise in writing </w:t>
            </w:r>
            <w:r w:rsidRPr="0003264F">
              <w:rPr>
                <w:rFonts w:asciiTheme="minorHAnsi" w:hAnsiTheme="minorHAnsi" w:cstheme="minorHAnsi"/>
                <w:szCs w:val="22"/>
              </w:rPr>
              <w:t>by the Contracting Authority</w:t>
            </w:r>
            <w:r w:rsidRPr="0003264F">
              <w:rPr>
                <w:rFonts w:asciiTheme="minorHAnsi" w:hAnsiTheme="minorHAnsi" w:cstheme="minorHAnsi"/>
              </w:rPr>
              <w:t>. A signed Services Contract returned by the successful Tenderer is not binding on the Contracting Authority until the Contracting Authority has signed the Services Contract in accordance with paragraph 2.1.2 above.</w:t>
            </w:r>
          </w:p>
        </w:tc>
      </w:tr>
      <w:tr w:rsidR="003C0FB1" w:rsidRPr="0003264F" w14:paraId="0C79CD37" w14:textId="77777777" w:rsidTr="00503F93">
        <w:tc>
          <w:tcPr>
            <w:tcW w:w="828" w:type="dxa"/>
          </w:tcPr>
          <w:p w14:paraId="57A68E6E" w14:textId="77777777" w:rsidR="003C0FB1" w:rsidRPr="0003264F" w:rsidRDefault="003C0FB1" w:rsidP="00810B05">
            <w:pPr>
              <w:jc w:val="both"/>
              <w:rPr>
                <w:rFonts w:asciiTheme="minorHAnsi" w:hAnsiTheme="minorHAnsi" w:cstheme="minorHAnsi"/>
                <w:color w:val="0000FF"/>
              </w:rPr>
            </w:pPr>
            <w:r w:rsidRPr="0003264F">
              <w:rPr>
                <w:rFonts w:asciiTheme="minorHAnsi" w:hAnsiTheme="minorHAnsi" w:cstheme="minorHAnsi"/>
                <w:color w:val="0000FF"/>
              </w:rPr>
              <w:t>3.6.2</w:t>
            </w:r>
          </w:p>
        </w:tc>
        <w:tc>
          <w:tcPr>
            <w:tcW w:w="9540" w:type="dxa"/>
          </w:tcPr>
          <w:p w14:paraId="2BB2FBFC" w14:textId="77777777" w:rsidR="003C0FB1" w:rsidRPr="0003264F" w:rsidRDefault="003C0FB1" w:rsidP="00550821">
            <w:pPr>
              <w:jc w:val="both"/>
              <w:rPr>
                <w:rFonts w:asciiTheme="minorHAnsi" w:hAnsiTheme="minorHAnsi" w:cstheme="minorHAnsi"/>
              </w:rPr>
            </w:pPr>
            <w:r w:rsidRPr="0003264F">
              <w:rPr>
                <w:rFonts w:asciiTheme="minorHAnsi" w:hAnsiTheme="minorHAnsi" w:cstheme="minorHAnsi"/>
              </w:rPr>
              <w:t xml:space="preserve">Where the signed Services Contract and the Confidentiality Agreement have not been received by the Contracting Authority within the period as specified at </w:t>
            </w:r>
            <w:r w:rsidRPr="0003264F">
              <w:rPr>
                <w:rFonts w:asciiTheme="minorHAnsi" w:hAnsiTheme="minorHAnsi" w:cstheme="minorHAnsi"/>
                <w:szCs w:val="22"/>
              </w:rPr>
              <w:t>paragraph</w:t>
            </w:r>
            <w:r w:rsidRPr="0003264F">
              <w:rPr>
                <w:rFonts w:asciiTheme="minorHAnsi" w:hAnsiTheme="minorHAnsi" w:cstheme="minorHAnsi"/>
              </w:rPr>
              <w:t xml:space="preserve"> 3.6.1 then the Contracting Authority may proceed to award the Services Contract to the next highest-ranked Tenderer in accordance with paragraph 3.6.1 above.</w:t>
            </w:r>
          </w:p>
        </w:tc>
      </w:tr>
    </w:tbl>
    <w:p w14:paraId="7A1C03C3" w14:textId="77777777" w:rsidR="003C0FB1" w:rsidRPr="0003264F" w:rsidRDefault="003C0FB1" w:rsidP="003C0FB1">
      <w:pPr>
        <w:pStyle w:val="Heading1"/>
        <w:rPr>
          <w:rFonts w:asciiTheme="minorHAnsi" w:hAnsiTheme="minorHAnsi" w:cstheme="minorHAnsi"/>
        </w:rPr>
        <w:sectPr w:rsidR="003C0FB1" w:rsidRPr="0003264F" w:rsidSect="00926F67">
          <w:footerReference w:type="default" r:id="rId22"/>
          <w:type w:val="continuous"/>
          <w:pgSz w:w="11907" w:h="16840" w:code="9"/>
          <w:pgMar w:top="1134" w:right="1418" w:bottom="851" w:left="1418" w:header="709" w:footer="709" w:gutter="0"/>
          <w:cols w:space="708"/>
          <w:docGrid w:linePitch="360"/>
        </w:sectPr>
      </w:pPr>
      <w:r w:rsidRPr="0003264F">
        <w:rPr>
          <w:rFonts w:asciiTheme="minorHAnsi" w:hAnsiTheme="minorHAnsi" w:cstheme="minorHAnsi"/>
        </w:rPr>
        <w:lastRenderedPageBreak/>
        <w:t>Appendix 1: Requirements and Specifications</w:t>
      </w:r>
    </w:p>
    <w:p w14:paraId="28187E49" w14:textId="77777777" w:rsidR="003C0FB1" w:rsidRPr="0003264F" w:rsidRDefault="003C0FB1" w:rsidP="00CC7906">
      <w:pPr>
        <w:rPr>
          <w:rFonts w:asciiTheme="minorHAnsi" w:hAnsiTheme="minorHAnsi" w:cstheme="minorHAnsi"/>
        </w:rPr>
      </w:pPr>
    </w:p>
    <w:p w14:paraId="4EB175C2" w14:textId="77777777" w:rsidR="003C0FB1" w:rsidRPr="0003264F" w:rsidRDefault="003C0FB1" w:rsidP="00CC7906">
      <w:pPr>
        <w:rPr>
          <w:rFonts w:asciiTheme="minorHAnsi" w:hAnsiTheme="minorHAnsi" w:cstheme="minorHAnsi"/>
        </w:rPr>
      </w:pPr>
    </w:p>
    <w:p w14:paraId="4764E4C7" w14:textId="77777777" w:rsidR="00E23015" w:rsidRPr="00EA6DE4" w:rsidRDefault="00E23015" w:rsidP="00E23015">
      <w:pPr>
        <w:spacing w:line="240" w:lineRule="auto"/>
        <w:jc w:val="both"/>
        <w:rPr>
          <w:rFonts w:ascii="Times New Roman" w:hAnsi="Times New Roman"/>
          <w:lang w:eastAsia="en-GB"/>
        </w:rPr>
      </w:pPr>
      <w:r w:rsidRPr="00EA6DE4">
        <w:rPr>
          <w:rFonts w:cs="Calibri"/>
          <w:b/>
          <w:bCs/>
          <w:color w:val="000000"/>
          <w:szCs w:val="22"/>
          <w:lang w:eastAsia="en-GB"/>
        </w:rPr>
        <w:t>Tenderers must address each of the issues and requirements in this part of the RFT and submit a detailed description in each case which demonstrates how these issues and requirements will be dealt with / met and their approach to the proposed delivery of the Services.  A mere affirmative statement by the Tenderer that it can/will do so or a reiteration of the tender requirements is NOT sufficient in this regard.</w:t>
      </w:r>
    </w:p>
    <w:p w14:paraId="04A9823C" w14:textId="02C57254"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br/>
      </w:r>
    </w:p>
    <w:p w14:paraId="75F5E666"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Tenderers must address each of the issues and requirements in this part of the RFT in line with the format provided in the accompanying Tenderer Response Document. Please note that other formats will not be acceptable for evaluation purposes. </w:t>
      </w:r>
    </w:p>
    <w:p w14:paraId="7594D681"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FFFFFF"/>
          <w:szCs w:val="22"/>
          <w:lang w:eastAsia="en-GB"/>
        </w:rPr>
        <w:t>PROJECT OVERVIEW </w:t>
      </w:r>
    </w:p>
    <w:p w14:paraId="69F61204" w14:textId="77777777" w:rsidR="00E23015" w:rsidRPr="00EA6DE4" w:rsidRDefault="00E23015" w:rsidP="00E23015">
      <w:pPr>
        <w:shd w:val="clear" w:color="auto" w:fill="002060"/>
        <w:spacing w:after="0" w:line="240" w:lineRule="auto"/>
        <w:rPr>
          <w:rFonts w:ascii="Times New Roman" w:hAnsi="Times New Roman"/>
          <w:lang w:eastAsia="en-GB"/>
        </w:rPr>
      </w:pPr>
      <w:r w:rsidRPr="00EA6DE4">
        <w:rPr>
          <w:rFonts w:cs="Calibri"/>
          <w:b/>
          <w:bCs/>
          <w:color w:val="FFFFFF"/>
          <w:sz w:val="28"/>
          <w:szCs w:val="28"/>
          <w:lang w:eastAsia="en-GB"/>
        </w:rPr>
        <w:t>PROJECT OVERVIEW</w:t>
      </w:r>
    </w:p>
    <w:p w14:paraId="201E06BC" w14:textId="77777777" w:rsidR="00E23015" w:rsidRPr="00EA6DE4" w:rsidRDefault="00E23015" w:rsidP="00E23015">
      <w:pPr>
        <w:spacing w:after="0" w:line="240" w:lineRule="auto"/>
        <w:rPr>
          <w:rFonts w:ascii="Times New Roman" w:hAnsi="Times New Roman"/>
          <w:lang w:eastAsia="en-GB"/>
        </w:rPr>
      </w:pPr>
    </w:p>
    <w:p w14:paraId="3AF527A0"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Purpose of the Website</w:t>
      </w:r>
    </w:p>
    <w:p w14:paraId="69FDE9FB"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The National College of Art and Design (NCAD) is seeking to engage a web designer and or back-office partner to develop a dynamic, user-focused, and responsive website that communicates the creativity, innovation, and academic excellence central to the College’s identity. How we present ourselves to the wider world is of strategic importance to the </w:t>
      </w:r>
    </w:p>
    <w:p w14:paraId="4D063F9D" w14:textId="77777777" w:rsidR="00E23015" w:rsidRPr="00EA6DE4" w:rsidRDefault="00E23015" w:rsidP="00E23015">
      <w:pPr>
        <w:spacing w:after="0" w:line="240" w:lineRule="auto"/>
        <w:rPr>
          <w:rFonts w:ascii="Times New Roman" w:hAnsi="Times New Roman"/>
          <w:lang w:eastAsia="en-GB"/>
        </w:rPr>
      </w:pPr>
    </w:p>
    <w:p w14:paraId="03C3466D"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Attracting and Informing Students</w:t>
      </w:r>
    </w:p>
    <w:p w14:paraId="757175A6"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The website will act as a key platform for showcasing NCAD’s programmes, attracting and informing prospective full-time and part-time students, and highlighting the unique opportunities offered within an Art and Design education. Moreover, it will provide clear pathways for students to explore courses, admissions, and campus life.</w:t>
      </w:r>
    </w:p>
    <w:p w14:paraId="1CBB4809" w14:textId="77777777" w:rsidR="00E23015" w:rsidRPr="00EA6DE4" w:rsidRDefault="00E23015" w:rsidP="00E23015">
      <w:pPr>
        <w:spacing w:after="0" w:line="240" w:lineRule="auto"/>
        <w:rPr>
          <w:rFonts w:ascii="Times New Roman" w:hAnsi="Times New Roman"/>
          <w:lang w:eastAsia="en-GB"/>
        </w:rPr>
      </w:pPr>
    </w:p>
    <w:p w14:paraId="57C735F1"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Engaging the Wider Art &amp; Design Community</w:t>
      </w:r>
    </w:p>
    <w:p w14:paraId="106D52FE"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Beyond prospective students, the website will serve as a hub for the broader Art, Design, and creative communities, strengthening connections with national and international partners and audiences, and reinforcing our core values to a wider community. </w:t>
      </w:r>
    </w:p>
    <w:p w14:paraId="4D159817" w14:textId="77777777" w:rsidR="00E23015" w:rsidRPr="00EA6DE4" w:rsidRDefault="00E23015" w:rsidP="00E23015">
      <w:pPr>
        <w:spacing w:after="0" w:line="240" w:lineRule="auto"/>
        <w:rPr>
          <w:rFonts w:ascii="Times New Roman" w:hAnsi="Times New Roman"/>
          <w:lang w:eastAsia="en-GB"/>
        </w:rPr>
      </w:pPr>
    </w:p>
    <w:p w14:paraId="50787E93"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Emphasis on an Inquisitive Mind</w:t>
      </w:r>
      <w:r w:rsidRPr="00EA6DE4">
        <w:rPr>
          <w:rFonts w:cs="Calibri"/>
          <w:color w:val="000000"/>
          <w:szCs w:val="22"/>
          <w:lang w:eastAsia="en-GB"/>
        </w:rPr>
        <w:br/>
        <w:t>The website will highlight NCAD’s research as a core expression of creativity and innovation within the College. It will communicate how research drives critical inquiry, experimentation, and new forms of creative practice, while also demonstrating its impact across disciplines and within wider society. In doing so, the website will position NCAD as a leading hub where art, design, and research intersect to shape ideas, foster collaboration, and inspire future generations.</w:t>
      </w:r>
    </w:p>
    <w:p w14:paraId="399CAD89"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w:t>
      </w:r>
    </w:p>
    <w:p w14:paraId="4ABA3C55"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The site should reflect the dynamic nature of NCAD, and the courses and activities run by the College</w:t>
      </w:r>
    </w:p>
    <w:p w14:paraId="65A9615E"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There should be strong use of imagery, video and text, and it should allow for future expansion of functionality, content and growth. It should remain relevant and user-friendly over time. </w:t>
      </w:r>
    </w:p>
    <w:p w14:paraId="2E0940D8" w14:textId="77777777" w:rsidR="00E23015" w:rsidRPr="00EA6DE4" w:rsidRDefault="00E23015" w:rsidP="00E23015">
      <w:pPr>
        <w:spacing w:after="0" w:line="240" w:lineRule="auto"/>
        <w:rPr>
          <w:rFonts w:ascii="Times New Roman" w:hAnsi="Times New Roman"/>
          <w:lang w:eastAsia="en-GB"/>
        </w:rPr>
      </w:pPr>
    </w:p>
    <w:p w14:paraId="34097550"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A responsive design built over a Content Management System (CMS) that encourages and empowers ownership of the online presence by NCAD staff is critical. </w:t>
      </w:r>
    </w:p>
    <w:p w14:paraId="69E6458B"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It is envisaged that the project will involve the use of leading user experience principles and the development of an accompanying digital strategy for the site. There should be a clear focus on optimising SEO, and on the ongoing use of analytics. </w:t>
      </w:r>
    </w:p>
    <w:p w14:paraId="4206CA46" w14:textId="77777777" w:rsidR="00E23015" w:rsidRPr="00EA6DE4" w:rsidRDefault="00E23015" w:rsidP="00E23015">
      <w:pPr>
        <w:spacing w:after="0" w:line="240" w:lineRule="auto"/>
        <w:rPr>
          <w:rFonts w:ascii="Times New Roman" w:hAnsi="Times New Roman"/>
          <w:lang w:eastAsia="en-GB"/>
        </w:rPr>
      </w:pPr>
    </w:p>
    <w:p w14:paraId="198AC509"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Some of the key goals of the website are as follows: </w:t>
      </w:r>
    </w:p>
    <w:p w14:paraId="7BB5A96E"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lastRenderedPageBreak/>
        <w:t>● Attract and convert new potential students for undergraduate, postgraduate and flexible/professional study among others. </w:t>
      </w:r>
    </w:p>
    <w:p w14:paraId="0331E5E3"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Provide best in class user experience with exceptional design, intuitive layout, great information architecture with a great mobile experience that enhances our brand. </w:t>
      </w:r>
    </w:p>
    <w:p w14:paraId="2C4CF1EF" w14:textId="77777777" w:rsidR="00E23015" w:rsidRPr="00EA6DE4" w:rsidRDefault="00E23015" w:rsidP="00E23015">
      <w:pPr>
        <w:spacing w:after="0" w:line="240" w:lineRule="auto"/>
        <w:rPr>
          <w:rFonts w:ascii="Times New Roman" w:hAnsi="Times New Roman"/>
          <w:lang w:eastAsia="en-GB"/>
        </w:rPr>
      </w:pPr>
    </w:p>
    <w:p w14:paraId="1EEA27B5"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●As a College of Art &amp; Design, how we present ourselves to the world is vital. Our website should reflect the vibrancy and culture of NCAD, while instantly communicating our core values to every visitor. </w:t>
      </w:r>
    </w:p>
    <w:p w14:paraId="180218FB"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w:t>
      </w:r>
    </w:p>
    <w:p w14:paraId="238520F0" w14:textId="77777777" w:rsidR="00E23015" w:rsidRPr="00EA6DE4" w:rsidRDefault="00E23015" w:rsidP="00E23015">
      <w:pPr>
        <w:spacing w:after="259" w:line="240" w:lineRule="auto"/>
        <w:rPr>
          <w:rFonts w:ascii="Times New Roman" w:hAnsi="Times New Roman"/>
          <w:lang w:eastAsia="en-GB"/>
        </w:rPr>
      </w:pPr>
      <w:r w:rsidRPr="00EA6DE4">
        <w:rPr>
          <w:rFonts w:cs="Calibri"/>
          <w:color w:val="000000"/>
          <w:szCs w:val="22"/>
          <w:lang w:eastAsia="en-GB"/>
        </w:rPr>
        <w:t xml:space="preserve">● Represent our brand in the best possible way to inspire our website visitors to </w:t>
      </w:r>
      <w:proofErr w:type="gramStart"/>
      <w:r w:rsidRPr="00EA6DE4">
        <w:rPr>
          <w:rFonts w:cs="Calibri"/>
          <w:color w:val="000000"/>
          <w:szCs w:val="22"/>
          <w:lang w:eastAsia="en-GB"/>
        </w:rPr>
        <w:t>take action</w:t>
      </w:r>
      <w:proofErr w:type="gramEnd"/>
      <w:r w:rsidRPr="00EA6DE4">
        <w:rPr>
          <w:rFonts w:cs="Calibri"/>
          <w:color w:val="000000"/>
          <w:szCs w:val="22"/>
          <w:lang w:eastAsia="en-GB"/>
        </w:rPr>
        <w:t>. </w:t>
      </w:r>
    </w:p>
    <w:p w14:paraId="454D632A" w14:textId="77777777" w:rsidR="00E23015" w:rsidRPr="00EA6DE4" w:rsidRDefault="00E23015" w:rsidP="00E23015">
      <w:pPr>
        <w:spacing w:after="259" w:line="240" w:lineRule="auto"/>
        <w:rPr>
          <w:rFonts w:ascii="Times New Roman" w:hAnsi="Times New Roman"/>
          <w:lang w:eastAsia="en-GB"/>
        </w:rPr>
      </w:pPr>
      <w:r w:rsidRPr="00EA6DE4">
        <w:rPr>
          <w:rFonts w:cs="Calibri"/>
          <w:color w:val="000000"/>
          <w:szCs w:val="22"/>
          <w:lang w:eastAsia="en-GB"/>
        </w:rPr>
        <w:t>● Share details of the fantastic research work performed and attract new investment in further research projects. </w:t>
      </w:r>
    </w:p>
    <w:p w14:paraId="44E22324" w14:textId="77777777" w:rsidR="00E23015" w:rsidRPr="00EA6DE4" w:rsidRDefault="00E23015" w:rsidP="00E23015">
      <w:pPr>
        <w:spacing w:after="259" w:line="240" w:lineRule="auto"/>
        <w:rPr>
          <w:rFonts w:ascii="Times New Roman" w:hAnsi="Times New Roman"/>
          <w:lang w:eastAsia="en-GB"/>
        </w:rPr>
      </w:pPr>
      <w:r w:rsidRPr="00EA6DE4">
        <w:rPr>
          <w:rFonts w:cs="Calibri"/>
          <w:color w:val="000000"/>
          <w:szCs w:val="22"/>
          <w:lang w:eastAsia="en-GB"/>
        </w:rPr>
        <w:t>● Attract new talent to join our staff. </w:t>
      </w:r>
    </w:p>
    <w:p w14:paraId="326AF099" w14:textId="77777777" w:rsidR="00E23015" w:rsidRPr="00EA6DE4" w:rsidRDefault="00E23015" w:rsidP="00E23015">
      <w:pPr>
        <w:spacing w:after="259" w:line="240" w:lineRule="auto"/>
        <w:rPr>
          <w:rFonts w:ascii="Times New Roman" w:hAnsi="Times New Roman"/>
          <w:lang w:eastAsia="en-GB"/>
        </w:rPr>
      </w:pPr>
      <w:r w:rsidRPr="00EA6DE4">
        <w:rPr>
          <w:rFonts w:cs="Calibri"/>
          <w:color w:val="000000"/>
          <w:szCs w:val="22"/>
          <w:lang w:eastAsia="en-GB"/>
        </w:rPr>
        <w:t>● Attract and engage international students </w:t>
      </w:r>
    </w:p>
    <w:p w14:paraId="4B9CF33A"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Portray the NCAD campus in the best light with easy access to relevant information based on the target audience. </w:t>
      </w:r>
    </w:p>
    <w:p w14:paraId="5F2BC326" w14:textId="77777777" w:rsidR="00E23015" w:rsidRPr="00EA6DE4" w:rsidRDefault="00E23015" w:rsidP="00E23015">
      <w:pPr>
        <w:spacing w:after="0" w:line="240" w:lineRule="auto"/>
        <w:rPr>
          <w:rFonts w:ascii="Times New Roman" w:hAnsi="Times New Roman"/>
          <w:lang w:eastAsia="en-GB"/>
        </w:rPr>
      </w:pPr>
    </w:p>
    <w:p w14:paraId="2CEA62CC"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Some of the key requirements of the website are as follows: </w:t>
      </w:r>
    </w:p>
    <w:p w14:paraId="36DCE55B" w14:textId="77777777" w:rsidR="00E23015" w:rsidRPr="00EA6DE4" w:rsidRDefault="00E23015" w:rsidP="00E23015">
      <w:pPr>
        <w:spacing w:after="0" w:line="240" w:lineRule="auto"/>
        <w:rPr>
          <w:rFonts w:ascii="Times New Roman" w:hAnsi="Times New Roman"/>
          <w:lang w:eastAsia="en-GB"/>
        </w:rPr>
      </w:pPr>
    </w:p>
    <w:p w14:paraId="5357A535" w14:textId="77777777" w:rsidR="00E23015" w:rsidRPr="00EA6DE4" w:rsidRDefault="00E23015" w:rsidP="00E23015">
      <w:pPr>
        <w:spacing w:after="70" w:line="240" w:lineRule="auto"/>
        <w:rPr>
          <w:rFonts w:ascii="Times New Roman" w:hAnsi="Times New Roman"/>
          <w:lang w:eastAsia="en-GB"/>
        </w:rPr>
      </w:pPr>
      <w:r w:rsidRPr="00EA6DE4">
        <w:rPr>
          <w:rFonts w:cs="Calibri"/>
          <w:color w:val="000000"/>
          <w:szCs w:val="22"/>
          <w:lang w:eastAsia="en-GB"/>
        </w:rPr>
        <w:t>•Communicate the brand essence of NCAD and use best practice for the incorporation of NCAD’s brand and identity to the website, bringing a vibrant, interactive online experience that is intuitive, easy to navigate and supports relevant intelligently presented information</w:t>
      </w:r>
    </w:p>
    <w:p w14:paraId="6469B13A" w14:textId="77777777" w:rsidR="00E23015" w:rsidRPr="00EA6DE4" w:rsidRDefault="00E23015" w:rsidP="00E23015">
      <w:pPr>
        <w:spacing w:after="70" w:line="240" w:lineRule="auto"/>
        <w:rPr>
          <w:rFonts w:ascii="Times New Roman" w:hAnsi="Times New Roman"/>
          <w:lang w:eastAsia="en-GB"/>
        </w:rPr>
      </w:pPr>
      <w:r w:rsidRPr="00EA6DE4">
        <w:rPr>
          <w:rFonts w:cs="Calibri"/>
          <w:color w:val="000000"/>
          <w:szCs w:val="22"/>
          <w:lang w:eastAsia="en-GB"/>
        </w:rPr>
        <w:t>• Development and design of a responsive website across all devices and browsers, which is compliant with web and accessibility standards. </w:t>
      </w:r>
    </w:p>
    <w:p w14:paraId="45C0E925" w14:textId="77777777" w:rsidR="00E23015" w:rsidRPr="00EA6DE4" w:rsidRDefault="00E23015" w:rsidP="00E23015">
      <w:pPr>
        <w:spacing w:after="70" w:line="240" w:lineRule="auto"/>
        <w:rPr>
          <w:rFonts w:ascii="Times New Roman" w:hAnsi="Times New Roman"/>
          <w:lang w:eastAsia="en-GB"/>
        </w:rPr>
      </w:pPr>
      <w:r w:rsidRPr="00EA6DE4">
        <w:rPr>
          <w:rFonts w:cs="Calibri"/>
          <w:color w:val="000000"/>
          <w:szCs w:val="22"/>
          <w:lang w:eastAsia="en-GB"/>
        </w:rPr>
        <w:t>• Developing a multi-user content management system (CMS) that can be easily administered and which empowers staff, as well as being expandable over time. </w:t>
      </w:r>
    </w:p>
    <w:p w14:paraId="14BCF993" w14:textId="77777777" w:rsidR="00E23015" w:rsidRPr="00EA6DE4" w:rsidRDefault="00E23015" w:rsidP="00E23015">
      <w:pPr>
        <w:spacing w:after="70" w:line="240" w:lineRule="auto"/>
        <w:rPr>
          <w:rFonts w:ascii="Times New Roman" w:hAnsi="Times New Roman"/>
          <w:lang w:eastAsia="en-GB"/>
        </w:rPr>
      </w:pPr>
      <w:r w:rsidRPr="00EA6DE4">
        <w:rPr>
          <w:rFonts w:cs="Calibri"/>
          <w:color w:val="000000"/>
          <w:szCs w:val="22"/>
          <w:lang w:eastAsia="en-GB"/>
        </w:rPr>
        <w:t>• Design of the user experience with emphasis on key content such as programme pages, and which is intuitive, user friendly and streamlined. </w:t>
      </w:r>
    </w:p>
    <w:p w14:paraId="30BF3AAB" w14:textId="77777777" w:rsidR="00E23015" w:rsidRPr="00EA6DE4" w:rsidRDefault="00E23015" w:rsidP="00E23015">
      <w:pPr>
        <w:spacing w:after="70" w:line="240" w:lineRule="auto"/>
        <w:rPr>
          <w:rFonts w:ascii="Times New Roman" w:hAnsi="Times New Roman"/>
          <w:lang w:eastAsia="en-GB"/>
        </w:rPr>
      </w:pPr>
      <w:r w:rsidRPr="00EA6DE4">
        <w:rPr>
          <w:rFonts w:cs="Calibri"/>
          <w:color w:val="000000"/>
          <w:szCs w:val="22"/>
          <w:lang w:eastAsia="en-GB"/>
        </w:rPr>
        <w:t>• Developing a site search facility that will make accessing content, particularly around courses and course content functional and intuitive. </w:t>
      </w:r>
    </w:p>
    <w:p w14:paraId="333A89CA" w14:textId="77777777" w:rsidR="00E23015" w:rsidRPr="00EA6DE4" w:rsidRDefault="00E23015" w:rsidP="00E23015">
      <w:pPr>
        <w:spacing w:after="70" w:line="240" w:lineRule="auto"/>
        <w:rPr>
          <w:rFonts w:ascii="Times New Roman" w:hAnsi="Times New Roman"/>
          <w:lang w:eastAsia="en-GB"/>
        </w:rPr>
      </w:pPr>
      <w:r w:rsidRPr="00EA6DE4">
        <w:rPr>
          <w:rFonts w:cs="Calibri"/>
          <w:color w:val="000000"/>
          <w:szCs w:val="22"/>
          <w:lang w:eastAsia="en-GB"/>
        </w:rPr>
        <w:t>• Presentation of campus tours through the website (e.g. embedded virtual tours) </w:t>
      </w:r>
    </w:p>
    <w:p w14:paraId="67C4D1CA" w14:textId="77777777" w:rsidR="00E23015" w:rsidRPr="00EA6DE4" w:rsidRDefault="00E23015" w:rsidP="00E23015">
      <w:pPr>
        <w:spacing w:after="70" w:line="240" w:lineRule="auto"/>
        <w:rPr>
          <w:rFonts w:ascii="Times New Roman" w:hAnsi="Times New Roman"/>
          <w:lang w:eastAsia="en-GB"/>
        </w:rPr>
      </w:pPr>
      <w:r w:rsidRPr="00EA6DE4">
        <w:rPr>
          <w:rFonts w:cs="Calibri"/>
          <w:color w:val="000000"/>
          <w:szCs w:val="22"/>
          <w:lang w:eastAsia="en-GB"/>
        </w:rPr>
        <w:t>• News/events functionality </w:t>
      </w:r>
    </w:p>
    <w:p w14:paraId="04B11032" w14:textId="77777777" w:rsidR="00E23015" w:rsidRPr="00EA6DE4" w:rsidRDefault="00E23015" w:rsidP="00E23015">
      <w:pPr>
        <w:spacing w:after="70" w:line="240" w:lineRule="auto"/>
        <w:rPr>
          <w:rFonts w:ascii="Times New Roman" w:hAnsi="Times New Roman"/>
          <w:lang w:eastAsia="en-GB"/>
        </w:rPr>
      </w:pPr>
      <w:r w:rsidRPr="00EA6DE4">
        <w:rPr>
          <w:rFonts w:cs="Calibri"/>
          <w:color w:val="000000"/>
          <w:szCs w:val="22"/>
          <w:lang w:eastAsia="en-GB"/>
        </w:rPr>
        <w:t>• Employee Directory which includes an opportunity for full career/academic profiles.</w:t>
      </w:r>
    </w:p>
    <w:p w14:paraId="17C71187" w14:textId="77777777" w:rsidR="00E23015" w:rsidRPr="00EA6DE4" w:rsidRDefault="00E23015" w:rsidP="00E23015">
      <w:pPr>
        <w:spacing w:after="70" w:line="240" w:lineRule="auto"/>
        <w:rPr>
          <w:rFonts w:ascii="Times New Roman" w:hAnsi="Times New Roman"/>
          <w:lang w:eastAsia="en-GB"/>
        </w:rPr>
      </w:pPr>
      <w:r w:rsidRPr="00EA6DE4">
        <w:rPr>
          <w:rFonts w:cs="Calibri"/>
          <w:color w:val="000000"/>
          <w:szCs w:val="22"/>
          <w:lang w:eastAsia="en-GB"/>
        </w:rPr>
        <w:t>• A website which is fully optimised from an SEO point of view with a strategy for going forward and ongoing support in this area </w:t>
      </w:r>
    </w:p>
    <w:p w14:paraId="4AF826D5" w14:textId="77777777" w:rsidR="00E23015" w:rsidRPr="00EA6DE4" w:rsidRDefault="00E23015" w:rsidP="00E23015">
      <w:pPr>
        <w:spacing w:after="70" w:line="240" w:lineRule="auto"/>
        <w:rPr>
          <w:rFonts w:ascii="Times New Roman" w:hAnsi="Times New Roman"/>
          <w:lang w:eastAsia="en-GB"/>
        </w:rPr>
      </w:pPr>
      <w:r w:rsidRPr="00EA6DE4">
        <w:rPr>
          <w:rFonts w:cs="Calibri"/>
          <w:color w:val="000000"/>
          <w:szCs w:val="22"/>
          <w:lang w:eastAsia="en-GB"/>
        </w:rPr>
        <w:t>• CMS integration with the NCAD Active Directory </w:t>
      </w:r>
    </w:p>
    <w:p w14:paraId="2CF69B76" w14:textId="77777777" w:rsidR="00E23015" w:rsidRPr="00EA6DE4" w:rsidRDefault="00E23015" w:rsidP="00E23015">
      <w:pPr>
        <w:spacing w:after="70" w:line="240" w:lineRule="auto"/>
        <w:rPr>
          <w:rFonts w:ascii="Times New Roman" w:hAnsi="Times New Roman"/>
          <w:lang w:eastAsia="en-GB"/>
        </w:rPr>
      </w:pPr>
      <w:r w:rsidRPr="00EA6DE4">
        <w:rPr>
          <w:rFonts w:cs="Calibri"/>
          <w:color w:val="000000"/>
          <w:szCs w:val="22"/>
          <w:lang w:eastAsia="en-GB"/>
        </w:rPr>
        <w:t>• Flexible forms functionality which allows us to easily create customisable forms on the website. This includes some workflow to assist with processing of these forms. </w:t>
      </w:r>
    </w:p>
    <w:p w14:paraId="0BB6CECB" w14:textId="77777777" w:rsidR="00E23015" w:rsidRPr="00EA6DE4" w:rsidRDefault="00E23015" w:rsidP="00E23015">
      <w:pPr>
        <w:spacing w:after="70" w:line="240" w:lineRule="auto"/>
        <w:rPr>
          <w:rFonts w:ascii="Times New Roman" w:hAnsi="Times New Roman"/>
          <w:lang w:eastAsia="en-GB"/>
        </w:rPr>
      </w:pPr>
      <w:r w:rsidRPr="00EA6DE4">
        <w:rPr>
          <w:rFonts w:cs="Calibri"/>
          <w:color w:val="000000"/>
          <w:szCs w:val="22"/>
          <w:lang w:eastAsia="en-GB"/>
        </w:rPr>
        <w:t>• Support content in accordance with the official language’s acts. </w:t>
      </w:r>
    </w:p>
    <w:p w14:paraId="7F27FBD0" w14:textId="77777777" w:rsidR="00E23015" w:rsidRPr="00EA6DE4" w:rsidRDefault="00E23015" w:rsidP="00E23015">
      <w:pPr>
        <w:spacing w:after="70" w:line="240" w:lineRule="auto"/>
        <w:rPr>
          <w:rFonts w:ascii="Times New Roman" w:hAnsi="Times New Roman"/>
          <w:lang w:eastAsia="en-GB"/>
        </w:rPr>
      </w:pPr>
      <w:r w:rsidRPr="00EA6DE4">
        <w:rPr>
          <w:rFonts w:cs="Calibri"/>
          <w:color w:val="000000"/>
          <w:szCs w:val="22"/>
          <w:lang w:eastAsia="en-GB"/>
        </w:rPr>
        <w:t>• Agreed training of NCAD Computer Services Technical staff in the maintenance and further development of the website and the backend technologies used. Training will also be required for general administrative staff that will manage/update their own sections of the site. </w:t>
      </w:r>
    </w:p>
    <w:p w14:paraId="3BF45200" w14:textId="77777777" w:rsidR="00E23015" w:rsidRPr="00EA6DE4" w:rsidRDefault="00E23015" w:rsidP="00E23015">
      <w:pPr>
        <w:spacing w:after="70" w:line="240" w:lineRule="auto"/>
        <w:rPr>
          <w:rFonts w:ascii="Times New Roman" w:hAnsi="Times New Roman"/>
          <w:lang w:eastAsia="en-GB"/>
        </w:rPr>
      </w:pPr>
      <w:r w:rsidRPr="00EA6DE4">
        <w:rPr>
          <w:rFonts w:cs="Calibri"/>
          <w:color w:val="000000"/>
          <w:szCs w:val="22"/>
          <w:lang w:eastAsia="en-GB"/>
        </w:rPr>
        <w:t>• Installation of technologies on NCAD Hosting Platform and responsibility for getting the site up and running. </w:t>
      </w:r>
    </w:p>
    <w:p w14:paraId="26FA9228" w14:textId="77777777" w:rsidR="00E23015" w:rsidRPr="00EA6DE4" w:rsidRDefault="00E23015" w:rsidP="00E23015">
      <w:pPr>
        <w:spacing w:after="70" w:line="240" w:lineRule="auto"/>
        <w:rPr>
          <w:rFonts w:ascii="Times New Roman" w:hAnsi="Times New Roman"/>
          <w:lang w:eastAsia="en-GB"/>
        </w:rPr>
      </w:pPr>
      <w:r w:rsidRPr="00EA6DE4">
        <w:rPr>
          <w:rFonts w:cs="Calibri"/>
          <w:color w:val="000000"/>
          <w:szCs w:val="22"/>
          <w:lang w:eastAsia="en-GB"/>
        </w:rPr>
        <w:t>• Ability to create and manage various user roles with very flexible options to setting permissions </w:t>
      </w:r>
    </w:p>
    <w:p w14:paraId="75C5DF4C" w14:textId="77777777" w:rsidR="00E23015" w:rsidRPr="00EA6DE4" w:rsidRDefault="00E23015" w:rsidP="00E23015">
      <w:pPr>
        <w:spacing w:after="70" w:line="240" w:lineRule="auto"/>
        <w:rPr>
          <w:rFonts w:ascii="Times New Roman" w:hAnsi="Times New Roman"/>
          <w:lang w:eastAsia="en-GB"/>
        </w:rPr>
      </w:pPr>
      <w:r w:rsidRPr="00EA6DE4">
        <w:rPr>
          <w:rFonts w:cs="Calibri"/>
          <w:color w:val="000000"/>
          <w:szCs w:val="22"/>
          <w:lang w:eastAsia="en-GB"/>
        </w:rPr>
        <w:t>• Providing a secure website with security testing complete before going live </w:t>
      </w:r>
    </w:p>
    <w:p w14:paraId="43144D7C"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lastRenderedPageBreak/>
        <w:t>• Implementation of analytics across the full site using a suite of webmaster tools. </w:t>
      </w:r>
    </w:p>
    <w:p w14:paraId="7CED7705" w14:textId="77777777" w:rsidR="00E23015" w:rsidRPr="00EA6DE4" w:rsidRDefault="00E23015" w:rsidP="00E23015">
      <w:pPr>
        <w:spacing w:after="0" w:line="240" w:lineRule="auto"/>
        <w:rPr>
          <w:rFonts w:ascii="Times New Roman" w:hAnsi="Times New Roman"/>
          <w:lang w:eastAsia="en-GB"/>
        </w:rPr>
      </w:pPr>
    </w:p>
    <w:p w14:paraId="3CFBE703"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Potential Integration with ‘</w:t>
      </w:r>
      <w:proofErr w:type="spellStart"/>
      <w:r w:rsidRPr="00EA6DE4">
        <w:rPr>
          <w:rFonts w:cs="Calibri"/>
          <w:color w:val="000000"/>
          <w:szCs w:val="22"/>
          <w:lang w:eastAsia="en-GB"/>
        </w:rPr>
        <w:t>Quercas</w:t>
      </w:r>
      <w:proofErr w:type="spellEnd"/>
      <w:r w:rsidRPr="00EA6DE4">
        <w:rPr>
          <w:rFonts w:cs="Calibri"/>
          <w:color w:val="000000"/>
          <w:szCs w:val="22"/>
          <w:lang w:eastAsia="en-GB"/>
        </w:rPr>
        <w:t>’ to allow us to have a more automated approach to student applications </w:t>
      </w:r>
    </w:p>
    <w:p w14:paraId="26DA4305" w14:textId="77777777" w:rsidR="00E23015" w:rsidRPr="00EA6DE4" w:rsidRDefault="00E23015" w:rsidP="00E23015">
      <w:pPr>
        <w:spacing w:after="0" w:line="240" w:lineRule="auto"/>
        <w:rPr>
          <w:rFonts w:ascii="Times New Roman" w:hAnsi="Times New Roman"/>
          <w:lang w:eastAsia="en-GB"/>
        </w:rPr>
      </w:pPr>
    </w:p>
    <w:p w14:paraId="1E49E3FF"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Full ongoing backup and recovery procedures </w:t>
      </w:r>
    </w:p>
    <w:p w14:paraId="13BC6490" w14:textId="77777777" w:rsidR="00E23015" w:rsidRPr="00EA6DE4" w:rsidRDefault="00E23015" w:rsidP="00E23015">
      <w:pPr>
        <w:spacing w:after="0" w:line="240" w:lineRule="auto"/>
        <w:rPr>
          <w:rFonts w:ascii="Times New Roman" w:hAnsi="Times New Roman"/>
          <w:lang w:eastAsia="en-GB"/>
        </w:rPr>
      </w:pPr>
    </w:p>
    <w:p w14:paraId="3D6AA142" w14:textId="77777777" w:rsidR="00E23015" w:rsidRPr="00EA6DE4" w:rsidRDefault="00E23015" w:rsidP="00E23015">
      <w:pPr>
        <w:shd w:val="clear" w:color="auto" w:fill="002060"/>
        <w:spacing w:after="0" w:line="240" w:lineRule="auto"/>
        <w:rPr>
          <w:rFonts w:ascii="Times New Roman" w:hAnsi="Times New Roman"/>
          <w:lang w:eastAsia="en-GB"/>
        </w:rPr>
      </w:pPr>
      <w:r w:rsidRPr="00EA6DE4">
        <w:rPr>
          <w:rFonts w:cs="Calibri"/>
          <w:b/>
          <w:bCs/>
          <w:color w:val="FFFFFF"/>
          <w:szCs w:val="22"/>
          <w:lang w:eastAsia="en-GB"/>
        </w:rPr>
        <w:t>TARGET AUDIENCE</w:t>
      </w:r>
    </w:p>
    <w:p w14:paraId="3EB93C9D" w14:textId="77777777" w:rsidR="00E23015" w:rsidRPr="00EA6DE4" w:rsidRDefault="00E23015" w:rsidP="00E23015">
      <w:pPr>
        <w:spacing w:after="0" w:line="240" w:lineRule="auto"/>
        <w:rPr>
          <w:rFonts w:ascii="Times New Roman" w:hAnsi="Times New Roman"/>
          <w:lang w:eastAsia="en-GB"/>
        </w:rPr>
      </w:pPr>
    </w:p>
    <w:p w14:paraId="6357327E"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The primary audiences are as follows: </w:t>
      </w:r>
    </w:p>
    <w:p w14:paraId="2338F559" w14:textId="77777777" w:rsidR="00E23015" w:rsidRPr="00EA6DE4" w:rsidRDefault="00E23015" w:rsidP="00E23015">
      <w:pPr>
        <w:spacing w:after="0" w:line="240" w:lineRule="auto"/>
        <w:rPr>
          <w:rFonts w:ascii="Times New Roman" w:hAnsi="Times New Roman"/>
          <w:lang w:eastAsia="en-GB"/>
        </w:rPr>
      </w:pPr>
    </w:p>
    <w:p w14:paraId="5B292E8C"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 xml:space="preserve">Undergraduate prospective students - </w:t>
      </w:r>
      <w:r w:rsidRPr="00EA6DE4">
        <w:rPr>
          <w:rFonts w:cs="Calibri"/>
          <w:color w:val="000000"/>
          <w:szCs w:val="22"/>
          <w:lang w:eastAsia="en-GB"/>
        </w:rPr>
        <w:t>We need to attract potential students which are typically 17-24 age group. The website needs to be their first port of call to find out all information related to prospective programmes; however, they will typically sign up through CAO. </w:t>
      </w:r>
    </w:p>
    <w:p w14:paraId="55EB9B2E" w14:textId="77777777" w:rsidR="00E23015" w:rsidRPr="00EA6DE4" w:rsidRDefault="00E23015" w:rsidP="00E23015">
      <w:pPr>
        <w:spacing w:after="0" w:line="240" w:lineRule="auto"/>
        <w:rPr>
          <w:rFonts w:ascii="Times New Roman" w:hAnsi="Times New Roman"/>
          <w:lang w:eastAsia="en-GB"/>
        </w:rPr>
      </w:pPr>
    </w:p>
    <w:p w14:paraId="4AAD2A3F"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 xml:space="preserve">Postgraduate prospective students </w:t>
      </w:r>
      <w:r w:rsidRPr="00EA6DE4">
        <w:rPr>
          <w:rFonts w:cs="Calibri"/>
          <w:color w:val="000000"/>
          <w:szCs w:val="22"/>
          <w:lang w:eastAsia="en-GB"/>
        </w:rPr>
        <w:t>- This is for people that want to further their education after completing their degree. </w:t>
      </w:r>
    </w:p>
    <w:p w14:paraId="703A9A5C" w14:textId="77777777" w:rsidR="00E23015" w:rsidRPr="00EA6DE4" w:rsidRDefault="00E23015" w:rsidP="00E23015">
      <w:pPr>
        <w:spacing w:after="0" w:line="240" w:lineRule="auto"/>
        <w:rPr>
          <w:rFonts w:ascii="Times New Roman" w:hAnsi="Times New Roman"/>
          <w:lang w:eastAsia="en-GB"/>
        </w:rPr>
      </w:pPr>
    </w:p>
    <w:p w14:paraId="1340B5B5"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 xml:space="preserve">Flexible learning prospective students - </w:t>
      </w:r>
      <w:r w:rsidRPr="00EA6DE4">
        <w:rPr>
          <w:rFonts w:cs="Calibri"/>
          <w:color w:val="000000"/>
          <w:szCs w:val="22"/>
          <w:lang w:eastAsia="en-GB"/>
        </w:rPr>
        <w:t>This is a growing area and designed for people who are in the workforce or academics in. We offer Evening programmes, continued professional development micros credential and evening and part time educational programs. </w:t>
      </w:r>
    </w:p>
    <w:p w14:paraId="3487A504" w14:textId="77777777" w:rsidR="00E23015" w:rsidRPr="00EA6DE4" w:rsidRDefault="00E23015" w:rsidP="00E23015">
      <w:pPr>
        <w:spacing w:after="0" w:line="240" w:lineRule="auto"/>
        <w:rPr>
          <w:rFonts w:ascii="Times New Roman" w:hAnsi="Times New Roman"/>
          <w:lang w:eastAsia="en-GB"/>
        </w:rPr>
      </w:pPr>
    </w:p>
    <w:p w14:paraId="52D25023"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 xml:space="preserve">International prospective students – </w:t>
      </w:r>
      <w:r w:rsidRPr="00EA6DE4">
        <w:rPr>
          <w:rFonts w:cs="Calibri"/>
          <w:color w:val="000000"/>
          <w:szCs w:val="22"/>
          <w:lang w:eastAsia="en-GB"/>
        </w:rPr>
        <w:t>Building our international student cohort at NCAD is a strategic aim. The new website must be able to communicate our offering to students from various international communities and cultures. </w:t>
      </w:r>
    </w:p>
    <w:p w14:paraId="695925B4" w14:textId="77777777" w:rsidR="00E23015" w:rsidRPr="00EA6DE4" w:rsidRDefault="00E23015" w:rsidP="00E23015">
      <w:pPr>
        <w:spacing w:after="0" w:line="240" w:lineRule="auto"/>
        <w:rPr>
          <w:rFonts w:ascii="Times New Roman" w:hAnsi="Times New Roman"/>
          <w:lang w:eastAsia="en-GB"/>
        </w:rPr>
      </w:pPr>
    </w:p>
    <w:p w14:paraId="1C08662D"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 xml:space="preserve">Mature students (23 years or older)/those returning to education – </w:t>
      </w:r>
      <w:r w:rsidRPr="00EA6DE4">
        <w:rPr>
          <w:rFonts w:cs="Calibri"/>
          <w:color w:val="000000"/>
          <w:szCs w:val="22"/>
          <w:lang w:eastAsia="en-GB"/>
        </w:rPr>
        <w:t>Providing third level education to those who wish to upskill, or those who may not have had the opportunity previously, is an important part of our ethos at NCAD. We need to be able to showcase our range of courses and supports to these prospective students. </w:t>
      </w:r>
    </w:p>
    <w:p w14:paraId="09448286" w14:textId="77777777" w:rsidR="00E23015" w:rsidRPr="00EA6DE4" w:rsidRDefault="00E23015" w:rsidP="00E23015">
      <w:pPr>
        <w:spacing w:after="0" w:line="240" w:lineRule="auto"/>
        <w:rPr>
          <w:rFonts w:ascii="Times New Roman" w:hAnsi="Times New Roman"/>
          <w:lang w:eastAsia="en-GB"/>
        </w:rPr>
      </w:pPr>
    </w:p>
    <w:p w14:paraId="24500EAC"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But we are also targeting the following: </w:t>
      </w:r>
    </w:p>
    <w:p w14:paraId="2E4F949B"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External institutions/businesses that are looking for research partners </w:t>
      </w:r>
    </w:p>
    <w:p w14:paraId="3E04DA05"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Parents that are considering their children joining courses </w:t>
      </w:r>
    </w:p>
    <w:p w14:paraId="5B2CD83E"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Secondary school counsellors that are researching on behalf of school students </w:t>
      </w:r>
    </w:p>
    <w:p w14:paraId="6270A7F9"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Potential candidates for employment within the university</w:t>
      </w:r>
    </w:p>
    <w:p w14:paraId="16E8F96A"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Stakeholders/Partners </w:t>
      </w:r>
    </w:p>
    <w:p w14:paraId="02B517F3" w14:textId="77777777" w:rsidR="00E23015" w:rsidRPr="00EA6DE4" w:rsidRDefault="00E23015" w:rsidP="00E23015">
      <w:pPr>
        <w:spacing w:after="0" w:line="240" w:lineRule="auto"/>
        <w:rPr>
          <w:rFonts w:ascii="Times New Roman" w:hAnsi="Times New Roman"/>
          <w:lang w:eastAsia="en-GB"/>
        </w:rPr>
      </w:pPr>
    </w:p>
    <w:p w14:paraId="786480D8" w14:textId="77777777" w:rsidR="00E23015" w:rsidRPr="00EA6DE4" w:rsidRDefault="00E23015" w:rsidP="00E23015">
      <w:pPr>
        <w:spacing w:line="240" w:lineRule="auto"/>
        <w:rPr>
          <w:rFonts w:ascii="Times New Roman" w:hAnsi="Times New Roman"/>
          <w:lang w:eastAsia="en-GB"/>
        </w:rPr>
      </w:pPr>
      <w:r w:rsidRPr="00EA6DE4">
        <w:rPr>
          <w:rFonts w:cs="Calibri"/>
          <w:color w:val="000000"/>
          <w:szCs w:val="22"/>
          <w:lang w:eastAsia="en-GB"/>
        </w:rPr>
        <w:t>     </w:t>
      </w:r>
    </w:p>
    <w:p w14:paraId="42AFC7D2" w14:textId="77777777" w:rsidR="00E23015" w:rsidRPr="00EA6DE4" w:rsidRDefault="00E23015" w:rsidP="00E23015">
      <w:pPr>
        <w:spacing w:after="0" w:line="240" w:lineRule="auto"/>
        <w:rPr>
          <w:rFonts w:ascii="Times New Roman" w:hAnsi="Times New Roman"/>
          <w:lang w:eastAsia="en-GB"/>
        </w:rPr>
      </w:pPr>
    </w:p>
    <w:p w14:paraId="6C919CAD" w14:textId="77777777" w:rsidR="00E23015" w:rsidRPr="00EA6DE4" w:rsidRDefault="00E23015" w:rsidP="00E23015">
      <w:pPr>
        <w:shd w:val="clear" w:color="auto" w:fill="002060"/>
        <w:spacing w:after="0" w:line="240" w:lineRule="auto"/>
        <w:rPr>
          <w:rFonts w:ascii="Times New Roman" w:hAnsi="Times New Roman"/>
          <w:lang w:eastAsia="en-GB"/>
        </w:rPr>
      </w:pPr>
      <w:r w:rsidRPr="00EA6DE4">
        <w:rPr>
          <w:rFonts w:cs="Calibri"/>
          <w:b/>
          <w:bCs/>
          <w:color w:val="FFFFFF"/>
          <w:szCs w:val="22"/>
          <w:lang w:eastAsia="en-GB"/>
        </w:rPr>
        <w:t>Unvalidated Architecture and Draft Wireframes</w:t>
      </w:r>
    </w:p>
    <w:p w14:paraId="29348D70" w14:textId="77777777" w:rsidR="00E23015" w:rsidRPr="00EA6DE4" w:rsidRDefault="00E23015" w:rsidP="00E23015">
      <w:pPr>
        <w:spacing w:after="0" w:line="240" w:lineRule="auto"/>
        <w:rPr>
          <w:rFonts w:ascii="Times New Roman" w:hAnsi="Times New Roman"/>
          <w:lang w:eastAsia="en-GB"/>
        </w:rPr>
      </w:pPr>
    </w:p>
    <w:p w14:paraId="6022CD70"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Information architecture - based on our hypotheses at this point in the project. This is subject to change and requires further structure and analysis. A key priority is ensuring content is findable, easy to navigate and matches users’ mental model of needs and behaviour/information architecture - based on our hypotheses at this point in the project. This is subject to change and requires further structure and analysis. A key priority is ensuring content is findable, easy to navigate and matches users’ mental model of needs and behaviours We have created an un validated architecture that will need to be finalised </w:t>
      </w:r>
    </w:p>
    <w:p w14:paraId="32303407" w14:textId="77777777" w:rsidR="00E23015" w:rsidRPr="00EA6DE4" w:rsidRDefault="00E23015" w:rsidP="00E23015">
      <w:pPr>
        <w:spacing w:after="0" w:line="240" w:lineRule="auto"/>
        <w:rPr>
          <w:rFonts w:ascii="Times New Roman" w:hAnsi="Times New Roman"/>
          <w:lang w:eastAsia="en-GB"/>
        </w:rPr>
      </w:pPr>
    </w:p>
    <w:p w14:paraId="7E48D16C"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 w:val="20"/>
          <w:szCs w:val="20"/>
          <w:lang w:eastAsia="en-GB"/>
        </w:rPr>
        <w:t> </w:t>
      </w:r>
      <w:hyperlink r:id="rId23" w:history="1">
        <w:r w:rsidRPr="00EA6DE4">
          <w:rPr>
            <w:rFonts w:cs="Calibri"/>
            <w:color w:val="000000"/>
            <w:sz w:val="20"/>
            <w:szCs w:val="20"/>
            <w:u w:val="single"/>
            <w:lang w:eastAsia="en-GB"/>
          </w:rPr>
          <w:t>https://whimsical.com/new-ia-KebbEtuLnv3dV986wgaftA</w:t>
        </w:r>
      </w:hyperlink>
    </w:p>
    <w:p w14:paraId="4A97171E" w14:textId="77777777" w:rsidR="00E23015" w:rsidRPr="00EA6DE4" w:rsidRDefault="00E23015" w:rsidP="00E23015">
      <w:pPr>
        <w:spacing w:after="0" w:line="240" w:lineRule="auto"/>
        <w:rPr>
          <w:rFonts w:ascii="Times New Roman" w:hAnsi="Times New Roman"/>
          <w:lang w:eastAsia="en-GB"/>
        </w:rPr>
      </w:pPr>
    </w:p>
    <w:p w14:paraId="215EAF8B" w14:textId="77777777" w:rsidR="00E23015" w:rsidRPr="00EA6DE4" w:rsidRDefault="00E23015" w:rsidP="00E23015">
      <w:pPr>
        <w:spacing w:after="0" w:line="240" w:lineRule="auto"/>
        <w:rPr>
          <w:rFonts w:ascii="Times New Roman" w:hAnsi="Times New Roman"/>
          <w:lang w:eastAsia="en-GB"/>
        </w:rPr>
      </w:pPr>
      <w:r w:rsidRPr="00EA6DE4">
        <w:rPr>
          <w:rFonts w:cs="Calibri"/>
          <w:noProof/>
          <w:color w:val="000000"/>
          <w:szCs w:val="22"/>
          <w:bdr w:val="none" w:sz="0" w:space="0" w:color="auto" w:frame="1"/>
          <w:lang w:eastAsia="en-GB"/>
        </w:rPr>
        <w:lastRenderedPageBreak/>
        <w:drawing>
          <wp:inline distT="0" distB="0" distL="0" distR="0" wp14:anchorId="4D6965EF" wp14:editId="5F785080">
            <wp:extent cx="5467350" cy="1790700"/>
            <wp:effectExtent l="0" t="0" r="0" b="0"/>
            <wp:docPr id="4" name="Picture 2" descr="A screen 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A screen shot of a computer&#10;&#10;AI-generated content may be incorrect."/>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467350" cy="1790700"/>
                    </a:xfrm>
                    <a:prstGeom prst="rect">
                      <a:avLst/>
                    </a:prstGeom>
                    <a:noFill/>
                    <a:ln>
                      <a:noFill/>
                    </a:ln>
                  </pic:spPr>
                </pic:pic>
              </a:graphicData>
            </a:graphic>
          </wp:inline>
        </w:drawing>
      </w:r>
    </w:p>
    <w:p w14:paraId="48813293"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Additionally, draft wireframes are available at </w:t>
      </w:r>
    </w:p>
    <w:p w14:paraId="1F7E0B65" w14:textId="77777777" w:rsidR="00E23015" w:rsidRPr="00EA6DE4" w:rsidRDefault="00E23015" w:rsidP="00E23015">
      <w:pPr>
        <w:spacing w:after="0" w:line="240" w:lineRule="auto"/>
        <w:rPr>
          <w:rFonts w:ascii="Times New Roman" w:hAnsi="Times New Roman"/>
          <w:lang w:eastAsia="en-GB"/>
        </w:rPr>
      </w:pPr>
    </w:p>
    <w:p w14:paraId="4187DAF0" w14:textId="77777777" w:rsidR="00E23015" w:rsidRPr="00EA6DE4" w:rsidRDefault="00E23015" w:rsidP="00E23015">
      <w:pPr>
        <w:spacing w:line="240" w:lineRule="auto"/>
        <w:rPr>
          <w:rFonts w:ascii="Times New Roman" w:hAnsi="Times New Roman"/>
          <w:lang w:eastAsia="en-GB"/>
        </w:rPr>
      </w:pPr>
      <w:r w:rsidRPr="00EA6DE4">
        <w:rPr>
          <w:rFonts w:ascii="Arial" w:hAnsi="Arial" w:cs="Arial"/>
          <w:color w:val="000000"/>
          <w:szCs w:val="22"/>
          <w:lang w:eastAsia="en-GB"/>
        </w:rPr>
        <w:t>https://whimsical.com/ncad-website-latest-8V4vETA3qYjKQNL82ZXr2J</w:t>
      </w:r>
    </w:p>
    <w:p w14:paraId="13E6FA56" w14:textId="77777777" w:rsidR="00E23015" w:rsidRPr="00EA6DE4" w:rsidRDefault="00E23015" w:rsidP="00E23015">
      <w:pPr>
        <w:spacing w:after="0" w:line="240" w:lineRule="auto"/>
        <w:rPr>
          <w:rFonts w:ascii="Times New Roman" w:hAnsi="Times New Roman"/>
          <w:lang w:eastAsia="en-GB"/>
        </w:rPr>
      </w:pPr>
    </w:p>
    <w:p w14:paraId="1F1E8438" w14:textId="77777777" w:rsidR="00E23015" w:rsidRPr="00EA6DE4" w:rsidRDefault="00E23015" w:rsidP="00E23015">
      <w:pPr>
        <w:shd w:val="clear" w:color="auto" w:fill="002060"/>
        <w:spacing w:after="0" w:line="240" w:lineRule="auto"/>
        <w:rPr>
          <w:rFonts w:ascii="Times New Roman" w:hAnsi="Times New Roman"/>
          <w:lang w:eastAsia="en-GB"/>
        </w:rPr>
      </w:pPr>
      <w:r w:rsidRPr="00EA6DE4">
        <w:rPr>
          <w:rFonts w:cs="Calibri"/>
          <w:b/>
          <w:bCs/>
          <w:color w:val="FFFFFF"/>
          <w:szCs w:val="22"/>
          <w:lang w:eastAsia="en-GB"/>
        </w:rPr>
        <w:t>WEBSITE BRANDING</w:t>
      </w:r>
    </w:p>
    <w:p w14:paraId="70C31D0D" w14:textId="77777777" w:rsidR="00E23015" w:rsidRPr="00EA6DE4" w:rsidRDefault="00E23015" w:rsidP="00E23015">
      <w:pPr>
        <w:spacing w:after="0" w:line="240" w:lineRule="auto"/>
        <w:rPr>
          <w:rFonts w:ascii="Times New Roman" w:hAnsi="Times New Roman"/>
          <w:lang w:eastAsia="en-GB"/>
        </w:rPr>
      </w:pPr>
    </w:p>
    <w:p w14:paraId="083E6B38"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“We are currently completing a renewed branding exercise, and the website will need to reflect these guidelines across all aspects of the work. The successful company will be expected to work closely with our external design partners to help define and guide the overall ‘look and feel’ of the website. </w:t>
      </w:r>
    </w:p>
    <w:p w14:paraId="5DA4019C" w14:textId="77777777" w:rsidR="00E23015" w:rsidRPr="00EA6DE4" w:rsidRDefault="00E23015" w:rsidP="00E23015">
      <w:pPr>
        <w:spacing w:after="0" w:line="240" w:lineRule="auto"/>
        <w:rPr>
          <w:rFonts w:ascii="Times New Roman" w:hAnsi="Times New Roman"/>
          <w:lang w:eastAsia="en-GB"/>
        </w:rPr>
      </w:pPr>
    </w:p>
    <w:p w14:paraId="77DE9556"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xml:space="preserve">For reference view </w:t>
      </w:r>
      <w:hyperlink r:id="rId25" w:history="1">
        <w:r w:rsidRPr="00EA6DE4">
          <w:rPr>
            <w:rFonts w:cs="Calibri"/>
            <w:color w:val="0563C1"/>
            <w:szCs w:val="22"/>
            <w:u w:val="single"/>
            <w:lang w:eastAsia="en-GB"/>
          </w:rPr>
          <w:t>https://ncaddesignlabs.ie/</w:t>
        </w:r>
      </w:hyperlink>
      <w:r w:rsidRPr="00EA6DE4">
        <w:rPr>
          <w:rFonts w:cs="Calibri"/>
          <w:color w:val="000000"/>
          <w:szCs w:val="22"/>
          <w:lang w:eastAsia="en-GB"/>
        </w:rPr>
        <w:t xml:space="preserve">  and </w:t>
      </w:r>
      <w:hyperlink r:id="rId26" w:history="1">
        <w:r w:rsidRPr="00EA6DE4">
          <w:rPr>
            <w:rFonts w:cs="Calibri"/>
            <w:color w:val="1155CC"/>
            <w:szCs w:val="22"/>
            <w:u w:val="single"/>
            <w:lang w:eastAsia="en-GB"/>
          </w:rPr>
          <w:t>https://ncadprospectus.com/</w:t>
        </w:r>
      </w:hyperlink>
    </w:p>
    <w:p w14:paraId="3113F203"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FFFFFF"/>
          <w:szCs w:val="22"/>
          <w:lang w:eastAsia="en-GB"/>
        </w:rPr>
        <w:t>W</w:t>
      </w:r>
    </w:p>
    <w:p w14:paraId="65383AF9" w14:textId="77777777" w:rsidR="00E23015" w:rsidRPr="00EA6DE4" w:rsidRDefault="00E23015" w:rsidP="00E23015">
      <w:pPr>
        <w:shd w:val="clear" w:color="auto" w:fill="002060"/>
        <w:spacing w:after="0" w:line="240" w:lineRule="auto"/>
        <w:rPr>
          <w:rFonts w:ascii="Times New Roman" w:hAnsi="Times New Roman"/>
          <w:lang w:eastAsia="en-GB"/>
        </w:rPr>
      </w:pPr>
      <w:r w:rsidRPr="00EA6DE4">
        <w:rPr>
          <w:rFonts w:cs="Calibri"/>
          <w:b/>
          <w:bCs/>
          <w:color w:val="FFFFFF"/>
          <w:szCs w:val="22"/>
          <w:lang w:eastAsia="en-GB"/>
        </w:rPr>
        <w:t>WEBSITE PLATFORM</w:t>
      </w:r>
    </w:p>
    <w:p w14:paraId="393B5326" w14:textId="77777777" w:rsidR="00E23015" w:rsidRPr="00EA6DE4" w:rsidRDefault="00E23015" w:rsidP="00E23015">
      <w:pPr>
        <w:spacing w:after="240" w:line="240" w:lineRule="auto"/>
        <w:rPr>
          <w:rFonts w:ascii="Times New Roman" w:hAnsi="Times New Roman"/>
          <w:lang w:eastAsia="en-GB"/>
        </w:rPr>
      </w:pPr>
    </w:p>
    <w:p w14:paraId="33F1B9D6"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The current CMS platforms used by the existing websites are as follows: </w:t>
      </w:r>
    </w:p>
    <w:p w14:paraId="5B732932"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Is “Expression Engine”</w:t>
      </w:r>
    </w:p>
    <w:p w14:paraId="6C0056ED"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We are open to hear the CMS platform you think would suit us best. Here are some of the key requirements which must be alluded to in the tender response. </w:t>
      </w:r>
    </w:p>
    <w:p w14:paraId="6413B449" w14:textId="77777777" w:rsidR="00E23015" w:rsidRPr="00EA6DE4" w:rsidRDefault="00E23015" w:rsidP="00E23015">
      <w:pPr>
        <w:spacing w:after="0" w:line="240" w:lineRule="auto"/>
        <w:rPr>
          <w:rFonts w:ascii="Times New Roman" w:hAnsi="Times New Roman"/>
          <w:lang w:eastAsia="en-GB"/>
        </w:rPr>
      </w:pPr>
    </w:p>
    <w:p w14:paraId="62F84DD4" w14:textId="77777777" w:rsidR="00E23015" w:rsidRPr="00EA6DE4" w:rsidRDefault="00E23015" w:rsidP="00E23015">
      <w:pPr>
        <w:spacing w:after="218" w:line="240" w:lineRule="auto"/>
        <w:rPr>
          <w:rFonts w:ascii="Times New Roman" w:hAnsi="Times New Roman"/>
          <w:lang w:eastAsia="en-GB"/>
        </w:rPr>
      </w:pPr>
      <w:r w:rsidRPr="00EA6DE4">
        <w:rPr>
          <w:rFonts w:cs="Calibri"/>
          <w:color w:val="000000"/>
          <w:szCs w:val="22"/>
          <w:lang w:eastAsia="en-GB"/>
        </w:rPr>
        <w:t xml:space="preserve">● </w:t>
      </w:r>
      <w:r w:rsidRPr="00EA6DE4">
        <w:rPr>
          <w:rFonts w:cs="Calibri"/>
          <w:b/>
          <w:bCs/>
          <w:color w:val="000000"/>
          <w:szCs w:val="22"/>
          <w:lang w:eastAsia="en-GB"/>
        </w:rPr>
        <w:t xml:space="preserve">User Management and Authentication </w:t>
      </w:r>
      <w:r w:rsidRPr="00EA6DE4">
        <w:rPr>
          <w:rFonts w:cs="Calibri"/>
          <w:color w:val="000000"/>
          <w:szCs w:val="22"/>
          <w:lang w:eastAsia="en-GB"/>
        </w:rPr>
        <w:t>- NCAD needs to understand how user management will work and what are the various levels of permissions that we can set for each type of user. See details of authentication requirements in the features section below. </w:t>
      </w:r>
    </w:p>
    <w:p w14:paraId="6ACE9AC6" w14:textId="77777777" w:rsidR="00E23015" w:rsidRPr="00EA6DE4" w:rsidRDefault="00E23015" w:rsidP="00E23015">
      <w:pPr>
        <w:spacing w:after="218" w:line="240" w:lineRule="auto"/>
        <w:rPr>
          <w:rFonts w:ascii="Times New Roman" w:hAnsi="Times New Roman"/>
          <w:lang w:eastAsia="en-GB"/>
        </w:rPr>
      </w:pPr>
      <w:r w:rsidRPr="00EA6DE4">
        <w:rPr>
          <w:rFonts w:cs="Calibri"/>
          <w:color w:val="000000"/>
          <w:szCs w:val="22"/>
          <w:lang w:eastAsia="en-GB"/>
        </w:rPr>
        <w:t xml:space="preserve">● </w:t>
      </w:r>
      <w:r w:rsidRPr="00EA6DE4">
        <w:rPr>
          <w:rFonts w:cs="Calibri"/>
          <w:b/>
          <w:bCs/>
          <w:color w:val="000000"/>
          <w:szCs w:val="22"/>
          <w:lang w:eastAsia="en-GB"/>
        </w:rPr>
        <w:t xml:space="preserve">User access security </w:t>
      </w:r>
      <w:r w:rsidRPr="00EA6DE4">
        <w:rPr>
          <w:rFonts w:cs="Calibri"/>
          <w:color w:val="000000"/>
          <w:szCs w:val="22"/>
          <w:lang w:eastAsia="en-GB"/>
        </w:rPr>
        <w:t>- Each member of staff will possess a unique logon id and password to relevant systems certain updates on the system may be tracked through this unique identification. The system administrator will be responsible for defining the access levels of all other users. Each level of security will allow different functionality and access rights.  As part of the process, we would like to achieve Staff with access to the CMS will need to be authenticated by their institution staff credentials. Authentication will need to be done through EnTra ID with MFA as opposed to onsite AD/LDAP.</w:t>
      </w:r>
    </w:p>
    <w:p w14:paraId="13149931" w14:textId="77777777" w:rsidR="00E23015" w:rsidRPr="00EA6DE4" w:rsidRDefault="00E23015" w:rsidP="00E23015">
      <w:pPr>
        <w:spacing w:after="218" w:line="240" w:lineRule="auto"/>
        <w:rPr>
          <w:rFonts w:ascii="Times New Roman" w:hAnsi="Times New Roman"/>
          <w:lang w:eastAsia="en-GB"/>
        </w:rPr>
      </w:pPr>
      <w:r w:rsidRPr="00EA6DE4">
        <w:rPr>
          <w:rFonts w:cs="Calibri"/>
          <w:color w:val="000000"/>
          <w:szCs w:val="22"/>
          <w:lang w:eastAsia="en-GB"/>
        </w:rPr>
        <w:t xml:space="preserve">● </w:t>
      </w:r>
      <w:r w:rsidRPr="00EA6DE4">
        <w:rPr>
          <w:rFonts w:cs="Calibri"/>
          <w:b/>
          <w:bCs/>
          <w:color w:val="000000"/>
          <w:szCs w:val="22"/>
          <w:lang w:eastAsia="en-GB"/>
        </w:rPr>
        <w:t xml:space="preserve">Platform security </w:t>
      </w:r>
      <w:r w:rsidRPr="00EA6DE4">
        <w:rPr>
          <w:rFonts w:cs="Calibri"/>
          <w:color w:val="000000"/>
          <w:szCs w:val="22"/>
          <w:lang w:eastAsia="en-GB"/>
        </w:rPr>
        <w:t>- Tenderers must detail the level of security available within the platform, what security will you provide and what expertise you have in this area. We also want to hear about security testing completed before going live (e.g. penetration testing). </w:t>
      </w:r>
    </w:p>
    <w:p w14:paraId="184598A3" w14:textId="77777777" w:rsidR="00E23015" w:rsidRPr="00EA6DE4" w:rsidRDefault="00E23015" w:rsidP="00E23015">
      <w:pPr>
        <w:spacing w:after="218" w:line="240" w:lineRule="auto"/>
        <w:rPr>
          <w:rFonts w:ascii="Times New Roman" w:hAnsi="Times New Roman"/>
          <w:lang w:eastAsia="en-GB"/>
        </w:rPr>
      </w:pPr>
      <w:r w:rsidRPr="00EA6DE4">
        <w:rPr>
          <w:rFonts w:cs="Calibri"/>
          <w:color w:val="000000"/>
          <w:szCs w:val="22"/>
          <w:lang w:eastAsia="en-GB"/>
        </w:rPr>
        <w:t xml:space="preserve">● </w:t>
      </w:r>
      <w:r w:rsidRPr="00EA6DE4">
        <w:rPr>
          <w:rFonts w:cs="Calibri"/>
          <w:b/>
          <w:bCs/>
          <w:color w:val="000000"/>
          <w:szCs w:val="22"/>
          <w:lang w:eastAsia="en-GB"/>
        </w:rPr>
        <w:t xml:space="preserve">Performance </w:t>
      </w:r>
      <w:r w:rsidRPr="00EA6DE4">
        <w:rPr>
          <w:rFonts w:cs="Calibri"/>
          <w:color w:val="000000"/>
          <w:szCs w:val="22"/>
          <w:lang w:eastAsia="en-GB"/>
        </w:rPr>
        <w:t>- NCAD wants to have a high performing website that scores highly on Google core vitals for both desktop and mobile. </w:t>
      </w:r>
    </w:p>
    <w:p w14:paraId="40FD62A8" w14:textId="77777777" w:rsidR="00E23015" w:rsidRPr="00EA6DE4" w:rsidRDefault="00E23015" w:rsidP="00E23015">
      <w:pPr>
        <w:spacing w:after="218" w:line="240" w:lineRule="auto"/>
        <w:rPr>
          <w:rFonts w:ascii="Times New Roman" w:hAnsi="Times New Roman"/>
          <w:lang w:eastAsia="en-GB"/>
        </w:rPr>
      </w:pPr>
      <w:r w:rsidRPr="00EA6DE4">
        <w:rPr>
          <w:rFonts w:cs="Calibri"/>
          <w:color w:val="000000"/>
          <w:szCs w:val="22"/>
          <w:lang w:eastAsia="en-GB"/>
        </w:rPr>
        <w:t xml:space="preserve">● </w:t>
      </w:r>
      <w:r w:rsidRPr="00EA6DE4">
        <w:rPr>
          <w:rFonts w:cs="Calibri"/>
          <w:b/>
          <w:bCs/>
          <w:color w:val="000000"/>
          <w:szCs w:val="22"/>
          <w:lang w:eastAsia="en-GB"/>
        </w:rPr>
        <w:t xml:space="preserve">Data protection </w:t>
      </w:r>
      <w:r w:rsidRPr="00EA6DE4">
        <w:rPr>
          <w:rFonts w:cs="Calibri"/>
          <w:color w:val="000000"/>
          <w:szCs w:val="22"/>
          <w:lang w:eastAsia="en-GB"/>
        </w:rPr>
        <w:t>- The protection of data and compliance with GDPR is important. The new website/CMS must adhere to EU GDPR regulations </w:t>
      </w:r>
    </w:p>
    <w:p w14:paraId="53BE9EC5" w14:textId="77777777" w:rsidR="00E23015" w:rsidRPr="00EA6DE4" w:rsidRDefault="00E23015" w:rsidP="00E23015">
      <w:pPr>
        <w:spacing w:after="218" w:line="240" w:lineRule="auto"/>
        <w:rPr>
          <w:rFonts w:ascii="Times New Roman" w:hAnsi="Times New Roman"/>
          <w:lang w:eastAsia="en-GB"/>
        </w:rPr>
      </w:pPr>
      <w:r w:rsidRPr="00EA6DE4">
        <w:rPr>
          <w:rFonts w:cs="Calibri"/>
          <w:color w:val="000000"/>
          <w:szCs w:val="22"/>
          <w:lang w:eastAsia="en-GB"/>
        </w:rPr>
        <w:t xml:space="preserve">● </w:t>
      </w:r>
      <w:r w:rsidRPr="00EA6DE4">
        <w:rPr>
          <w:rFonts w:cs="Calibri"/>
          <w:b/>
          <w:bCs/>
          <w:color w:val="000000"/>
          <w:szCs w:val="22"/>
          <w:lang w:eastAsia="en-GB"/>
        </w:rPr>
        <w:t xml:space="preserve">Accessibility </w:t>
      </w:r>
      <w:r w:rsidRPr="00EA6DE4">
        <w:rPr>
          <w:rFonts w:cs="Calibri"/>
          <w:color w:val="000000"/>
          <w:szCs w:val="22"/>
          <w:lang w:eastAsia="en-GB"/>
        </w:rPr>
        <w:t>– NCAD would like to achieve WCAG Level 2 AA compliance </w:t>
      </w:r>
    </w:p>
    <w:p w14:paraId="52DDE04E" w14:textId="77777777" w:rsidR="00E23015" w:rsidRPr="00EA6DE4" w:rsidRDefault="00E23015" w:rsidP="00E23015">
      <w:pPr>
        <w:spacing w:after="218" w:line="240" w:lineRule="auto"/>
        <w:rPr>
          <w:rFonts w:ascii="Times New Roman" w:hAnsi="Times New Roman"/>
          <w:lang w:eastAsia="en-GB"/>
        </w:rPr>
      </w:pPr>
      <w:r w:rsidRPr="00EA6DE4">
        <w:rPr>
          <w:rFonts w:cs="Calibri"/>
          <w:color w:val="000000"/>
          <w:szCs w:val="22"/>
          <w:lang w:eastAsia="en-GB"/>
        </w:rPr>
        <w:lastRenderedPageBreak/>
        <w:t xml:space="preserve">● </w:t>
      </w:r>
      <w:r w:rsidRPr="00EA6DE4">
        <w:rPr>
          <w:rFonts w:cs="Calibri"/>
          <w:b/>
          <w:bCs/>
          <w:color w:val="000000"/>
          <w:szCs w:val="22"/>
          <w:lang w:eastAsia="en-GB"/>
        </w:rPr>
        <w:t xml:space="preserve">Analytics </w:t>
      </w:r>
      <w:r w:rsidRPr="00EA6DE4">
        <w:rPr>
          <w:rFonts w:cs="Calibri"/>
          <w:color w:val="000000"/>
          <w:szCs w:val="22"/>
          <w:lang w:eastAsia="en-GB"/>
        </w:rPr>
        <w:t>- NCAD needs to have the relevant reports and insights about the performance of the website to understand how the website is performing. This will include set up of analytics, goals, tag manager set up etc. </w:t>
      </w:r>
    </w:p>
    <w:p w14:paraId="24F2EA07"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xml:space="preserve">● </w:t>
      </w:r>
      <w:r w:rsidRPr="00EA6DE4">
        <w:rPr>
          <w:rFonts w:cs="Calibri"/>
          <w:b/>
          <w:bCs/>
          <w:color w:val="000000"/>
          <w:szCs w:val="22"/>
          <w:lang w:eastAsia="en-GB"/>
        </w:rPr>
        <w:t xml:space="preserve">Hosting </w:t>
      </w:r>
      <w:r w:rsidRPr="00EA6DE4">
        <w:rPr>
          <w:rFonts w:cs="Calibri"/>
          <w:color w:val="000000"/>
          <w:szCs w:val="22"/>
          <w:lang w:eastAsia="en-GB"/>
        </w:rPr>
        <w:t>- The chosen supplier will need to work with us to recommend the best hosting provider. This could be provided by the chosen supplier or through another external company. </w:t>
      </w:r>
    </w:p>
    <w:p w14:paraId="1608D248" w14:textId="77777777" w:rsidR="00E23015" w:rsidRPr="00EA6DE4" w:rsidRDefault="00E23015" w:rsidP="00E23015">
      <w:pPr>
        <w:spacing w:after="0" w:line="240" w:lineRule="auto"/>
        <w:rPr>
          <w:rFonts w:ascii="Times New Roman" w:hAnsi="Times New Roman"/>
          <w:lang w:eastAsia="en-GB"/>
        </w:rPr>
      </w:pPr>
    </w:p>
    <w:p w14:paraId="6B77CF6C"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The proposed hosting solution should provide options for load balancing and scalability capable of handling any spikes in traffic requirements throughout the year (CAO offers, exam results, first year enrolments etc) as well as any other operational requirements such as bulk file upload/download etc. It must have adequate storage and capacity for expansion to accommodate video and other media as required. A robust backup/DR plan and solution for both the hosting infrastructure and website data must be included. An architecture diagram of the proposed hosting solution should be provided with the tender response, including specific details on the hosting platform and components such as servers, load balancers, scale sets, backup solutions, and so on. </w:t>
      </w:r>
    </w:p>
    <w:p w14:paraId="6E5D5612" w14:textId="77777777" w:rsidR="00E23015" w:rsidRPr="00EA6DE4" w:rsidRDefault="00E23015" w:rsidP="00E23015">
      <w:pPr>
        <w:spacing w:after="0" w:line="240" w:lineRule="auto"/>
        <w:rPr>
          <w:rFonts w:ascii="Times New Roman" w:hAnsi="Times New Roman"/>
          <w:lang w:eastAsia="en-GB"/>
        </w:rPr>
      </w:pPr>
    </w:p>
    <w:p w14:paraId="0DBBE9DA"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SLA options for support and uptime of the platform and the website itself should be provided </w:t>
      </w:r>
    </w:p>
    <w:p w14:paraId="7D0706AA" w14:textId="77777777" w:rsidR="00E23015" w:rsidRPr="00EA6DE4" w:rsidRDefault="00E23015" w:rsidP="00E23015">
      <w:pPr>
        <w:spacing w:after="0" w:line="240" w:lineRule="auto"/>
        <w:rPr>
          <w:rFonts w:ascii="Times New Roman" w:hAnsi="Times New Roman"/>
          <w:lang w:eastAsia="en-GB"/>
        </w:rPr>
      </w:pPr>
    </w:p>
    <w:p w14:paraId="1197A9FD"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xml:space="preserve">● </w:t>
      </w:r>
      <w:r w:rsidRPr="00EA6DE4">
        <w:rPr>
          <w:rFonts w:cs="Calibri"/>
          <w:b/>
          <w:bCs/>
          <w:color w:val="000000"/>
          <w:szCs w:val="22"/>
          <w:lang w:eastAsia="en-GB"/>
        </w:rPr>
        <w:t xml:space="preserve">Browser support </w:t>
      </w:r>
      <w:r w:rsidRPr="00EA6DE4">
        <w:rPr>
          <w:rFonts w:cs="Calibri"/>
          <w:color w:val="000000"/>
          <w:szCs w:val="22"/>
          <w:lang w:eastAsia="en-GB"/>
        </w:rPr>
        <w:t>- Please share details of the support for different browsers </w:t>
      </w:r>
    </w:p>
    <w:p w14:paraId="0260F6B3" w14:textId="77777777" w:rsidR="00E23015" w:rsidRPr="00EA6DE4" w:rsidRDefault="00E23015" w:rsidP="00E23015">
      <w:pPr>
        <w:spacing w:after="0" w:line="240" w:lineRule="auto"/>
        <w:rPr>
          <w:rFonts w:ascii="Times New Roman" w:hAnsi="Times New Roman"/>
          <w:lang w:eastAsia="en-GB"/>
        </w:rPr>
      </w:pPr>
    </w:p>
    <w:p w14:paraId="5CE4F5CF"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xml:space="preserve">● </w:t>
      </w:r>
      <w:r w:rsidRPr="00EA6DE4">
        <w:rPr>
          <w:rFonts w:cs="Calibri"/>
          <w:b/>
          <w:bCs/>
          <w:color w:val="000000"/>
          <w:szCs w:val="22"/>
          <w:lang w:eastAsia="en-GB"/>
        </w:rPr>
        <w:t xml:space="preserve">Interaction and social media - </w:t>
      </w:r>
      <w:r w:rsidRPr="00EA6DE4">
        <w:rPr>
          <w:rFonts w:cs="Calibri"/>
          <w:color w:val="000000"/>
          <w:szCs w:val="22"/>
          <w:lang w:eastAsia="en-GB"/>
        </w:rPr>
        <w:t>The website should be developed to encourage engagement in NCAD’s offering, and interaction between and among users. Existing social media pages should be integrated with the various programme pages, allowing for continuing engagement. </w:t>
      </w:r>
    </w:p>
    <w:p w14:paraId="56B6FCAA" w14:textId="77777777" w:rsidR="00E23015" w:rsidRPr="00EA6DE4" w:rsidRDefault="00E23015" w:rsidP="00E23015">
      <w:pPr>
        <w:spacing w:after="0" w:line="240" w:lineRule="auto"/>
        <w:rPr>
          <w:rFonts w:ascii="Times New Roman" w:hAnsi="Times New Roman"/>
          <w:lang w:eastAsia="en-GB"/>
        </w:rPr>
      </w:pPr>
    </w:p>
    <w:p w14:paraId="4507D6E8"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xml:space="preserve">● </w:t>
      </w:r>
      <w:r w:rsidRPr="00EA6DE4">
        <w:rPr>
          <w:rFonts w:cs="Calibri"/>
          <w:b/>
          <w:bCs/>
          <w:color w:val="000000"/>
          <w:szCs w:val="22"/>
          <w:lang w:eastAsia="en-GB"/>
        </w:rPr>
        <w:t xml:space="preserve">Flexibility in templates </w:t>
      </w:r>
      <w:r w:rsidRPr="00EA6DE4">
        <w:rPr>
          <w:rFonts w:cs="Calibri"/>
          <w:color w:val="000000"/>
          <w:szCs w:val="22"/>
          <w:lang w:eastAsia="en-GB"/>
        </w:rPr>
        <w:t>– We need to be able easily create new templates based on selecting pieces of existing templates created. We need total flexibility in this area. </w:t>
      </w:r>
    </w:p>
    <w:p w14:paraId="58CC5141" w14:textId="77777777" w:rsidR="00E23015" w:rsidRPr="00EA6DE4" w:rsidRDefault="00E23015" w:rsidP="00E23015">
      <w:pPr>
        <w:spacing w:after="0" w:line="240" w:lineRule="auto"/>
        <w:rPr>
          <w:rFonts w:ascii="Times New Roman" w:hAnsi="Times New Roman"/>
          <w:lang w:eastAsia="en-GB"/>
        </w:rPr>
      </w:pPr>
    </w:p>
    <w:p w14:paraId="315615B0" w14:textId="77777777" w:rsidR="00E23015" w:rsidRPr="00EA6DE4" w:rsidRDefault="00E23015" w:rsidP="00E23015">
      <w:pPr>
        <w:shd w:val="clear" w:color="auto" w:fill="002060"/>
        <w:spacing w:after="0" w:line="240" w:lineRule="auto"/>
        <w:rPr>
          <w:rFonts w:ascii="Times New Roman" w:hAnsi="Times New Roman"/>
          <w:lang w:eastAsia="en-GB"/>
        </w:rPr>
      </w:pPr>
      <w:r w:rsidRPr="00EA6DE4">
        <w:rPr>
          <w:rFonts w:cs="Calibri"/>
          <w:b/>
          <w:bCs/>
          <w:color w:val="FFFFFF"/>
          <w:szCs w:val="22"/>
          <w:lang w:eastAsia="en-GB"/>
        </w:rPr>
        <w:t>FEATURES</w:t>
      </w:r>
    </w:p>
    <w:p w14:paraId="4E8ACA11" w14:textId="77777777" w:rsidR="00E23015" w:rsidRPr="00EA6DE4" w:rsidRDefault="00E23015" w:rsidP="00E23015">
      <w:pPr>
        <w:spacing w:after="0" w:line="240" w:lineRule="auto"/>
        <w:rPr>
          <w:rFonts w:ascii="Times New Roman" w:hAnsi="Times New Roman"/>
          <w:lang w:eastAsia="en-GB"/>
        </w:rPr>
      </w:pPr>
    </w:p>
    <w:p w14:paraId="3D76D2CE"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Authentication via Azure Active Directory, with Multi Factor Authentication capability </w:t>
      </w:r>
    </w:p>
    <w:p w14:paraId="12820081" w14:textId="77777777" w:rsidR="00E23015" w:rsidRPr="00EA6DE4" w:rsidRDefault="00E23015" w:rsidP="00E23015">
      <w:pPr>
        <w:spacing w:after="0" w:line="240" w:lineRule="auto"/>
        <w:rPr>
          <w:rFonts w:ascii="Times New Roman" w:hAnsi="Times New Roman"/>
          <w:lang w:eastAsia="en-GB"/>
        </w:rPr>
      </w:pPr>
    </w:p>
    <w:p w14:paraId="205A1C46"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Staff with access to the CMS will need to be authenticated by their institution staff credentials. Authentication will need to be done through EntraId as opposed to onsite AD/LDAP. NCAD will not allow connectivity between its internal AD and any external web facing systems. </w:t>
      </w:r>
    </w:p>
    <w:p w14:paraId="3BFB60E1" w14:textId="77777777" w:rsidR="00E23015" w:rsidRPr="00EA6DE4" w:rsidRDefault="00E23015" w:rsidP="00E23015">
      <w:pPr>
        <w:spacing w:after="0" w:line="240" w:lineRule="auto"/>
        <w:rPr>
          <w:rFonts w:ascii="Times New Roman" w:hAnsi="Times New Roman"/>
          <w:lang w:eastAsia="en-GB"/>
        </w:rPr>
      </w:pPr>
    </w:p>
    <w:p w14:paraId="35C05B1A"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Email/Auto-reply functionality </w:t>
      </w:r>
    </w:p>
    <w:p w14:paraId="2F73B33D" w14:textId="77777777" w:rsidR="00E23015" w:rsidRPr="00EA6DE4" w:rsidRDefault="00E23015" w:rsidP="00E23015">
      <w:pPr>
        <w:spacing w:after="0" w:line="240" w:lineRule="auto"/>
        <w:rPr>
          <w:rFonts w:ascii="Times New Roman" w:hAnsi="Times New Roman"/>
          <w:lang w:eastAsia="en-GB"/>
        </w:rPr>
      </w:pPr>
    </w:p>
    <w:p w14:paraId="04AFE6E2"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For full online form functionality on the website the CMS will need to be capable of leveraging Azure AD/Microsoft Office 365 for sending/receiving mail through the system. The system must be capable of modern authentication methods for mail transport. </w:t>
      </w:r>
    </w:p>
    <w:p w14:paraId="6B3916A9" w14:textId="77777777" w:rsidR="00E23015" w:rsidRPr="00EA6DE4" w:rsidRDefault="00E23015" w:rsidP="00E23015">
      <w:pPr>
        <w:spacing w:after="0" w:line="240" w:lineRule="auto"/>
        <w:rPr>
          <w:rFonts w:ascii="Times New Roman" w:hAnsi="Times New Roman"/>
          <w:lang w:eastAsia="en-GB"/>
        </w:rPr>
      </w:pPr>
    </w:p>
    <w:p w14:paraId="082731D5"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Programme and Course Offerings. </w:t>
      </w:r>
    </w:p>
    <w:p w14:paraId="62AF6329" w14:textId="77777777" w:rsidR="00E23015" w:rsidRPr="00EA6DE4" w:rsidRDefault="00E23015" w:rsidP="00E23015">
      <w:pPr>
        <w:spacing w:after="0" w:line="240" w:lineRule="auto"/>
        <w:rPr>
          <w:rFonts w:ascii="Times New Roman" w:hAnsi="Times New Roman"/>
          <w:lang w:eastAsia="en-GB"/>
        </w:rPr>
      </w:pPr>
    </w:p>
    <w:p w14:paraId="7D7C113B"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Wireframe has been completed for course structure, upon the appointment the successful company will have access to the wire frame design</w:t>
      </w:r>
    </w:p>
    <w:p w14:paraId="1BADEF82" w14:textId="77777777" w:rsidR="00E23015" w:rsidRPr="00EA6DE4" w:rsidRDefault="00E23015" w:rsidP="00E23015">
      <w:pPr>
        <w:spacing w:after="0" w:line="240" w:lineRule="auto"/>
        <w:rPr>
          <w:rFonts w:ascii="Times New Roman" w:hAnsi="Times New Roman"/>
          <w:lang w:eastAsia="en-GB"/>
        </w:rPr>
      </w:pPr>
    </w:p>
    <w:p w14:paraId="7ACA176E"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Which includes undergraduate, postgraduate and flexible learning. </w:t>
      </w:r>
    </w:p>
    <w:p w14:paraId="35F1C28F" w14:textId="77777777" w:rsidR="00E23015" w:rsidRPr="00EA6DE4" w:rsidRDefault="00E23015" w:rsidP="00E23015">
      <w:pPr>
        <w:spacing w:after="0" w:line="240" w:lineRule="auto"/>
        <w:rPr>
          <w:rFonts w:ascii="Times New Roman" w:hAnsi="Times New Roman"/>
          <w:lang w:eastAsia="en-GB"/>
        </w:rPr>
      </w:pPr>
    </w:p>
    <w:p w14:paraId="16C1BB7F"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Chat Bot </w:t>
      </w:r>
    </w:p>
    <w:p w14:paraId="2142BEEC" w14:textId="77777777" w:rsidR="00E23015" w:rsidRPr="00EA6DE4" w:rsidRDefault="00E23015" w:rsidP="00E23015">
      <w:pPr>
        <w:spacing w:after="0" w:line="240" w:lineRule="auto"/>
        <w:rPr>
          <w:rFonts w:ascii="Times New Roman" w:hAnsi="Times New Roman"/>
          <w:lang w:eastAsia="en-GB"/>
        </w:rPr>
      </w:pPr>
    </w:p>
    <w:p w14:paraId="18A317AA"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There is a requirement to integrate with our existing Chatbot </w:t>
      </w:r>
    </w:p>
    <w:p w14:paraId="43CF8383" w14:textId="77777777" w:rsidR="00E23015" w:rsidRPr="00EA6DE4" w:rsidRDefault="00E23015" w:rsidP="00E23015">
      <w:pPr>
        <w:spacing w:after="0" w:line="240" w:lineRule="auto"/>
        <w:rPr>
          <w:rFonts w:ascii="Times New Roman" w:hAnsi="Times New Roman"/>
          <w:lang w:eastAsia="en-GB"/>
        </w:rPr>
      </w:pPr>
    </w:p>
    <w:p w14:paraId="0AF51F9F"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Employee Directory </w:t>
      </w:r>
    </w:p>
    <w:p w14:paraId="78CAC0DE" w14:textId="77777777" w:rsidR="00E23015" w:rsidRPr="00EA6DE4" w:rsidRDefault="00E23015" w:rsidP="00E23015">
      <w:pPr>
        <w:spacing w:after="0" w:line="240" w:lineRule="auto"/>
        <w:rPr>
          <w:rFonts w:ascii="Times New Roman" w:hAnsi="Times New Roman"/>
          <w:lang w:eastAsia="en-GB"/>
        </w:rPr>
      </w:pPr>
    </w:p>
    <w:p w14:paraId="15560800"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lastRenderedPageBreak/>
        <w:t>We need an employee directory available on the website that is well designed, fast, searchable and easy to update. We need backend functionality which allows us to add, delete or modify profiles. The majority of the employee information should be obtained through integration with our CORE XD HR application. However, not everything can be retrieved from this system so additional flexibility will be required. Please note Core integration is desirable but not a requirement. </w:t>
      </w:r>
    </w:p>
    <w:p w14:paraId="207DAB83" w14:textId="77777777" w:rsidR="00E23015" w:rsidRPr="00EA6DE4" w:rsidRDefault="00E23015" w:rsidP="00E23015">
      <w:pPr>
        <w:spacing w:after="240" w:line="240" w:lineRule="auto"/>
        <w:rPr>
          <w:rFonts w:ascii="Times New Roman" w:hAnsi="Times New Roman"/>
          <w:lang w:eastAsia="en-GB"/>
        </w:rPr>
      </w:pPr>
      <w:r w:rsidRPr="00EA6DE4">
        <w:rPr>
          <w:rFonts w:ascii="Times New Roman" w:hAnsi="Times New Roman"/>
          <w:lang w:eastAsia="en-GB"/>
        </w:rPr>
        <w:br/>
      </w:r>
    </w:p>
    <w:p w14:paraId="10298D52"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For example: </w:t>
      </w:r>
    </w:p>
    <w:p w14:paraId="251F3644" w14:textId="77777777" w:rsidR="00E23015" w:rsidRPr="00EA6DE4" w:rsidRDefault="00E23015" w:rsidP="00E23015">
      <w:pPr>
        <w:spacing w:after="69" w:line="240" w:lineRule="auto"/>
        <w:rPr>
          <w:rFonts w:ascii="Times New Roman" w:hAnsi="Times New Roman"/>
          <w:lang w:eastAsia="en-GB"/>
        </w:rPr>
      </w:pPr>
      <w:r w:rsidRPr="00EA6DE4">
        <w:rPr>
          <w:rFonts w:cs="Calibri"/>
          <w:color w:val="000000"/>
          <w:szCs w:val="22"/>
          <w:lang w:eastAsia="en-GB"/>
        </w:rPr>
        <w:t>• Ability to add custom fields to employee records that we can update outside of the CORE HR System </w:t>
      </w:r>
    </w:p>
    <w:p w14:paraId="3971A060" w14:textId="77777777" w:rsidR="00E23015" w:rsidRPr="00EA6DE4" w:rsidRDefault="00E23015" w:rsidP="00E23015">
      <w:pPr>
        <w:spacing w:after="69" w:line="240" w:lineRule="auto"/>
        <w:rPr>
          <w:rFonts w:ascii="Times New Roman" w:hAnsi="Times New Roman"/>
          <w:lang w:eastAsia="en-GB"/>
        </w:rPr>
      </w:pPr>
      <w:r w:rsidRPr="00EA6DE4">
        <w:rPr>
          <w:rFonts w:cs="Calibri"/>
          <w:color w:val="000000"/>
          <w:szCs w:val="22"/>
          <w:lang w:eastAsia="en-GB"/>
        </w:rPr>
        <w:t>• Ability to create employee profiles that are not part of CORE HR system. Some employees are not listed on CORE HR systems. </w:t>
      </w:r>
    </w:p>
    <w:p w14:paraId="57225C43"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Ability to disable employee records where required </w:t>
      </w:r>
    </w:p>
    <w:p w14:paraId="5C3A6AED" w14:textId="77777777" w:rsidR="00E23015" w:rsidRPr="00EA6DE4" w:rsidRDefault="00E23015" w:rsidP="00E23015">
      <w:pPr>
        <w:spacing w:after="240" w:line="240" w:lineRule="auto"/>
        <w:rPr>
          <w:rFonts w:ascii="Times New Roman" w:hAnsi="Times New Roman"/>
          <w:lang w:eastAsia="en-GB"/>
        </w:rPr>
      </w:pPr>
    </w:p>
    <w:p w14:paraId="4824F837"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Event Management </w:t>
      </w:r>
    </w:p>
    <w:p w14:paraId="4D5321F5" w14:textId="77777777" w:rsidR="00E23015" w:rsidRPr="00EA6DE4" w:rsidRDefault="00E23015" w:rsidP="00E23015">
      <w:pPr>
        <w:spacing w:after="0" w:line="240" w:lineRule="auto"/>
        <w:rPr>
          <w:rFonts w:ascii="Times New Roman" w:hAnsi="Times New Roman"/>
          <w:lang w:eastAsia="en-GB"/>
        </w:rPr>
      </w:pPr>
    </w:p>
    <w:p w14:paraId="094A94E4"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NCAD needs an events area as part of the website that will allow us to display up and coming events. We use Eventbrite to create events and then we currently manually enter these events on the website. If there is registration or payment required, they are redirected back to Eventbrite. </w:t>
      </w:r>
    </w:p>
    <w:p w14:paraId="0D3E9CFD"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We’ll need: </w:t>
      </w:r>
    </w:p>
    <w:p w14:paraId="36194531" w14:textId="77777777" w:rsidR="00E23015" w:rsidRPr="00EA6DE4" w:rsidRDefault="00E23015" w:rsidP="00E23015">
      <w:pPr>
        <w:spacing w:after="0" w:line="240" w:lineRule="auto"/>
        <w:rPr>
          <w:rFonts w:ascii="Times New Roman" w:hAnsi="Times New Roman"/>
          <w:lang w:eastAsia="en-GB"/>
        </w:rPr>
      </w:pPr>
    </w:p>
    <w:p w14:paraId="028033E2"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Ability to add/update/remove events </w:t>
      </w:r>
    </w:p>
    <w:p w14:paraId="0B5318BB"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Search to allow people to find events </w:t>
      </w:r>
    </w:p>
    <w:p w14:paraId="0DE8772F" w14:textId="77777777" w:rsidR="00E23015" w:rsidRPr="00EA6DE4" w:rsidRDefault="00E23015" w:rsidP="00E23015">
      <w:pPr>
        <w:spacing w:after="0" w:line="240" w:lineRule="auto"/>
        <w:rPr>
          <w:rFonts w:ascii="Times New Roman" w:hAnsi="Times New Roman"/>
          <w:lang w:eastAsia="en-GB"/>
        </w:rPr>
      </w:pPr>
    </w:p>
    <w:p w14:paraId="2A3107DB" w14:textId="77777777" w:rsidR="00E23015" w:rsidRPr="00EA6DE4" w:rsidRDefault="00E23015" w:rsidP="00E23015">
      <w:pPr>
        <w:spacing w:before="280" w:after="280" w:line="240" w:lineRule="auto"/>
        <w:rPr>
          <w:rFonts w:ascii="Times New Roman" w:hAnsi="Times New Roman"/>
          <w:lang w:eastAsia="en-GB"/>
        </w:rPr>
      </w:pPr>
      <w:r w:rsidRPr="00EA6DE4">
        <w:rPr>
          <w:rFonts w:cs="Calibri"/>
          <w:b/>
          <w:bCs/>
          <w:color w:val="000000"/>
          <w:szCs w:val="22"/>
          <w:lang w:eastAsia="en-GB"/>
        </w:rPr>
        <w:t>Digital Storytelling That Connects</w:t>
      </w:r>
      <w:r w:rsidRPr="00EA6DE4">
        <w:rPr>
          <w:rFonts w:cs="Calibri"/>
          <w:color w:val="000000"/>
          <w:szCs w:val="22"/>
          <w:lang w:eastAsia="en-GB"/>
        </w:rPr>
        <w:br/>
        <w:t>At NCAD, sharing news is more than posting updates — it is part of a wider digital storytelling strategy that reflects who we are as a creative community. Our website should act as a living showcase of art, design, and research, presenting stories that resonate with younger, digital-first audiences while remaining clear and welcoming for alumni, partners, and wider society.</w:t>
      </w:r>
    </w:p>
    <w:p w14:paraId="36071338" w14:textId="77777777" w:rsidR="00E23015" w:rsidRPr="00EA6DE4" w:rsidRDefault="00E23015" w:rsidP="00E23015">
      <w:pPr>
        <w:spacing w:before="280" w:after="280" w:line="240" w:lineRule="auto"/>
        <w:rPr>
          <w:rFonts w:ascii="Times New Roman" w:hAnsi="Times New Roman"/>
          <w:lang w:eastAsia="en-GB"/>
        </w:rPr>
      </w:pPr>
      <w:r w:rsidRPr="00EA6DE4">
        <w:rPr>
          <w:rFonts w:cs="Calibri"/>
          <w:color w:val="000000"/>
          <w:szCs w:val="22"/>
          <w:lang w:eastAsia="en-GB"/>
        </w:rPr>
        <w:t>We envision a platform that:</w:t>
      </w:r>
    </w:p>
    <w:p w14:paraId="48792572" w14:textId="77777777" w:rsidR="00E23015" w:rsidRPr="00EA6DE4" w:rsidRDefault="00E23015" w:rsidP="00E23015">
      <w:pPr>
        <w:numPr>
          <w:ilvl w:val="0"/>
          <w:numId w:val="41"/>
        </w:numPr>
        <w:spacing w:before="280" w:after="0" w:line="240" w:lineRule="auto"/>
        <w:textAlignment w:val="baseline"/>
        <w:rPr>
          <w:rFonts w:cs="Calibri"/>
          <w:color w:val="000000"/>
          <w:sz w:val="20"/>
          <w:szCs w:val="20"/>
          <w:lang w:eastAsia="en-GB"/>
        </w:rPr>
      </w:pPr>
      <w:r w:rsidRPr="00EA6DE4">
        <w:rPr>
          <w:rFonts w:cs="Calibri"/>
          <w:color w:val="000000"/>
          <w:szCs w:val="22"/>
          <w:lang w:eastAsia="en-GB"/>
        </w:rPr>
        <w:t>Provides a vibrant, central hub for articles (both in word and digital) that highlight the creativity and impact of our community.</w:t>
      </w:r>
    </w:p>
    <w:p w14:paraId="6A9E5D54" w14:textId="77777777" w:rsidR="00E23015" w:rsidRPr="00EA6DE4" w:rsidRDefault="00E23015" w:rsidP="00E23015">
      <w:pPr>
        <w:numPr>
          <w:ilvl w:val="0"/>
          <w:numId w:val="41"/>
        </w:numPr>
        <w:spacing w:after="0" w:line="240" w:lineRule="auto"/>
        <w:textAlignment w:val="baseline"/>
        <w:rPr>
          <w:rFonts w:cs="Calibri"/>
          <w:color w:val="000000"/>
          <w:sz w:val="20"/>
          <w:szCs w:val="20"/>
          <w:lang w:eastAsia="en-GB"/>
        </w:rPr>
      </w:pPr>
      <w:r w:rsidRPr="00EA6DE4">
        <w:rPr>
          <w:rFonts w:cs="Calibri"/>
          <w:color w:val="000000"/>
          <w:szCs w:val="22"/>
          <w:lang w:eastAsia="en-GB"/>
        </w:rPr>
        <w:t>Uses smart categorisation to connect stories across disciplines, making discovery inspiring and intuitive.</w:t>
      </w:r>
    </w:p>
    <w:p w14:paraId="586F5454" w14:textId="77777777" w:rsidR="00E23015" w:rsidRPr="00EA6DE4" w:rsidRDefault="00E23015" w:rsidP="00E23015">
      <w:pPr>
        <w:numPr>
          <w:ilvl w:val="0"/>
          <w:numId w:val="41"/>
        </w:numPr>
        <w:spacing w:after="280" w:line="240" w:lineRule="auto"/>
        <w:textAlignment w:val="baseline"/>
        <w:rPr>
          <w:rFonts w:cs="Calibri"/>
          <w:color w:val="000000"/>
          <w:sz w:val="20"/>
          <w:szCs w:val="20"/>
          <w:lang w:eastAsia="en-GB"/>
        </w:rPr>
      </w:pPr>
      <w:r w:rsidRPr="00EA6DE4">
        <w:rPr>
          <w:rFonts w:cs="Calibri"/>
          <w:color w:val="000000"/>
          <w:szCs w:val="22"/>
          <w:lang w:eastAsia="en-GB"/>
        </w:rPr>
        <w:t>Enables flexible formats — from short, visual snippets to in-depth features — ensuring stories can be experienced in ways that are engaging, accessible, and memorable.</w:t>
      </w:r>
    </w:p>
    <w:p w14:paraId="4202FB2C" w14:textId="77777777" w:rsidR="00E23015" w:rsidRPr="00EA6DE4" w:rsidRDefault="00E23015" w:rsidP="00E23015">
      <w:pPr>
        <w:spacing w:before="280" w:after="280" w:line="240" w:lineRule="auto"/>
        <w:rPr>
          <w:rFonts w:ascii="Times New Roman" w:hAnsi="Times New Roman"/>
          <w:lang w:eastAsia="en-GB"/>
        </w:rPr>
      </w:pPr>
      <w:r w:rsidRPr="00EA6DE4">
        <w:rPr>
          <w:rFonts w:cs="Calibri"/>
          <w:color w:val="000000"/>
          <w:szCs w:val="22"/>
          <w:lang w:eastAsia="en-GB"/>
        </w:rPr>
        <w:t>This approach positions NCAD’s news not as a static archive, but as an evolving narrative: a digital exhibition of voices, ideas, and innovations that strengthen our visibility, extend our reach, and align with our strategy to lead through creativity in the digital age.</w:t>
      </w:r>
    </w:p>
    <w:p w14:paraId="076AACF7" w14:textId="77777777" w:rsidR="00E23015" w:rsidRPr="00EA6DE4" w:rsidRDefault="00E23015" w:rsidP="00E23015">
      <w:pPr>
        <w:spacing w:after="0" w:line="240" w:lineRule="auto"/>
        <w:rPr>
          <w:rFonts w:ascii="Times New Roman" w:hAnsi="Times New Roman"/>
          <w:lang w:eastAsia="en-GB"/>
        </w:rPr>
      </w:pPr>
    </w:p>
    <w:p w14:paraId="227A3B60"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Forms </w:t>
      </w:r>
    </w:p>
    <w:p w14:paraId="46449BD4" w14:textId="77777777" w:rsidR="00E23015" w:rsidRPr="00EA6DE4" w:rsidRDefault="00E23015" w:rsidP="00E23015">
      <w:pPr>
        <w:spacing w:after="0" w:line="240" w:lineRule="auto"/>
        <w:rPr>
          <w:rFonts w:ascii="Times New Roman" w:hAnsi="Times New Roman"/>
          <w:lang w:eastAsia="en-GB"/>
        </w:rPr>
      </w:pPr>
    </w:p>
    <w:p w14:paraId="511AF892"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NCAD uses online forms for various functions including course applications, email subscriptions, event registering and scholarship applications. The CMS will need to provide a user friendly but comprehensive online form tool which CMS admin staff can use to create forms and manage the form data. This form tool will need to be GDPR compliant. Here are some ideal requirements: </w:t>
      </w:r>
    </w:p>
    <w:p w14:paraId="12BEC9BD" w14:textId="77777777" w:rsidR="00E23015" w:rsidRPr="00EA6DE4" w:rsidRDefault="00E23015" w:rsidP="00E23015">
      <w:pPr>
        <w:spacing w:after="0" w:line="240" w:lineRule="auto"/>
        <w:rPr>
          <w:rFonts w:ascii="Times New Roman" w:hAnsi="Times New Roman"/>
          <w:lang w:eastAsia="en-GB"/>
        </w:rPr>
      </w:pPr>
    </w:p>
    <w:p w14:paraId="3C4E2330" w14:textId="77777777" w:rsidR="00E23015" w:rsidRPr="00EA6DE4" w:rsidRDefault="00E23015" w:rsidP="00E23015">
      <w:pPr>
        <w:spacing w:after="17" w:line="240" w:lineRule="auto"/>
        <w:rPr>
          <w:rFonts w:ascii="Times New Roman" w:hAnsi="Times New Roman"/>
          <w:lang w:eastAsia="en-GB"/>
        </w:rPr>
      </w:pPr>
      <w:r w:rsidRPr="00EA6DE4">
        <w:rPr>
          <w:rFonts w:cs="Calibri"/>
          <w:color w:val="000000"/>
          <w:szCs w:val="22"/>
          <w:lang w:eastAsia="en-GB"/>
        </w:rPr>
        <w:lastRenderedPageBreak/>
        <w:t>● Drag and drop form builder </w:t>
      </w:r>
    </w:p>
    <w:p w14:paraId="1CA8C5E0" w14:textId="77777777" w:rsidR="00E23015" w:rsidRPr="00EA6DE4" w:rsidRDefault="00E23015" w:rsidP="00E23015">
      <w:pPr>
        <w:spacing w:after="17" w:line="240" w:lineRule="auto"/>
        <w:rPr>
          <w:rFonts w:ascii="Times New Roman" w:hAnsi="Times New Roman"/>
          <w:lang w:eastAsia="en-GB"/>
        </w:rPr>
      </w:pPr>
      <w:r w:rsidRPr="00EA6DE4">
        <w:rPr>
          <w:rFonts w:cs="Calibri"/>
          <w:color w:val="000000"/>
          <w:szCs w:val="22"/>
          <w:lang w:eastAsia="en-GB"/>
        </w:rPr>
        <w:t>● Support for checkboxes, free text, multiple choice, SPAM protection, conditional logic </w:t>
      </w:r>
    </w:p>
    <w:p w14:paraId="11BBE943" w14:textId="77777777" w:rsidR="00E23015" w:rsidRPr="00EA6DE4" w:rsidRDefault="00E23015" w:rsidP="00E23015">
      <w:pPr>
        <w:spacing w:after="17" w:line="240" w:lineRule="auto"/>
        <w:rPr>
          <w:rFonts w:ascii="Times New Roman" w:hAnsi="Times New Roman"/>
          <w:lang w:eastAsia="en-GB"/>
        </w:rPr>
      </w:pPr>
      <w:r w:rsidRPr="00EA6DE4">
        <w:rPr>
          <w:rFonts w:cs="Calibri"/>
          <w:color w:val="000000"/>
          <w:szCs w:val="22"/>
          <w:lang w:eastAsia="en-GB"/>
        </w:rPr>
        <w:t>● Mobile responsive </w:t>
      </w:r>
    </w:p>
    <w:p w14:paraId="70F05C5E" w14:textId="77777777" w:rsidR="00E23015" w:rsidRPr="00EA6DE4" w:rsidRDefault="00E23015" w:rsidP="00E23015">
      <w:pPr>
        <w:spacing w:after="17" w:line="240" w:lineRule="auto"/>
        <w:rPr>
          <w:rFonts w:ascii="Times New Roman" w:hAnsi="Times New Roman"/>
          <w:lang w:eastAsia="en-GB"/>
        </w:rPr>
      </w:pPr>
      <w:r w:rsidRPr="00EA6DE4">
        <w:rPr>
          <w:rFonts w:cs="Calibri"/>
          <w:color w:val="000000"/>
          <w:szCs w:val="22"/>
          <w:lang w:eastAsia="en-GB"/>
        </w:rPr>
        <w:t>● Easily embeddable </w:t>
      </w:r>
    </w:p>
    <w:p w14:paraId="501488B8" w14:textId="77777777" w:rsidR="00E23015" w:rsidRPr="00EA6DE4" w:rsidRDefault="00E23015" w:rsidP="00E23015">
      <w:pPr>
        <w:spacing w:after="17" w:line="240" w:lineRule="auto"/>
        <w:rPr>
          <w:rFonts w:ascii="Times New Roman" w:hAnsi="Times New Roman"/>
          <w:lang w:eastAsia="en-GB"/>
        </w:rPr>
      </w:pPr>
      <w:r w:rsidRPr="00EA6DE4">
        <w:rPr>
          <w:rFonts w:cs="Calibri"/>
          <w:color w:val="000000"/>
          <w:szCs w:val="22"/>
          <w:lang w:eastAsia="en-GB"/>
        </w:rPr>
        <w:t>● Prebuilt form templates </w:t>
      </w:r>
    </w:p>
    <w:p w14:paraId="3ECDDD60"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Ability to collect payments (may not be required but we’d like to know what is possible) </w:t>
      </w:r>
    </w:p>
    <w:p w14:paraId="7AB2803E" w14:textId="77777777" w:rsidR="00E23015" w:rsidRPr="00EA6DE4" w:rsidRDefault="00E23015" w:rsidP="00E23015">
      <w:pPr>
        <w:spacing w:after="240" w:line="240" w:lineRule="auto"/>
        <w:rPr>
          <w:rFonts w:ascii="Times New Roman" w:hAnsi="Times New Roman"/>
          <w:lang w:eastAsia="en-GB"/>
        </w:rPr>
      </w:pPr>
    </w:p>
    <w:p w14:paraId="2CEEB898"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Vacancies </w:t>
      </w:r>
    </w:p>
    <w:p w14:paraId="5D2C729D" w14:textId="77777777" w:rsidR="00E23015" w:rsidRPr="00EA6DE4" w:rsidRDefault="00E23015" w:rsidP="00E23015">
      <w:pPr>
        <w:spacing w:after="0" w:line="240" w:lineRule="auto"/>
        <w:rPr>
          <w:rFonts w:ascii="Times New Roman" w:hAnsi="Times New Roman"/>
          <w:lang w:eastAsia="en-GB"/>
        </w:rPr>
      </w:pPr>
    </w:p>
    <w:p w14:paraId="0D35D13F"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NCAD needs a dedicated area to promote vacancies within the school but also the ability to provide a filtered view of these vacancies on different parts of the website. For example, if there were vacancies in the international department, they may want to promote these. These vacancies are stored and should be retrieved from Core HR system. We’ll also need the ability to add entries that are not on CORE </w:t>
      </w:r>
    </w:p>
    <w:p w14:paraId="64A91A0D" w14:textId="77777777" w:rsidR="00E23015" w:rsidRPr="00EA6DE4" w:rsidRDefault="00E23015" w:rsidP="00E23015">
      <w:pPr>
        <w:spacing w:after="0" w:line="240" w:lineRule="auto"/>
        <w:rPr>
          <w:rFonts w:ascii="Times New Roman" w:hAnsi="Times New Roman"/>
          <w:lang w:eastAsia="en-GB"/>
        </w:rPr>
      </w:pPr>
    </w:p>
    <w:p w14:paraId="46595F75"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GDPR Compliance </w:t>
      </w:r>
    </w:p>
    <w:p w14:paraId="6DAFD335"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The new NCAD website and CMS will need to meet current online data protection standards in accordance with EU GDPR regulations. Necessary functions to meet these standards would include: </w:t>
      </w:r>
    </w:p>
    <w:p w14:paraId="0D4691F1" w14:textId="77777777" w:rsidR="00E23015" w:rsidRPr="00EA6DE4" w:rsidRDefault="00E23015" w:rsidP="00E23015">
      <w:pPr>
        <w:spacing w:after="0" w:line="240" w:lineRule="auto"/>
        <w:rPr>
          <w:rFonts w:ascii="Times New Roman" w:hAnsi="Times New Roman"/>
          <w:lang w:eastAsia="en-GB"/>
        </w:rPr>
      </w:pPr>
    </w:p>
    <w:p w14:paraId="67597D6D"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Cookies function which allows for the selection of multiple consent options. </w:t>
      </w:r>
    </w:p>
    <w:p w14:paraId="6F2DA53F"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Ability to identify, export, erase, personal data including images – this might require an option to be activated by user admin on sections that contain personal data. </w:t>
      </w:r>
    </w:p>
    <w:p w14:paraId="45295C3F"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Ability to encrypt traffic coming onto the website. </w:t>
      </w:r>
    </w:p>
    <w:p w14:paraId="5EC4A830"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Ability to include links to privacy policy documentation in forms and pages along with an option to accept or reject the policies through a ‘tick box’ feature. </w:t>
      </w:r>
    </w:p>
    <w:p w14:paraId="39752855"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Ability to easily identify Trackers. </w:t>
      </w:r>
    </w:p>
    <w:p w14:paraId="5E99181F"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Ability to add checkbox for email opt-in </w:t>
      </w:r>
    </w:p>
    <w:p w14:paraId="323F55E6"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FFFFFF"/>
          <w:szCs w:val="22"/>
          <w:lang w:eastAsia="en-GB"/>
        </w:rPr>
        <w:t>INFORMATION ARCHITECTURE/USER EXPERIENCE AND WEB DESIGN REQUIREMENTS </w:t>
      </w:r>
    </w:p>
    <w:p w14:paraId="42CF1CF7" w14:textId="77777777" w:rsidR="00E23015" w:rsidRPr="00EA6DE4" w:rsidRDefault="00E23015" w:rsidP="00E23015">
      <w:pPr>
        <w:shd w:val="clear" w:color="auto" w:fill="002060"/>
        <w:spacing w:after="0" w:line="240" w:lineRule="auto"/>
        <w:rPr>
          <w:rFonts w:ascii="Times New Roman" w:hAnsi="Times New Roman"/>
          <w:lang w:eastAsia="en-GB"/>
        </w:rPr>
      </w:pPr>
      <w:r w:rsidRPr="00EA6DE4">
        <w:rPr>
          <w:rFonts w:cs="Calibri"/>
          <w:b/>
          <w:bCs/>
          <w:color w:val="FFFFFF"/>
          <w:szCs w:val="22"/>
          <w:lang w:eastAsia="en-GB"/>
        </w:rPr>
        <w:t>INFORMATION ARCHITECTURE/USER EXPERIENCE AND WEB DESIGN REQUIREMENTS</w:t>
      </w:r>
    </w:p>
    <w:p w14:paraId="1E97035A" w14:textId="77777777" w:rsidR="00E23015" w:rsidRPr="00EA6DE4" w:rsidRDefault="00E23015" w:rsidP="00E23015">
      <w:pPr>
        <w:spacing w:after="0" w:line="240" w:lineRule="auto"/>
        <w:rPr>
          <w:rFonts w:ascii="Times New Roman" w:hAnsi="Times New Roman"/>
          <w:lang w:eastAsia="en-GB"/>
        </w:rPr>
      </w:pPr>
    </w:p>
    <w:p w14:paraId="22686272"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The information architecture (IA) of the NCAD website must be centred around the key website users and able to facilitate the various journeys of these different users both internally (NCAD students and staff) and externally (prospective students, parents, teachers, industry, media etc.) </w:t>
      </w:r>
    </w:p>
    <w:p w14:paraId="19958596" w14:textId="77777777" w:rsidR="00E23015" w:rsidRPr="00EA6DE4" w:rsidRDefault="00E23015" w:rsidP="00E23015">
      <w:pPr>
        <w:spacing w:after="0" w:line="240" w:lineRule="auto"/>
        <w:rPr>
          <w:rFonts w:ascii="Times New Roman" w:hAnsi="Times New Roman"/>
          <w:lang w:eastAsia="en-GB"/>
        </w:rPr>
      </w:pPr>
    </w:p>
    <w:p w14:paraId="18327AA0"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NCAD wants a great user experience delivered through a well-designed, easy to navigate website where information is quickly accessible. </w:t>
      </w:r>
    </w:p>
    <w:p w14:paraId="63970944" w14:textId="77777777" w:rsidR="00E23015" w:rsidRPr="00EA6DE4" w:rsidRDefault="00E23015" w:rsidP="00E23015">
      <w:pPr>
        <w:spacing w:after="240" w:line="240" w:lineRule="auto"/>
        <w:rPr>
          <w:rFonts w:ascii="Times New Roman" w:hAnsi="Times New Roman"/>
          <w:lang w:eastAsia="en-GB"/>
        </w:rPr>
      </w:pPr>
    </w:p>
    <w:p w14:paraId="344B57EF"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NCAD will need you to perform the necessary research to ensure you have a thorough understanding of the requirements through the use of on-site workshops across the NCAD campus, surveys and face to face meetings etc. We have many stakeholders within this project that we need to get feedback from. </w:t>
      </w:r>
    </w:p>
    <w:p w14:paraId="49794AAF"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The visual design of the website must be consistent with the NCAD brand guidelines while also meeting the standards of a modern website. </w:t>
      </w:r>
    </w:p>
    <w:p w14:paraId="4D32F3C4" w14:textId="77777777" w:rsidR="00E23015" w:rsidRPr="00EA6DE4" w:rsidRDefault="00E23015" w:rsidP="00E23015">
      <w:pPr>
        <w:spacing w:after="0" w:line="240" w:lineRule="auto"/>
        <w:rPr>
          <w:rFonts w:ascii="Times New Roman" w:hAnsi="Times New Roman"/>
          <w:lang w:eastAsia="en-GB"/>
        </w:rPr>
      </w:pPr>
    </w:p>
    <w:p w14:paraId="36BE7807"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Both the architecture and design of the website must be compatible on all devices including mobile, desktop, laptop, tablet etc. </w:t>
      </w:r>
    </w:p>
    <w:p w14:paraId="440F6582" w14:textId="77777777" w:rsidR="00E23015" w:rsidRPr="00EA6DE4" w:rsidRDefault="00E23015" w:rsidP="00E23015">
      <w:pPr>
        <w:spacing w:after="0" w:line="240" w:lineRule="auto"/>
        <w:rPr>
          <w:rFonts w:ascii="Times New Roman" w:hAnsi="Times New Roman"/>
          <w:lang w:eastAsia="en-GB"/>
        </w:rPr>
      </w:pPr>
    </w:p>
    <w:p w14:paraId="1DB5F236"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The website should provide an insight into student life across all NCAD campus, through compelling visuals i.e. imagery and video </w:t>
      </w:r>
    </w:p>
    <w:p w14:paraId="6819CE1E" w14:textId="77777777" w:rsidR="00E23015" w:rsidRPr="00EA6DE4" w:rsidRDefault="00E23015" w:rsidP="00E23015">
      <w:pPr>
        <w:spacing w:after="0" w:line="240" w:lineRule="auto"/>
        <w:rPr>
          <w:rFonts w:ascii="Times New Roman" w:hAnsi="Times New Roman"/>
          <w:lang w:eastAsia="en-GB"/>
        </w:rPr>
      </w:pPr>
    </w:p>
    <w:p w14:paraId="41054032"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Website Templates </w:t>
      </w:r>
    </w:p>
    <w:p w14:paraId="017C9C34"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lastRenderedPageBreak/>
        <w:t>Please note a draft wireframe has been developed and will act as a good guide to expected structure. </w:t>
      </w:r>
    </w:p>
    <w:p w14:paraId="248128CB" w14:textId="77777777" w:rsidR="00E23015" w:rsidRPr="00EA6DE4" w:rsidRDefault="00E23015" w:rsidP="00E23015">
      <w:pPr>
        <w:spacing w:after="0" w:line="240" w:lineRule="auto"/>
        <w:rPr>
          <w:rFonts w:ascii="Times New Roman" w:hAnsi="Times New Roman"/>
          <w:lang w:eastAsia="en-GB"/>
        </w:rPr>
      </w:pPr>
    </w:p>
    <w:p w14:paraId="0A06CC8A"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Additionally, website page templates should be provided by the web design agency to ensure a consistent look and feel to the NCAD website. It is also important that the templates are flexible to allow users to seamlessly drop elements in and out of each template based on their specific requirements. Each template should be compatible on all devices. </w:t>
      </w:r>
    </w:p>
    <w:p w14:paraId="41E1927A"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Examples of page templates may include: </w:t>
      </w:r>
    </w:p>
    <w:p w14:paraId="05BD2755" w14:textId="77777777" w:rsidR="00E23015" w:rsidRPr="00EA6DE4" w:rsidRDefault="00E23015" w:rsidP="00E23015">
      <w:pPr>
        <w:spacing w:after="0" w:line="240" w:lineRule="auto"/>
        <w:rPr>
          <w:rFonts w:ascii="Times New Roman" w:hAnsi="Times New Roman"/>
          <w:lang w:eastAsia="en-GB"/>
        </w:rPr>
      </w:pPr>
    </w:p>
    <w:p w14:paraId="449A8AF2"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Home page </w:t>
      </w:r>
    </w:p>
    <w:p w14:paraId="77D1400D"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Course listing </w:t>
      </w:r>
    </w:p>
    <w:p w14:paraId="31932045"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Individual course page </w:t>
      </w:r>
    </w:p>
    <w:p w14:paraId="7449C01E"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Events summary / listing </w:t>
      </w:r>
    </w:p>
    <w:p w14:paraId="4C5C42EC"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News summary / listing </w:t>
      </w:r>
    </w:p>
    <w:p w14:paraId="0A8033AD"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Research and development </w:t>
      </w:r>
    </w:p>
    <w:p w14:paraId="734B2273"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Template to cover overview of undergraduate, postgraduate and flexible courses </w:t>
      </w:r>
    </w:p>
    <w:p w14:paraId="2475953B"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Flexible landing page (allows you to pick and choose from various elements of other page templates e.g. add course search, forms, events listing etc) </w:t>
      </w:r>
    </w:p>
    <w:p w14:paraId="4DEAD139"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Gallery page (for displaying multimedia in an aesthetic way). </w:t>
      </w:r>
    </w:p>
    <w:p w14:paraId="44695AEA"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Staff directory listing page/ individual staff profile page </w:t>
      </w:r>
    </w:p>
    <w:p w14:paraId="18D1895E"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Accordion/Dropdown pages </w:t>
      </w:r>
    </w:p>
    <w:p w14:paraId="398FA421"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Other sub pages </w:t>
      </w:r>
    </w:p>
    <w:p w14:paraId="56985CAE" w14:textId="77777777" w:rsidR="00E23015" w:rsidRPr="00EA6DE4" w:rsidRDefault="00E23015" w:rsidP="00E23015">
      <w:pPr>
        <w:spacing w:after="0" w:line="240" w:lineRule="auto"/>
        <w:rPr>
          <w:rFonts w:ascii="Times New Roman" w:hAnsi="Times New Roman"/>
          <w:lang w:eastAsia="en-GB"/>
        </w:rPr>
      </w:pPr>
    </w:p>
    <w:p w14:paraId="2E285F1F"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Tenderers are required to outline the number of template pages that they will build as part of this project. Please review NCAD which will show you the typical pages that are required for a university website. </w:t>
      </w:r>
    </w:p>
    <w:p w14:paraId="5DD5EEEB" w14:textId="77777777" w:rsidR="00E23015" w:rsidRPr="00EA6DE4" w:rsidRDefault="00E23015" w:rsidP="00E23015">
      <w:pPr>
        <w:spacing w:after="0" w:line="240" w:lineRule="auto"/>
        <w:rPr>
          <w:rFonts w:ascii="Times New Roman" w:hAnsi="Times New Roman"/>
          <w:lang w:eastAsia="en-GB"/>
        </w:rPr>
      </w:pPr>
    </w:p>
    <w:p w14:paraId="733B9239"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Embedding within a template </w:t>
      </w:r>
    </w:p>
    <w:p w14:paraId="4F658147" w14:textId="77777777" w:rsidR="00E23015" w:rsidRPr="00EA6DE4" w:rsidRDefault="00E23015" w:rsidP="00E23015">
      <w:pPr>
        <w:spacing w:after="0" w:line="240" w:lineRule="auto"/>
        <w:rPr>
          <w:rFonts w:ascii="Times New Roman" w:hAnsi="Times New Roman"/>
          <w:lang w:eastAsia="en-GB"/>
        </w:rPr>
      </w:pPr>
    </w:p>
    <w:p w14:paraId="041D6247"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As stated above, each template should have a certain amount of flexibility. One way to ensure this flexibility is to allow admin users the ability to include or exclude certain plugins/widgets on their page via a ‘drag and drop’ feature (no coding required). </w:t>
      </w:r>
    </w:p>
    <w:p w14:paraId="764FFD54"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Examples of plugins/widgets may include: </w:t>
      </w:r>
    </w:p>
    <w:p w14:paraId="75B680EA" w14:textId="77777777" w:rsidR="00E23015" w:rsidRPr="00EA6DE4" w:rsidRDefault="00E23015" w:rsidP="00E23015">
      <w:pPr>
        <w:spacing w:after="0" w:line="240" w:lineRule="auto"/>
        <w:rPr>
          <w:rFonts w:ascii="Times New Roman" w:hAnsi="Times New Roman"/>
          <w:lang w:eastAsia="en-GB"/>
        </w:rPr>
      </w:pPr>
    </w:p>
    <w:p w14:paraId="757C8585"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Selection of staff profiles e.g. marketing team who is on the team </w:t>
      </w:r>
    </w:p>
    <w:p w14:paraId="451B2A8A"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Feeds of information– latest news specific to that section of website </w:t>
      </w:r>
    </w:p>
    <w:p w14:paraId="3E3BC746"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Event feeds – events specific to that section of the website </w:t>
      </w:r>
    </w:p>
    <w:p w14:paraId="1658ABCA"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Our campuses - </w:t>
      </w:r>
    </w:p>
    <w:p w14:paraId="62C31250"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Gallery items - </w:t>
      </w:r>
    </w:p>
    <w:p w14:paraId="70A26E29"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Social media links/feeds - </w:t>
      </w:r>
    </w:p>
    <w:p w14:paraId="226918B4"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Courses </w:t>
      </w:r>
    </w:p>
    <w:p w14:paraId="34E563F8" w14:textId="77777777" w:rsidR="00E23015" w:rsidRPr="00EA6DE4" w:rsidRDefault="00E23015" w:rsidP="00E23015">
      <w:pPr>
        <w:spacing w:after="19" w:line="240" w:lineRule="auto"/>
        <w:rPr>
          <w:rFonts w:ascii="Times New Roman" w:hAnsi="Times New Roman"/>
          <w:lang w:eastAsia="en-GB"/>
        </w:rPr>
      </w:pPr>
      <w:r w:rsidRPr="00EA6DE4">
        <w:rPr>
          <w:rFonts w:cs="Calibri"/>
          <w:color w:val="000000"/>
          <w:szCs w:val="22"/>
          <w:lang w:eastAsia="en-GB"/>
        </w:rPr>
        <w:t>● Student testimonials </w:t>
      </w:r>
    </w:p>
    <w:p w14:paraId="5F38EBDF"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Video embedding </w:t>
      </w:r>
    </w:p>
    <w:p w14:paraId="25BDAE7E"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Key function access to programme offers in NCAD. </w:t>
      </w:r>
    </w:p>
    <w:p w14:paraId="78DBE180" w14:textId="77777777" w:rsidR="00E23015" w:rsidRPr="00EA6DE4" w:rsidRDefault="00E23015" w:rsidP="00E23015">
      <w:pPr>
        <w:spacing w:after="0" w:line="240" w:lineRule="auto"/>
        <w:rPr>
          <w:rFonts w:ascii="Times New Roman" w:hAnsi="Times New Roman"/>
          <w:lang w:eastAsia="en-GB"/>
        </w:rPr>
      </w:pPr>
    </w:p>
    <w:p w14:paraId="2666E184"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Website Search Requirements </w:t>
      </w:r>
    </w:p>
    <w:p w14:paraId="53E63BBA" w14:textId="77777777" w:rsidR="00E23015" w:rsidRPr="00EA6DE4" w:rsidRDefault="00E23015" w:rsidP="00E23015">
      <w:pPr>
        <w:spacing w:after="0" w:line="240" w:lineRule="auto"/>
        <w:rPr>
          <w:rFonts w:ascii="Times New Roman" w:hAnsi="Times New Roman"/>
          <w:lang w:eastAsia="en-GB"/>
        </w:rPr>
      </w:pPr>
    </w:p>
    <w:p w14:paraId="428E1FF1"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Multiple search capabilities will be required on the NCAD website. </w:t>
      </w:r>
    </w:p>
    <w:p w14:paraId="616C446E" w14:textId="77777777" w:rsidR="00E23015" w:rsidRPr="00EA6DE4" w:rsidRDefault="00E23015" w:rsidP="00E23015">
      <w:pPr>
        <w:spacing w:after="0" w:line="240" w:lineRule="auto"/>
        <w:rPr>
          <w:rFonts w:ascii="Times New Roman" w:hAnsi="Times New Roman"/>
          <w:lang w:eastAsia="en-GB"/>
        </w:rPr>
      </w:pPr>
    </w:p>
    <w:p w14:paraId="118A0EAC"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xml:space="preserve">1. </w:t>
      </w:r>
      <w:r w:rsidRPr="00EA6DE4">
        <w:rPr>
          <w:rFonts w:cs="Calibri"/>
          <w:b/>
          <w:bCs/>
          <w:color w:val="000000"/>
          <w:szCs w:val="22"/>
          <w:lang w:eastAsia="en-GB"/>
        </w:rPr>
        <w:t xml:space="preserve">Course search </w:t>
      </w:r>
      <w:r w:rsidRPr="00EA6DE4">
        <w:rPr>
          <w:rFonts w:cs="Calibri"/>
          <w:color w:val="000000"/>
          <w:szCs w:val="22"/>
          <w:lang w:eastAsia="en-GB"/>
        </w:rPr>
        <w:t>– Website users will need to be able to easily search for a course based on a number of course attributes such as: course type e.g. undergraduate, postgraduate; study mode e.g. full time or part time; campus location; academic department; subject area etc. This should be provided using an intuitive search filtering system. A keyword search engine should also be available. </w:t>
      </w:r>
    </w:p>
    <w:p w14:paraId="7861A6BC"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lastRenderedPageBreak/>
        <w:t>*Note* - Course web pages need to display relevant information based on key user needs – these needs differ based on applicant type (undergraduate, postgraduate, flexible/professional, mature student or international student). More detail can be provided at a later stage in relation to course pages. </w:t>
      </w:r>
    </w:p>
    <w:p w14:paraId="55467AB9" w14:textId="77777777" w:rsidR="00E23015" w:rsidRPr="00EA6DE4" w:rsidRDefault="00E23015" w:rsidP="00E23015">
      <w:pPr>
        <w:spacing w:after="0" w:line="240" w:lineRule="auto"/>
        <w:rPr>
          <w:rFonts w:ascii="Times New Roman" w:hAnsi="Times New Roman"/>
          <w:lang w:eastAsia="en-GB"/>
        </w:rPr>
      </w:pPr>
    </w:p>
    <w:p w14:paraId="0BDEF1F0"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 xml:space="preserve">2. Overall website content search – </w:t>
      </w:r>
      <w:r w:rsidRPr="00EA6DE4">
        <w:rPr>
          <w:rFonts w:cs="Calibri"/>
          <w:color w:val="000000"/>
          <w:szCs w:val="22"/>
          <w:lang w:eastAsia="en-GB"/>
        </w:rPr>
        <w:t>Internal and external users of the NCAD website should be able to use a straightforward keyword search engine to find appropriate content within the website. </w:t>
      </w:r>
    </w:p>
    <w:p w14:paraId="02F438CB" w14:textId="77777777" w:rsidR="00E23015" w:rsidRPr="00EA6DE4" w:rsidRDefault="00E23015" w:rsidP="00E23015">
      <w:pPr>
        <w:spacing w:after="0" w:line="240" w:lineRule="auto"/>
        <w:rPr>
          <w:rFonts w:ascii="Times New Roman" w:hAnsi="Times New Roman"/>
          <w:lang w:eastAsia="en-GB"/>
        </w:rPr>
      </w:pPr>
    </w:p>
    <w:p w14:paraId="6E33647D"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3</w:t>
      </w:r>
      <w:r w:rsidRPr="00EA6DE4">
        <w:rPr>
          <w:rFonts w:cs="Calibri"/>
          <w:color w:val="000000"/>
          <w:szCs w:val="22"/>
          <w:lang w:eastAsia="en-GB"/>
        </w:rPr>
        <w:t xml:space="preserve">. </w:t>
      </w:r>
      <w:r w:rsidRPr="00EA6DE4">
        <w:rPr>
          <w:rFonts w:cs="Calibri"/>
          <w:b/>
          <w:bCs/>
          <w:color w:val="000000"/>
          <w:szCs w:val="22"/>
          <w:lang w:eastAsia="en-GB"/>
        </w:rPr>
        <w:t xml:space="preserve">Staff directory/profile search </w:t>
      </w:r>
      <w:r w:rsidRPr="00EA6DE4">
        <w:rPr>
          <w:rFonts w:cs="Calibri"/>
          <w:color w:val="000000"/>
          <w:szCs w:val="22"/>
          <w:lang w:eastAsia="en-GB"/>
        </w:rPr>
        <w:t>– It is vital that internal and external users are able to easily search for contact details of staff members within NCAD both in the academic and administrative/professional services. The integration with Core HR should be explored here. </w:t>
      </w:r>
    </w:p>
    <w:p w14:paraId="44A2F7B6" w14:textId="77777777" w:rsidR="00E23015" w:rsidRPr="00EA6DE4" w:rsidRDefault="00E23015" w:rsidP="00E23015">
      <w:pPr>
        <w:spacing w:after="0" w:line="240" w:lineRule="auto"/>
        <w:rPr>
          <w:rFonts w:ascii="Times New Roman" w:hAnsi="Times New Roman"/>
          <w:lang w:eastAsia="en-GB"/>
        </w:rPr>
      </w:pPr>
    </w:p>
    <w:p w14:paraId="3B05EC0A"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000000"/>
          <w:szCs w:val="22"/>
          <w:lang w:eastAsia="en-GB"/>
        </w:rPr>
        <w:t>4</w:t>
      </w:r>
      <w:r w:rsidRPr="00EA6DE4">
        <w:rPr>
          <w:rFonts w:cs="Calibri"/>
          <w:color w:val="000000"/>
          <w:szCs w:val="22"/>
          <w:lang w:eastAsia="en-GB"/>
        </w:rPr>
        <w:t xml:space="preserve">. </w:t>
      </w:r>
      <w:r w:rsidRPr="00EA6DE4">
        <w:rPr>
          <w:rFonts w:cs="Calibri"/>
          <w:b/>
          <w:bCs/>
          <w:color w:val="000000"/>
          <w:szCs w:val="22"/>
          <w:lang w:eastAsia="en-GB"/>
        </w:rPr>
        <w:t xml:space="preserve">Vacancy search – </w:t>
      </w:r>
      <w:r w:rsidRPr="00EA6DE4">
        <w:rPr>
          <w:rFonts w:cs="Calibri"/>
          <w:color w:val="000000"/>
          <w:szCs w:val="22"/>
          <w:lang w:eastAsia="en-GB"/>
        </w:rPr>
        <w:t>Within the HR section of the website users should be able to easily search open vacancies within NCAD. </w:t>
      </w:r>
    </w:p>
    <w:p w14:paraId="6D3D1D30"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FFFFFF"/>
          <w:szCs w:val="22"/>
          <w:lang w:eastAsia="en-GB"/>
        </w:rPr>
        <w:t>CONTENT MANAGEMENT SYSTEM </w:t>
      </w:r>
    </w:p>
    <w:p w14:paraId="5C95A74F" w14:textId="77777777" w:rsidR="00E23015" w:rsidRPr="00EA6DE4" w:rsidRDefault="00E23015" w:rsidP="00E23015">
      <w:pPr>
        <w:shd w:val="clear" w:color="auto" w:fill="002060"/>
        <w:spacing w:after="0" w:line="240" w:lineRule="auto"/>
        <w:rPr>
          <w:rFonts w:ascii="Times New Roman" w:hAnsi="Times New Roman"/>
          <w:lang w:eastAsia="en-GB"/>
        </w:rPr>
      </w:pPr>
      <w:r w:rsidRPr="00EA6DE4">
        <w:rPr>
          <w:rFonts w:cs="Calibri"/>
          <w:b/>
          <w:bCs/>
          <w:color w:val="FFFFFF"/>
          <w:szCs w:val="22"/>
          <w:lang w:eastAsia="en-GB"/>
        </w:rPr>
        <w:t>CONTENT MANAGEMENT SYSTEM</w:t>
      </w:r>
    </w:p>
    <w:p w14:paraId="744058B0" w14:textId="77777777" w:rsidR="00E23015" w:rsidRPr="00EA6DE4" w:rsidRDefault="00E23015" w:rsidP="00E23015">
      <w:pPr>
        <w:spacing w:after="0" w:line="240" w:lineRule="auto"/>
        <w:rPr>
          <w:rFonts w:ascii="Times New Roman" w:hAnsi="Times New Roman"/>
          <w:lang w:eastAsia="en-GB"/>
        </w:rPr>
      </w:pPr>
    </w:p>
    <w:p w14:paraId="639753B8"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The quality and usability of the CMS is a critical success factor of this website project. It is vital that the CMS has a user friendly and intuitive interface to allow staff to easily access, review, update and manage their own website content. </w:t>
      </w:r>
    </w:p>
    <w:p w14:paraId="3F739661" w14:textId="77777777" w:rsidR="00E23015" w:rsidRPr="00EA6DE4" w:rsidRDefault="00E23015" w:rsidP="00E23015">
      <w:pPr>
        <w:spacing w:after="0" w:line="240" w:lineRule="auto"/>
        <w:rPr>
          <w:rFonts w:ascii="Times New Roman" w:hAnsi="Times New Roman"/>
          <w:lang w:eastAsia="en-GB"/>
        </w:rPr>
      </w:pPr>
    </w:p>
    <w:p w14:paraId="505CED97"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Some things to consider in relation to the CMS: </w:t>
      </w:r>
    </w:p>
    <w:p w14:paraId="18139858" w14:textId="77777777" w:rsidR="00E23015" w:rsidRPr="00EA6DE4" w:rsidRDefault="00E23015" w:rsidP="00E23015">
      <w:pPr>
        <w:spacing w:after="0" w:line="240" w:lineRule="auto"/>
        <w:rPr>
          <w:rFonts w:ascii="Times New Roman" w:hAnsi="Times New Roman"/>
          <w:lang w:eastAsia="en-GB"/>
        </w:rPr>
      </w:pPr>
    </w:p>
    <w:p w14:paraId="42C81D51"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xml:space="preserve">· </w:t>
      </w:r>
      <w:r w:rsidRPr="00EA6DE4">
        <w:rPr>
          <w:rFonts w:cs="Calibri"/>
          <w:b/>
          <w:bCs/>
          <w:color w:val="000000"/>
          <w:szCs w:val="22"/>
          <w:lang w:eastAsia="en-GB"/>
        </w:rPr>
        <w:t xml:space="preserve">User friendly </w:t>
      </w:r>
      <w:r w:rsidRPr="00EA6DE4">
        <w:rPr>
          <w:rFonts w:cs="Calibri"/>
          <w:color w:val="000000"/>
          <w:szCs w:val="22"/>
          <w:lang w:eastAsia="en-GB"/>
        </w:rPr>
        <w:t>– The CMS will be operated by staff within TUS with little or no experience of web design or website coding. Staff should be easily able to make changes to all sections of their pages. Staff should also be able to navigate through their pages on the CMS without any issues. </w:t>
      </w:r>
    </w:p>
    <w:p w14:paraId="121992DB" w14:textId="77777777" w:rsidR="00E23015" w:rsidRPr="00EA6DE4" w:rsidRDefault="00E23015" w:rsidP="00E23015">
      <w:pPr>
        <w:spacing w:after="0" w:line="240" w:lineRule="auto"/>
        <w:rPr>
          <w:rFonts w:ascii="Times New Roman" w:hAnsi="Times New Roman"/>
          <w:lang w:eastAsia="en-GB"/>
        </w:rPr>
      </w:pPr>
    </w:p>
    <w:p w14:paraId="7A239AA5"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xml:space="preserve">· </w:t>
      </w:r>
      <w:r w:rsidRPr="00EA6DE4">
        <w:rPr>
          <w:rFonts w:cs="Calibri"/>
          <w:b/>
          <w:bCs/>
          <w:color w:val="000000"/>
          <w:szCs w:val="22"/>
          <w:lang w:eastAsia="en-GB"/>
        </w:rPr>
        <w:t xml:space="preserve">User Access </w:t>
      </w:r>
      <w:r w:rsidRPr="00EA6DE4">
        <w:rPr>
          <w:rFonts w:cs="Calibri"/>
          <w:color w:val="000000"/>
          <w:szCs w:val="22"/>
          <w:lang w:eastAsia="en-GB"/>
        </w:rPr>
        <w:t>– Access to the CMS and various sections within the CMS should be flexible, based on the requirements of each user. We need you to provide details of the roles and permissions that can be set up and we need to understand how granular this can be (e.g. 32 contributors, moderators, power users, technical staff and administrators). Here are 3 examples of user level access requirements: </w:t>
      </w:r>
    </w:p>
    <w:p w14:paraId="42F0A9E5" w14:textId="77777777" w:rsidR="00E23015" w:rsidRPr="00EA6DE4" w:rsidRDefault="00E23015" w:rsidP="00E23015">
      <w:pPr>
        <w:spacing w:after="18" w:line="240" w:lineRule="auto"/>
        <w:rPr>
          <w:rFonts w:ascii="Times New Roman" w:hAnsi="Times New Roman"/>
          <w:lang w:eastAsia="en-GB"/>
        </w:rPr>
      </w:pPr>
      <w:r w:rsidRPr="00EA6DE4">
        <w:rPr>
          <w:rFonts w:cs="Calibri"/>
          <w:color w:val="000000"/>
          <w:szCs w:val="22"/>
          <w:lang w:eastAsia="en-GB"/>
        </w:rPr>
        <w:t>● Person A needs access to the research section of the website to add/update content but no other access </w:t>
      </w:r>
    </w:p>
    <w:p w14:paraId="25B29D12" w14:textId="77777777" w:rsidR="00E23015" w:rsidRPr="00EA6DE4" w:rsidRDefault="00E23015" w:rsidP="00E23015">
      <w:pPr>
        <w:spacing w:after="0" w:line="240" w:lineRule="auto"/>
        <w:rPr>
          <w:rFonts w:ascii="Times New Roman" w:hAnsi="Times New Roman"/>
          <w:lang w:eastAsia="en-GB"/>
        </w:rPr>
      </w:pPr>
    </w:p>
    <w:p w14:paraId="50407E13" w14:textId="77777777" w:rsidR="00E23015" w:rsidRPr="00EA6DE4" w:rsidRDefault="00E23015" w:rsidP="00E23015">
      <w:pPr>
        <w:spacing w:after="18" w:line="240" w:lineRule="auto"/>
        <w:rPr>
          <w:rFonts w:ascii="Times New Roman" w:hAnsi="Times New Roman"/>
          <w:lang w:eastAsia="en-GB"/>
        </w:rPr>
      </w:pPr>
      <w:r w:rsidRPr="00EA6DE4">
        <w:rPr>
          <w:rFonts w:cs="Calibri"/>
          <w:color w:val="000000"/>
          <w:szCs w:val="22"/>
          <w:lang w:eastAsia="en-GB"/>
        </w:rPr>
        <w:t>● Person B needs access to their staff profile and the ability to update this with no other access </w:t>
      </w:r>
    </w:p>
    <w:p w14:paraId="55318421" w14:textId="77777777" w:rsidR="00E23015" w:rsidRPr="00EA6DE4" w:rsidRDefault="00E23015" w:rsidP="00E23015">
      <w:pPr>
        <w:spacing w:after="0" w:line="240" w:lineRule="auto"/>
        <w:rPr>
          <w:rFonts w:ascii="Times New Roman" w:hAnsi="Times New Roman"/>
          <w:lang w:eastAsia="en-GB"/>
        </w:rPr>
      </w:pPr>
    </w:p>
    <w:p w14:paraId="67A6CF09"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Person C needs to have the ability to add content that is not published under Person D who has the relevant access rights) approves this content. </w:t>
      </w:r>
    </w:p>
    <w:p w14:paraId="05617F70" w14:textId="77777777" w:rsidR="00E23015" w:rsidRPr="00EA6DE4" w:rsidRDefault="00E23015" w:rsidP="00E23015">
      <w:pPr>
        <w:spacing w:after="0" w:line="240" w:lineRule="auto"/>
        <w:rPr>
          <w:rFonts w:ascii="Times New Roman" w:hAnsi="Times New Roman"/>
          <w:lang w:eastAsia="en-GB"/>
        </w:rPr>
      </w:pPr>
    </w:p>
    <w:p w14:paraId="0862A623"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xml:space="preserve">· </w:t>
      </w:r>
      <w:r w:rsidRPr="00EA6DE4">
        <w:rPr>
          <w:rFonts w:cs="Calibri"/>
          <w:b/>
          <w:bCs/>
          <w:color w:val="000000"/>
          <w:szCs w:val="22"/>
          <w:lang w:eastAsia="en-GB"/>
        </w:rPr>
        <w:t xml:space="preserve">Workflows - </w:t>
      </w:r>
      <w:r w:rsidRPr="00EA6DE4">
        <w:rPr>
          <w:rFonts w:cs="Calibri"/>
          <w:color w:val="000000"/>
          <w:szCs w:val="22"/>
          <w:lang w:eastAsia="en-GB"/>
        </w:rPr>
        <w:t>We need to be able to set up any relevant workflows for approvals. </w:t>
      </w:r>
    </w:p>
    <w:p w14:paraId="4B8C33E7" w14:textId="77777777" w:rsidR="00E23015" w:rsidRPr="00EA6DE4" w:rsidRDefault="00E23015" w:rsidP="00E23015">
      <w:pPr>
        <w:spacing w:after="0" w:line="240" w:lineRule="auto"/>
        <w:rPr>
          <w:rFonts w:ascii="Times New Roman" w:hAnsi="Times New Roman"/>
          <w:lang w:eastAsia="en-GB"/>
        </w:rPr>
      </w:pPr>
    </w:p>
    <w:p w14:paraId="5CAFFEAE"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xml:space="preserve">· </w:t>
      </w:r>
      <w:r w:rsidRPr="00EA6DE4">
        <w:rPr>
          <w:rFonts w:cs="Calibri"/>
          <w:b/>
          <w:bCs/>
          <w:color w:val="000000"/>
          <w:szCs w:val="22"/>
          <w:lang w:eastAsia="en-GB"/>
        </w:rPr>
        <w:t xml:space="preserve">Testing, previewing, and scheduling </w:t>
      </w:r>
      <w:r w:rsidRPr="00EA6DE4">
        <w:rPr>
          <w:rFonts w:cs="Calibri"/>
          <w:color w:val="000000"/>
          <w:szCs w:val="22"/>
          <w:lang w:eastAsia="en-GB"/>
        </w:rPr>
        <w:t>– The CMS should allow users to easily test and preview any content changes to their pages. Users also need to be able to schedule when updates will go live if they choose not to publish their changes immediately. Spell checking and accessibility verification will be required here also. </w:t>
      </w:r>
    </w:p>
    <w:p w14:paraId="66CA4A47" w14:textId="77777777" w:rsidR="00E23015" w:rsidRPr="00EA6DE4" w:rsidRDefault="00E23015" w:rsidP="00E23015">
      <w:pPr>
        <w:spacing w:after="0" w:line="240" w:lineRule="auto"/>
        <w:rPr>
          <w:rFonts w:ascii="Times New Roman" w:hAnsi="Times New Roman"/>
          <w:lang w:eastAsia="en-GB"/>
        </w:rPr>
      </w:pPr>
    </w:p>
    <w:p w14:paraId="7990634D"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xml:space="preserve">· </w:t>
      </w:r>
      <w:r w:rsidRPr="00EA6DE4">
        <w:rPr>
          <w:rFonts w:cs="Calibri"/>
          <w:b/>
          <w:bCs/>
          <w:color w:val="000000"/>
          <w:szCs w:val="22"/>
          <w:lang w:eastAsia="en-GB"/>
        </w:rPr>
        <w:t xml:space="preserve">Media Library </w:t>
      </w:r>
      <w:r w:rsidRPr="00EA6DE4">
        <w:rPr>
          <w:rFonts w:cs="Calibri"/>
          <w:color w:val="000000"/>
          <w:szCs w:val="22"/>
          <w:lang w:eastAsia="en-GB"/>
        </w:rPr>
        <w:t>– Management of media such as imagery, video and documentation will be very important. The CMS must consist of an easy-to-use media library system which allows users to upload and update relevant media files on their website pages. It should also be possible to optimise each media item for all search engines. </w:t>
      </w:r>
    </w:p>
    <w:p w14:paraId="333E7530" w14:textId="77777777" w:rsidR="00E23015" w:rsidRPr="00EA6DE4" w:rsidRDefault="00E23015" w:rsidP="00E23015">
      <w:pPr>
        <w:spacing w:after="0" w:line="240" w:lineRule="auto"/>
        <w:rPr>
          <w:rFonts w:ascii="Times New Roman" w:hAnsi="Times New Roman"/>
          <w:lang w:eastAsia="en-GB"/>
        </w:rPr>
      </w:pPr>
    </w:p>
    <w:p w14:paraId="7E2281C8"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xml:space="preserve">· </w:t>
      </w:r>
      <w:r w:rsidRPr="00EA6DE4">
        <w:rPr>
          <w:rFonts w:cs="Calibri"/>
          <w:b/>
          <w:bCs/>
          <w:color w:val="000000"/>
          <w:szCs w:val="22"/>
          <w:lang w:eastAsia="en-GB"/>
        </w:rPr>
        <w:t xml:space="preserve">Media Embedding </w:t>
      </w:r>
      <w:r w:rsidRPr="00EA6DE4">
        <w:rPr>
          <w:rFonts w:cs="Calibri"/>
          <w:color w:val="000000"/>
          <w:szCs w:val="22"/>
          <w:lang w:eastAsia="en-GB"/>
        </w:rPr>
        <w:t>– The CMS will need to accommodate ways in which admin users can easily embed various types of media such as video and podcast content. </w:t>
      </w:r>
    </w:p>
    <w:p w14:paraId="0CD9E393" w14:textId="77777777" w:rsidR="00E23015" w:rsidRPr="00EA6DE4" w:rsidRDefault="00E23015" w:rsidP="00E23015">
      <w:pPr>
        <w:spacing w:after="0" w:line="240" w:lineRule="auto"/>
        <w:rPr>
          <w:rFonts w:ascii="Times New Roman" w:hAnsi="Times New Roman"/>
          <w:lang w:eastAsia="en-GB"/>
        </w:rPr>
      </w:pPr>
    </w:p>
    <w:p w14:paraId="1DFC3314"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lastRenderedPageBreak/>
        <w:t xml:space="preserve">· </w:t>
      </w:r>
      <w:r w:rsidRPr="00EA6DE4">
        <w:rPr>
          <w:rFonts w:cs="Calibri"/>
          <w:b/>
          <w:bCs/>
          <w:color w:val="000000"/>
          <w:szCs w:val="22"/>
          <w:lang w:eastAsia="en-GB"/>
        </w:rPr>
        <w:t xml:space="preserve">Marketing automation/CRM – </w:t>
      </w:r>
      <w:r w:rsidRPr="00EA6DE4">
        <w:rPr>
          <w:rFonts w:cs="Calibri"/>
          <w:color w:val="000000"/>
          <w:szCs w:val="22"/>
          <w:lang w:eastAsia="en-GB"/>
        </w:rPr>
        <w:t>Tools which assist with marketing automation and Customer Relationship Management would be a great advantage to have in a CMS. These tools can be used to enhance the user experience and the marketing objectives of NCAD. </w:t>
      </w:r>
    </w:p>
    <w:p w14:paraId="6F405457" w14:textId="77777777" w:rsidR="00E23015" w:rsidRPr="00EA6DE4" w:rsidRDefault="00E23015" w:rsidP="00E23015">
      <w:pPr>
        <w:spacing w:after="0" w:line="240" w:lineRule="auto"/>
        <w:rPr>
          <w:rFonts w:ascii="Times New Roman" w:hAnsi="Times New Roman"/>
          <w:lang w:eastAsia="en-GB"/>
        </w:rPr>
      </w:pPr>
    </w:p>
    <w:p w14:paraId="11F071CA"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xml:space="preserve">· </w:t>
      </w:r>
      <w:r w:rsidRPr="00EA6DE4">
        <w:rPr>
          <w:rFonts w:cs="Calibri"/>
          <w:b/>
          <w:bCs/>
          <w:color w:val="000000"/>
          <w:szCs w:val="22"/>
          <w:lang w:eastAsia="en-GB"/>
        </w:rPr>
        <w:t xml:space="preserve">Broken link notifications – </w:t>
      </w:r>
      <w:r w:rsidRPr="00EA6DE4">
        <w:rPr>
          <w:rFonts w:cs="Calibri"/>
          <w:color w:val="000000"/>
          <w:szCs w:val="22"/>
          <w:lang w:eastAsia="en-GB"/>
        </w:rPr>
        <w:t>Ways in which page admins can be notified of broken links on their web pages should be explored. </w:t>
      </w:r>
    </w:p>
    <w:p w14:paraId="504A0050" w14:textId="77777777" w:rsidR="00E23015" w:rsidRPr="00EA6DE4" w:rsidRDefault="00E23015" w:rsidP="00E23015">
      <w:pPr>
        <w:spacing w:after="0" w:line="240" w:lineRule="auto"/>
        <w:rPr>
          <w:rFonts w:ascii="Times New Roman" w:hAnsi="Times New Roman"/>
          <w:lang w:eastAsia="en-GB"/>
        </w:rPr>
      </w:pPr>
    </w:p>
    <w:p w14:paraId="41FAE42A"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xml:space="preserve">· </w:t>
      </w:r>
      <w:r w:rsidRPr="00EA6DE4">
        <w:rPr>
          <w:rFonts w:cs="Calibri"/>
          <w:b/>
          <w:bCs/>
          <w:color w:val="000000"/>
          <w:szCs w:val="22"/>
          <w:lang w:eastAsia="en-GB"/>
        </w:rPr>
        <w:t xml:space="preserve">SEO optimisation </w:t>
      </w:r>
      <w:r w:rsidRPr="00EA6DE4">
        <w:rPr>
          <w:rFonts w:cs="Calibri"/>
          <w:color w:val="000000"/>
          <w:szCs w:val="22"/>
          <w:lang w:eastAsia="en-GB"/>
        </w:rPr>
        <w:t>- We need the ability to update titles, meta descriptions, alt tags etc within the CMS. </w:t>
      </w:r>
    </w:p>
    <w:p w14:paraId="510FF6B3" w14:textId="77777777" w:rsidR="00E23015" w:rsidRPr="00EA6DE4" w:rsidRDefault="00E23015" w:rsidP="00E23015">
      <w:pPr>
        <w:spacing w:after="0" w:line="240" w:lineRule="auto"/>
        <w:rPr>
          <w:rFonts w:ascii="Times New Roman" w:hAnsi="Times New Roman"/>
          <w:lang w:eastAsia="en-GB"/>
        </w:rPr>
      </w:pPr>
    </w:p>
    <w:p w14:paraId="6C7809E4"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xml:space="preserve">· </w:t>
      </w:r>
      <w:r w:rsidRPr="00EA6DE4">
        <w:rPr>
          <w:rFonts w:cs="Calibri"/>
          <w:b/>
          <w:bCs/>
          <w:color w:val="000000"/>
          <w:szCs w:val="22"/>
          <w:lang w:eastAsia="en-GB"/>
        </w:rPr>
        <w:t xml:space="preserve">Spelling/grammar errors – </w:t>
      </w:r>
      <w:r w:rsidRPr="00EA6DE4">
        <w:rPr>
          <w:rFonts w:cs="Calibri"/>
          <w:color w:val="000000"/>
          <w:szCs w:val="22"/>
          <w:lang w:eastAsia="en-GB"/>
        </w:rPr>
        <w:t>To avoid any spelling or grammatical errors on the website. </w:t>
      </w:r>
    </w:p>
    <w:p w14:paraId="54205A00" w14:textId="77777777" w:rsidR="00E23015" w:rsidRPr="00EA6DE4" w:rsidRDefault="00E23015" w:rsidP="00E23015">
      <w:pPr>
        <w:spacing w:after="0" w:line="240" w:lineRule="auto"/>
        <w:rPr>
          <w:rFonts w:ascii="Times New Roman" w:hAnsi="Times New Roman"/>
          <w:lang w:eastAsia="en-GB"/>
        </w:rPr>
      </w:pPr>
    </w:p>
    <w:p w14:paraId="78299AAC"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xml:space="preserve">· </w:t>
      </w:r>
      <w:r w:rsidRPr="00EA6DE4">
        <w:rPr>
          <w:rFonts w:cs="Calibri"/>
          <w:b/>
          <w:bCs/>
          <w:color w:val="000000"/>
          <w:szCs w:val="22"/>
          <w:lang w:eastAsia="en-GB"/>
        </w:rPr>
        <w:t xml:space="preserve">Default styles – </w:t>
      </w:r>
      <w:r w:rsidRPr="00EA6DE4">
        <w:rPr>
          <w:rFonts w:cs="Calibri"/>
          <w:color w:val="000000"/>
          <w:szCs w:val="22"/>
          <w:lang w:eastAsia="en-GB"/>
        </w:rPr>
        <w:t>Need to be able to set up default styles which apply to each of the templates </w:t>
      </w:r>
    </w:p>
    <w:p w14:paraId="6F1FAF2B"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FFFFFF"/>
          <w:szCs w:val="22"/>
          <w:lang w:eastAsia="en-GB"/>
        </w:rPr>
        <w:t>MIGRATION &amp; SEO </w:t>
      </w:r>
    </w:p>
    <w:p w14:paraId="2D8FFA09" w14:textId="77777777" w:rsidR="00E23015" w:rsidRPr="00EA6DE4" w:rsidRDefault="00E23015" w:rsidP="00E23015">
      <w:pPr>
        <w:shd w:val="clear" w:color="auto" w:fill="002060"/>
        <w:spacing w:after="0" w:line="240" w:lineRule="auto"/>
        <w:rPr>
          <w:rFonts w:ascii="Times New Roman" w:hAnsi="Times New Roman"/>
          <w:lang w:eastAsia="en-GB"/>
        </w:rPr>
      </w:pPr>
      <w:r w:rsidRPr="00EA6DE4">
        <w:rPr>
          <w:rFonts w:cs="Calibri"/>
          <w:b/>
          <w:bCs/>
          <w:color w:val="FFFFFF"/>
          <w:szCs w:val="22"/>
          <w:lang w:eastAsia="en-GB"/>
        </w:rPr>
        <w:t>MIGRATION &amp; SEO</w:t>
      </w:r>
    </w:p>
    <w:p w14:paraId="0777F707" w14:textId="77777777" w:rsidR="00E23015" w:rsidRPr="00EA6DE4" w:rsidRDefault="00E23015" w:rsidP="00E23015">
      <w:pPr>
        <w:spacing w:after="0" w:line="240" w:lineRule="auto"/>
        <w:rPr>
          <w:rFonts w:ascii="Times New Roman" w:hAnsi="Times New Roman"/>
          <w:lang w:eastAsia="en-GB"/>
        </w:rPr>
      </w:pPr>
    </w:p>
    <w:p w14:paraId="204C6D29"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 We need to ensure that we take full advantage of the authority of these domains to help us drive more traffic after launch. The work involved should include: </w:t>
      </w:r>
    </w:p>
    <w:p w14:paraId="2F04786A" w14:textId="77777777" w:rsidR="00E23015" w:rsidRPr="00EA6DE4" w:rsidRDefault="00E23015" w:rsidP="00E23015">
      <w:pPr>
        <w:spacing w:after="0" w:line="240" w:lineRule="auto"/>
        <w:rPr>
          <w:rFonts w:ascii="Times New Roman" w:hAnsi="Times New Roman"/>
          <w:lang w:eastAsia="en-GB"/>
        </w:rPr>
      </w:pPr>
    </w:p>
    <w:p w14:paraId="598C4F07"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Full migration plan to ensure no traffic is lost (e.g. copying over content, redirection of pages, ensure high authority links are not lost etc </w:t>
      </w:r>
    </w:p>
    <w:p w14:paraId="76C0952F" w14:textId="77777777" w:rsidR="00E23015" w:rsidRPr="00EA6DE4" w:rsidRDefault="00E23015" w:rsidP="00E23015">
      <w:pPr>
        <w:spacing w:after="0" w:line="240" w:lineRule="auto"/>
        <w:rPr>
          <w:rFonts w:ascii="Times New Roman" w:hAnsi="Times New Roman"/>
          <w:lang w:eastAsia="en-GB"/>
        </w:rPr>
      </w:pPr>
    </w:p>
    <w:p w14:paraId="55281D84"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Ensure the pages on the website are fully optimised to drive traffic to the site (Titles, descriptions, headings etc). Ensure there is a strong site architecture to support us driving more organic traffic in the future </w:t>
      </w:r>
    </w:p>
    <w:p w14:paraId="7F012B17"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A fast website that passes Google Core web vitals.</w:t>
      </w:r>
    </w:p>
    <w:p w14:paraId="6ADEFEE6" w14:textId="77777777" w:rsidR="00E23015" w:rsidRPr="00EA6DE4" w:rsidRDefault="00E23015" w:rsidP="00E23015">
      <w:pPr>
        <w:spacing w:after="0" w:line="240" w:lineRule="auto"/>
        <w:rPr>
          <w:rFonts w:ascii="Times New Roman" w:hAnsi="Times New Roman"/>
          <w:lang w:eastAsia="en-GB"/>
        </w:rPr>
      </w:pPr>
    </w:p>
    <w:p w14:paraId="07E5ACFA" w14:textId="77777777" w:rsidR="00E23015" w:rsidRPr="00EA6DE4" w:rsidRDefault="00E23015" w:rsidP="00E23015">
      <w:pPr>
        <w:spacing w:after="0" w:line="240" w:lineRule="auto"/>
        <w:rPr>
          <w:rFonts w:ascii="Times New Roman" w:hAnsi="Times New Roman"/>
          <w:lang w:eastAsia="en-GB"/>
        </w:rPr>
      </w:pPr>
      <w:r w:rsidRPr="00EA6DE4">
        <w:rPr>
          <w:rFonts w:cs="Calibri"/>
          <w:color w:val="000000"/>
          <w:szCs w:val="22"/>
          <w:lang w:eastAsia="en-GB"/>
        </w:rPr>
        <w:t>Please outline the work proposed in this area. </w:t>
      </w:r>
    </w:p>
    <w:p w14:paraId="1129AA32" w14:textId="77777777" w:rsidR="00E23015" w:rsidRPr="00EA6DE4" w:rsidRDefault="00E23015" w:rsidP="00E23015">
      <w:pPr>
        <w:spacing w:after="0" w:line="240" w:lineRule="auto"/>
        <w:rPr>
          <w:rFonts w:ascii="Times New Roman" w:hAnsi="Times New Roman"/>
          <w:lang w:eastAsia="en-GB"/>
        </w:rPr>
      </w:pPr>
      <w:r w:rsidRPr="00EA6DE4">
        <w:rPr>
          <w:rFonts w:cs="Calibri"/>
          <w:b/>
          <w:bCs/>
          <w:color w:val="FFFFFF"/>
          <w:szCs w:val="22"/>
          <w:lang w:eastAsia="en-GB"/>
        </w:rPr>
        <w:t>COPYWRITING </w:t>
      </w:r>
    </w:p>
    <w:p w14:paraId="0672FC8F" w14:textId="77777777" w:rsidR="00E23015" w:rsidRPr="00EA6DE4" w:rsidRDefault="00E23015" w:rsidP="00E23015">
      <w:pPr>
        <w:shd w:val="clear" w:color="auto" w:fill="002060"/>
        <w:spacing w:after="0" w:line="240" w:lineRule="auto"/>
        <w:rPr>
          <w:rFonts w:ascii="Times New Roman" w:hAnsi="Times New Roman"/>
          <w:lang w:eastAsia="en-GB"/>
        </w:rPr>
      </w:pPr>
      <w:r w:rsidRPr="00EA6DE4">
        <w:rPr>
          <w:rFonts w:cs="Calibri"/>
          <w:b/>
          <w:bCs/>
          <w:color w:val="FFFFFF"/>
          <w:szCs w:val="22"/>
          <w:lang w:eastAsia="en-GB"/>
        </w:rPr>
        <w:t>COPYWRITING</w:t>
      </w:r>
    </w:p>
    <w:p w14:paraId="044FBCDD" w14:textId="77777777" w:rsidR="00E23015" w:rsidRPr="00EA6DE4" w:rsidRDefault="00E23015" w:rsidP="00E23015">
      <w:pPr>
        <w:spacing w:line="240" w:lineRule="auto"/>
        <w:rPr>
          <w:rFonts w:ascii="Times New Roman" w:hAnsi="Times New Roman"/>
          <w:lang w:eastAsia="en-GB"/>
        </w:rPr>
      </w:pPr>
      <w:r w:rsidRPr="00EA6DE4">
        <w:rPr>
          <w:rFonts w:cs="Calibri"/>
          <w:color w:val="000000"/>
          <w:szCs w:val="22"/>
          <w:lang w:eastAsia="en-GB"/>
        </w:rPr>
        <w:t>The successful tenderer will be required to articulate the information in a clear language that represents the NCAD identity.</w:t>
      </w:r>
    </w:p>
    <w:p w14:paraId="020D25A2" w14:textId="77777777" w:rsidR="00E23015" w:rsidRDefault="00E23015" w:rsidP="00E23015"/>
    <w:p w14:paraId="08FF7902" w14:textId="77777777" w:rsidR="003C0FB1" w:rsidRPr="0003264F" w:rsidRDefault="003C0FB1" w:rsidP="00CC7906">
      <w:pPr>
        <w:rPr>
          <w:rFonts w:asciiTheme="minorHAnsi" w:hAnsiTheme="minorHAnsi" w:cstheme="minorHAnsi"/>
        </w:rPr>
        <w:sectPr w:rsidR="003C0FB1" w:rsidRPr="0003264F" w:rsidSect="00926F67">
          <w:type w:val="continuous"/>
          <w:pgSz w:w="11907" w:h="16840" w:code="9"/>
          <w:pgMar w:top="1134" w:right="1418" w:bottom="851" w:left="1418" w:header="709" w:footer="709" w:gutter="0"/>
          <w:cols w:space="708"/>
          <w:formProt w:val="0"/>
          <w:docGrid w:linePitch="360"/>
        </w:sectPr>
      </w:pPr>
    </w:p>
    <w:p w14:paraId="4BD1F9EC" w14:textId="77777777" w:rsidR="003C0FB1" w:rsidRPr="0003264F" w:rsidRDefault="003C0FB1" w:rsidP="00CC7906">
      <w:pPr>
        <w:rPr>
          <w:rFonts w:asciiTheme="minorHAnsi" w:hAnsiTheme="minorHAnsi" w:cstheme="minorHAnsi"/>
        </w:rPr>
      </w:pPr>
    </w:p>
    <w:p w14:paraId="728AD2B2" w14:textId="75EEF6FB" w:rsidR="00450D8C" w:rsidRPr="005A7B0C" w:rsidRDefault="00450D8C" w:rsidP="00450D8C">
      <w:pPr>
        <w:pStyle w:val="NoSpacing"/>
        <w:spacing w:line="360" w:lineRule="auto"/>
        <w:ind w:left="720"/>
        <w:rPr>
          <w:rFonts w:cstheme="minorHAnsi"/>
          <w:lang w:eastAsia="en-GB"/>
        </w:rPr>
      </w:pPr>
    </w:p>
    <w:p w14:paraId="3FE2F839" w14:textId="1F1A1E50" w:rsidR="00A87627" w:rsidRDefault="00A87627" w:rsidP="003C0FB1">
      <w:pPr>
        <w:pStyle w:val="Heading1"/>
        <w:spacing w:before="0"/>
        <w:jc w:val="both"/>
        <w:rPr>
          <w:rFonts w:asciiTheme="minorHAnsi" w:hAnsiTheme="minorHAnsi" w:cstheme="minorHAnsi"/>
        </w:rPr>
      </w:pPr>
    </w:p>
    <w:p w14:paraId="4809ADD7" w14:textId="365EF596" w:rsidR="00450D8C" w:rsidRDefault="00450D8C" w:rsidP="00450D8C">
      <w:pPr>
        <w:rPr>
          <w:lang w:val="en-US"/>
        </w:rPr>
      </w:pPr>
    </w:p>
    <w:p w14:paraId="7E0870D0" w14:textId="24DCE8A8" w:rsidR="00450D8C" w:rsidRDefault="00450D8C" w:rsidP="00450D8C">
      <w:pPr>
        <w:pStyle w:val="NoSpacing"/>
        <w:spacing w:line="360" w:lineRule="auto"/>
        <w:ind w:left="720"/>
        <w:rPr>
          <w:rFonts w:cstheme="minorHAnsi"/>
          <w:color w:val="003D7D"/>
          <w:sz w:val="48"/>
          <w:szCs w:val="48"/>
        </w:rPr>
      </w:pPr>
      <w:r w:rsidRPr="005A7B0C">
        <w:rPr>
          <w:rFonts w:cstheme="minorHAnsi"/>
          <w:color w:val="2E74B5" w:themeColor="accent1" w:themeShade="BF"/>
          <w:sz w:val="48"/>
          <w:szCs w:val="48"/>
        </w:rPr>
        <w:t>Appendix</w:t>
      </w:r>
      <w:r w:rsidRPr="005A7B0C">
        <w:rPr>
          <w:rFonts w:cstheme="minorHAnsi"/>
          <w:color w:val="003D7D"/>
          <w:sz w:val="48"/>
          <w:szCs w:val="48"/>
        </w:rPr>
        <w:t xml:space="preserve"> 2: Pricing Schedule</w:t>
      </w:r>
    </w:p>
    <w:p w14:paraId="49D629B5" w14:textId="380AD2D4" w:rsidR="00450D8C" w:rsidRDefault="00450D8C" w:rsidP="00450D8C">
      <w:pPr>
        <w:pStyle w:val="NoSpacing"/>
        <w:spacing w:line="360" w:lineRule="auto"/>
        <w:ind w:left="720"/>
        <w:rPr>
          <w:rFonts w:cstheme="minorHAnsi"/>
          <w:lang w:eastAsia="en-GB"/>
        </w:rPr>
      </w:pPr>
    </w:p>
    <w:p w14:paraId="1246F333" w14:textId="049C3241" w:rsidR="00450D8C" w:rsidRPr="005A7B0C" w:rsidRDefault="00C778C3" w:rsidP="00450D8C">
      <w:pPr>
        <w:pStyle w:val="NoSpacing"/>
        <w:spacing w:line="360" w:lineRule="auto"/>
        <w:ind w:left="720"/>
        <w:rPr>
          <w:rFonts w:cstheme="minorHAnsi"/>
          <w:lang w:eastAsia="en-GB"/>
        </w:rPr>
      </w:pPr>
      <w:r>
        <w:rPr>
          <w:rFonts w:cstheme="minorHAnsi"/>
          <w:lang w:eastAsia="en-GB"/>
        </w:rPr>
        <w:t>Please complete Tender Response Document</w:t>
      </w:r>
    </w:p>
    <w:p w14:paraId="74004538" w14:textId="496C6B5B" w:rsidR="00450D8C" w:rsidRDefault="00450D8C" w:rsidP="00450D8C">
      <w:pPr>
        <w:rPr>
          <w:lang w:val="en-US"/>
        </w:rPr>
      </w:pPr>
    </w:p>
    <w:p w14:paraId="5F5F5F31" w14:textId="68D3D289" w:rsidR="00450D8C" w:rsidRDefault="00450D8C" w:rsidP="00450D8C">
      <w:pPr>
        <w:rPr>
          <w:lang w:val="en-US"/>
        </w:rPr>
      </w:pPr>
    </w:p>
    <w:p w14:paraId="2140B5A7" w14:textId="4A858004" w:rsidR="00450D8C" w:rsidRDefault="00450D8C" w:rsidP="00450D8C">
      <w:pPr>
        <w:rPr>
          <w:lang w:val="en-US"/>
        </w:rPr>
      </w:pPr>
    </w:p>
    <w:p w14:paraId="7E8CE3B4" w14:textId="77777777" w:rsidR="00450D8C" w:rsidRPr="00450D8C" w:rsidRDefault="00450D8C" w:rsidP="00450D8C">
      <w:pPr>
        <w:rPr>
          <w:lang w:val="en-US"/>
        </w:rPr>
      </w:pPr>
    </w:p>
    <w:p w14:paraId="516DB56A" w14:textId="4CADBAC5" w:rsidR="003C0FB1" w:rsidRPr="0003264F" w:rsidRDefault="003C0FB1" w:rsidP="003C0FB1">
      <w:pPr>
        <w:pStyle w:val="Heading1"/>
        <w:spacing w:before="0"/>
        <w:jc w:val="both"/>
        <w:rPr>
          <w:rFonts w:asciiTheme="minorHAnsi" w:hAnsiTheme="minorHAnsi" w:cstheme="minorHAnsi"/>
        </w:rPr>
      </w:pPr>
      <w:r w:rsidRPr="0003264F">
        <w:rPr>
          <w:rFonts w:asciiTheme="minorHAnsi" w:hAnsiTheme="minorHAnsi" w:cstheme="minorHAnsi"/>
        </w:rPr>
        <w:lastRenderedPageBreak/>
        <w:t>Appendix 3: Tenderers’ Statement</w:t>
      </w:r>
    </w:p>
    <w:p w14:paraId="78D585D0" w14:textId="77777777" w:rsidR="003C0FB1" w:rsidRPr="0003264F" w:rsidRDefault="003C0FB1" w:rsidP="00D3359A">
      <w:pPr>
        <w:keepLines/>
        <w:jc w:val="both"/>
        <w:rPr>
          <w:rFonts w:asciiTheme="minorHAnsi" w:hAnsiTheme="minorHAnsi" w:cstheme="minorHAnsi"/>
        </w:rPr>
      </w:pPr>
      <w:r w:rsidRPr="0003264F">
        <w:rPr>
          <w:rFonts w:asciiTheme="minorHAnsi" w:hAnsiTheme="minorHAnsi" w:cstheme="minorHAnsi"/>
        </w:rPr>
        <w:t xml:space="preserve">[Tenderers shall complete and return the following form of Tenderers’ Statement printed on the Tenderers’ headed notepaper and signed by the Tenderer.] </w:t>
      </w:r>
    </w:p>
    <w:p w14:paraId="327B6264" w14:textId="77777777" w:rsidR="003C0FB1" w:rsidRPr="0003264F" w:rsidRDefault="003C0FB1" w:rsidP="00D3359A">
      <w:pPr>
        <w:keepLines/>
        <w:jc w:val="both"/>
        <w:rPr>
          <w:rFonts w:asciiTheme="minorHAnsi" w:hAnsiTheme="minorHAnsi" w:cstheme="minorHAnsi"/>
        </w:rPr>
      </w:pPr>
    </w:p>
    <w:p w14:paraId="427A6A79" w14:textId="77777777" w:rsidR="003C0FB1" w:rsidRPr="0003264F" w:rsidRDefault="003C0FB1" w:rsidP="00D3359A">
      <w:pPr>
        <w:keepLines/>
        <w:jc w:val="center"/>
        <w:rPr>
          <w:rFonts w:asciiTheme="minorHAnsi" w:hAnsiTheme="minorHAnsi" w:cstheme="minorHAnsi"/>
          <w:b/>
        </w:rPr>
      </w:pPr>
      <w:r w:rsidRPr="0003264F">
        <w:rPr>
          <w:rFonts w:asciiTheme="minorHAnsi" w:hAnsiTheme="minorHAnsi" w:cstheme="minorHAnsi"/>
          <w:b/>
        </w:rPr>
        <w:t>TENDERERS’ STATEMENT</w:t>
      </w:r>
    </w:p>
    <w:p w14:paraId="6D537D1F" w14:textId="77777777" w:rsidR="003C0FB1" w:rsidRPr="0003264F" w:rsidRDefault="003C0FB1" w:rsidP="00D3359A">
      <w:pPr>
        <w:keepLines/>
        <w:jc w:val="both"/>
        <w:rPr>
          <w:rFonts w:asciiTheme="minorHAnsi" w:hAnsiTheme="minorHAnsi" w:cstheme="minorHAnsi"/>
          <w:b/>
        </w:rPr>
      </w:pPr>
    </w:p>
    <w:p w14:paraId="36F3EDF2" w14:textId="18D46A66" w:rsidR="003C0FB1" w:rsidRPr="0003264F" w:rsidRDefault="003C0FB1" w:rsidP="00D3359A">
      <w:pPr>
        <w:jc w:val="both"/>
        <w:rPr>
          <w:rFonts w:asciiTheme="minorHAnsi" w:hAnsiTheme="minorHAnsi" w:cstheme="minorHAnsi"/>
          <w:szCs w:val="22"/>
        </w:rPr>
      </w:pPr>
      <w:r w:rsidRPr="0003264F">
        <w:rPr>
          <w:rFonts w:asciiTheme="minorHAnsi" w:hAnsiTheme="minorHAnsi" w:cstheme="minorHAnsi"/>
          <w:szCs w:val="22"/>
        </w:rPr>
        <w:t xml:space="preserve">TO:  </w:t>
      </w:r>
      <w:sdt>
        <w:sdtPr>
          <w:rPr>
            <w:rFonts w:asciiTheme="minorHAnsi" w:hAnsiTheme="minorHAnsi" w:cstheme="minorHAnsi"/>
            <w:highlight w:val="lightGray"/>
          </w:rPr>
          <w:alias w:val="Name"/>
          <w:tag w:val="Name"/>
          <w:id w:val="1357776445"/>
          <w:placeholder>
            <w:docPart w:val="BD8B61178B3B496DB6C21CFBAD523CA9"/>
          </w:placeholder>
          <w:dataBinding w:prefixMappings="xmlns:ns0='http://schemas.microsoft.com/office/2006/coverPageProps' " w:xpath="/ns0:CoverPageProperties[1]/ns0:Abstract[1]" w:storeItemID="{55AF091B-3C7A-41E3-B477-F2FDAA23CFDA}"/>
          <w:text/>
        </w:sdtPr>
        <w:sdtEndPr/>
        <w:sdtContent>
          <w:r w:rsidR="003D4CD0" w:rsidRPr="0003264F">
            <w:rPr>
              <w:rFonts w:asciiTheme="minorHAnsi" w:hAnsiTheme="minorHAnsi" w:cstheme="minorHAnsi"/>
              <w:highlight w:val="lightGray"/>
            </w:rPr>
            <w:t>The National College of Art &amp; Design</w:t>
          </w:r>
        </w:sdtContent>
      </w:sdt>
      <w:r w:rsidR="003F3EE7" w:rsidRPr="0003264F">
        <w:rPr>
          <w:rFonts w:asciiTheme="minorHAnsi" w:hAnsiTheme="minorHAnsi" w:cstheme="minorHAnsi"/>
        </w:rPr>
        <w:t xml:space="preserve"> (the “Contracting Authority”)</w:t>
      </w:r>
    </w:p>
    <w:p w14:paraId="46FC351B" w14:textId="2EF69524" w:rsidR="003C0FB1" w:rsidRPr="0003264F" w:rsidRDefault="003C0FB1" w:rsidP="00D3359A">
      <w:pPr>
        <w:keepLines/>
        <w:jc w:val="both"/>
        <w:rPr>
          <w:rFonts w:asciiTheme="minorHAnsi" w:hAnsiTheme="minorHAnsi" w:cstheme="minorHAnsi"/>
        </w:rPr>
      </w:pPr>
      <w:r w:rsidRPr="0003264F">
        <w:rPr>
          <w:rFonts w:asciiTheme="minorHAnsi" w:hAnsiTheme="minorHAnsi" w:cstheme="minorHAnsi"/>
          <w:szCs w:val="22"/>
        </w:rPr>
        <w:t xml:space="preserve">RE: Request for Tenders for the Supply of </w:t>
      </w:r>
      <w:sdt>
        <w:sdtPr>
          <w:rPr>
            <w:rFonts w:asciiTheme="minorHAnsi" w:hAnsiTheme="minorHAnsi" w:cstheme="minorHAnsi"/>
            <w:szCs w:val="22"/>
            <w:highlight w:val="lightGray"/>
          </w:rPr>
          <w:alias w:val="Type of Services"/>
          <w:tag w:val="Type of Services"/>
          <w:id w:val="1515106642"/>
          <w:placeholder>
            <w:docPart w:val="0DE2ECC5F18A4C11BA68556453A94056"/>
          </w:placeholder>
          <w:dataBinding w:prefixMappings="xmlns:ns0='http://schemas.microsoft.com/office/2006/coverPageProps' " w:xpath="/ns0:CoverPageProperties[1]/ns0:CompanyFax[1]" w:storeItemID="{55AF091B-3C7A-41E3-B477-F2FDAA23CFDA}"/>
          <w:text/>
        </w:sdtPr>
        <w:sdtEndPr/>
        <w:sdtContent>
          <w:r w:rsidR="002C7E6B">
            <w:rPr>
              <w:rFonts w:asciiTheme="minorHAnsi" w:hAnsiTheme="minorHAnsi" w:cstheme="minorHAnsi"/>
              <w:szCs w:val="22"/>
              <w:highlight w:val="lightGray"/>
            </w:rPr>
            <w:t>NCAD Website Design, Website Development, Hosting, Support and Maintenance.</w:t>
          </w:r>
        </w:sdtContent>
      </w:sdt>
    </w:p>
    <w:p w14:paraId="548E1EA1" w14:textId="77777777" w:rsidR="003C0FB1" w:rsidRPr="0003264F" w:rsidRDefault="003C0FB1" w:rsidP="00D3359A">
      <w:pPr>
        <w:keepLines/>
        <w:jc w:val="both"/>
        <w:rPr>
          <w:rFonts w:asciiTheme="minorHAnsi" w:hAnsiTheme="minorHAnsi" w:cstheme="minorHAnsi"/>
        </w:rPr>
      </w:pPr>
    </w:p>
    <w:p w14:paraId="6B39EDD0" w14:textId="77902187" w:rsidR="003C0FB1" w:rsidRPr="0003264F" w:rsidRDefault="003C0FB1" w:rsidP="00D3359A">
      <w:pPr>
        <w:keepLines/>
        <w:jc w:val="both"/>
        <w:rPr>
          <w:rFonts w:asciiTheme="minorHAnsi" w:hAnsiTheme="minorHAnsi" w:cstheme="minorHAnsi"/>
        </w:rPr>
      </w:pPr>
      <w:r w:rsidRPr="0003264F">
        <w:rPr>
          <w:rFonts w:asciiTheme="minorHAnsi" w:hAnsiTheme="minorHAnsi" w:cstheme="minorHAnsi"/>
        </w:rPr>
        <w:t xml:space="preserve">Having examined your Request for Tenders (the “RFT”) including the Instructions to Tenderers, the </w:t>
      </w:r>
      <w:r w:rsidRPr="0003264F">
        <w:rPr>
          <w:rFonts w:asciiTheme="minorHAnsi" w:hAnsiTheme="minorHAnsi" w:cstheme="minorHAnsi"/>
          <w:szCs w:val="22"/>
        </w:rPr>
        <w:t xml:space="preserve">Selection </w:t>
      </w:r>
      <w:r w:rsidRPr="0003264F">
        <w:rPr>
          <w:rFonts w:asciiTheme="minorHAnsi" w:hAnsiTheme="minorHAnsi" w:cstheme="minorHAnsi"/>
        </w:rPr>
        <w:t xml:space="preserve">and Award Criteria, the Requirements and Specifications, </w:t>
      </w:r>
      <w:r w:rsidRPr="0003264F">
        <w:rPr>
          <w:rFonts w:asciiTheme="minorHAnsi" w:hAnsiTheme="minorHAnsi" w:cstheme="minorHAnsi"/>
          <w:szCs w:val="22"/>
        </w:rPr>
        <w:t xml:space="preserve">and the </w:t>
      </w:r>
      <w:r w:rsidRPr="0003264F">
        <w:rPr>
          <w:rFonts w:asciiTheme="minorHAnsi" w:hAnsiTheme="minorHAnsi" w:cstheme="minorHAnsi"/>
        </w:rPr>
        <w:t>Terms and Conditions of the Services Contract, we hereby declare the following:</w:t>
      </w:r>
    </w:p>
    <w:tbl>
      <w:tblPr>
        <w:tblW w:w="0" w:type="auto"/>
        <w:tblLook w:val="01E0" w:firstRow="1" w:lastRow="1" w:firstColumn="1" w:lastColumn="1" w:noHBand="0" w:noVBand="0"/>
      </w:tblPr>
      <w:tblGrid>
        <w:gridCol w:w="807"/>
        <w:gridCol w:w="8264"/>
      </w:tblGrid>
      <w:tr w:rsidR="003C0FB1" w:rsidRPr="0003264F" w14:paraId="4C7A617B" w14:textId="77777777" w:rsidTr="00D3359A">
        <w:trPr>
          <w:trHeight w:val="636"/>
        </w:trPr>
        <w:tc>
          <w:tcPr>
            <w:tcW w:w="807" w:type="dxa"/>
          </w:tcPr>
          <w:p w14:paraId="286530E9" w14:textId="77777777" w:rsidR="003C0FB1" w:rsidRPr="0003264F" w:rsidRDefault="003C0FB1" w:rsidP="004A7D33">
            <w:pPr>
              <w:jc w:val="both"/>
              <w:rPr>
                <w:rFonts w:asciiTheme="minorHAnsi" w:hAnsiTheme="minorHAnsi" w:cstheme="minorHAnsi"/>
                <w:color w:val="0000FF"/>
              </w:rPr>
            </w:pPr>
            <w:r w:rsidRPr="0003264F">
              <w:rPr>
                <w:rFonts w:asciiTheme="minorHAnsi" w:hAnsiTheme="minorHAnsi" w:cstheme="minorHAnsi"/>
                <w:color w:val="0000FF"/>
              </w:rPr>
              <w:t>1.</w:t>
            </w:r>
          </w:p>
        </w:tc>
        <w:tc>
          <w:tcPr>
            <w:tcW w:w="8264" w:type="dxa"/>
          </w:tcPr>
          <w:p w14:paraId="4D12274C" w14:textId="77777777" w:rsidR="003C0FB1" w:rsidRPr="0003264F" w:rsidRDefault="003C0FB1" w:rsidP="00FD38B8">
            <w:pPr>
              <w:jc w:val="both"/>
              <w:rPr>
                <w:rFonts w:asciiTheme="minorHAnsi" w:hAnsiTheme="minorHAnsi" w:cstheme="minorHAnsi"/>
              </w:rPr>
            </w:pPr>
            <w:r w:rsidRPr="0003264F">
              <w:rPr>
                <w:rFonts w:asciiTheme="minorHAnsi" w:hAnsiTheme="minorHAnsi" w:cstheme="minorHAnsi"/>
              </w:rPr>
              <w:t>We understand the nature and extent of the Services required to be delivered as described in Requirements and Specifications at Appendix 1 to the RFT.</w:t>
            </w:r>
          </w:p>
        </w:tc>
      </w:tr>
      <w:tr w:rsidR="003C0FB1" w:rsidRPr="0003264F" w14:paraId="3E3AFAFD" w14:textId="77777777" w:rsidTr="00D3359A">
        <w:trPr>
          <w:trHeight w:val="1186"/>
        </w:trPr>
        <w:tc>
          <w:tcPr>
            <w:tcW w:w="807" w:type="dxa"/>
          </w:tcPr>
          <w:p w14:paraId="0DFA817B" w14:textId="77777777" w:rsidR="003C0FB1" w:rsidRPr="0003264F" w:rsidRDefault="003C0FB1" w:rsidP="004A7D33">
            <w:pPr>
              <w:jc w:val="both"/>
              <w:rPr>
                <w:rFonts w:asciiTheme="minorHAnsi" w:hAnsiTheme="minorHAnsi" w:cstheme="minorHAnsi"/>
                <w:color w:val="0000FF"/>
              </w:rPr>
            </w:pPr>
            <w:r w:rsidRPr="0003264F">
              <w:rPr>
                <w:rFonts w:asciiTheme="minorHAnsi" w:hAnsiTheme="minorHAnsi" w:cstheme="minorHAnsi"/>
                <w:color w:val="0000FF"/>
              </w:rPr>
              <w:t>2.</w:t>
            </w:r>
          </w:p>
        </w:tc>
        <w:tc>
          <w:tcPr>
            <w:tcW w:w="8264" w:type="dxa"/>
          </w:tcPr>
          <w:p w14:paraId="5E45FE55" w14:textId="77777777" w:rsidR="003C0FB1" w:rsidRPr="0003264F" w:rsidRDefault="003C0FB1">
            <w:pPr>
              <w:jc w:val="both"/>
              <w:rPr>
                <w:rFonts w:asciiTheme="minorHAnsi" w:hAnsiTheme="minorHAnsi" w:cstheme="minorHAnsi"/>
              </w:rPr>
            </w:pPr>
            <w:r w:rsidRPr="0003264F">
              <w:rPr>
                <w:rFonts w:asciiTheme="minorHAnsi" w:hAnsiTheme="minorHAnsi" w:cstheme="minorHAnsi"/>
              </w:rPr>
              <w:t xml:space="preserve">We accept all of the Terms and Conditions of the RFT, the Services Contract and the Confidentiality Agreement and agree if awarded a Services Contract to execute the Services Contract at Appendix </w:t>
            </w:r>
            <w:r w:rsidR="003E7CC4" w:rsidRPr="0003264F">
              <w:rPr>
                <w:rFonts w:asciiTheme="minorHAnsi" w:hAnsiTheme="minorHAnsi" w:cstheme="minorHAnsi"/>
              </w:rPr>
              <w:t>5</w:t>
            </w:r>
            <w:r w:rsidRPr="0003264F">
              <w:rPr>
                <w:rFonts w:asciiTheme="minorHAnsi" w:hAnsiTheme="minorHAnsi" w:cstheme="minorHAnsi"/>
              </w:rPr>
              <w:t xml:space="preserve"> to the RFT and the Confidentiality Agreement at Appendix </w:t>
            </w:r>
            <w:r w:rsidR="003E7CC4" w:rsidRPr="0003264F">
              <w:rPr>
                <w:rFonts w:asciiTheme="minorHAnsi" w:hAnsiTheme="minorHAnsi" w:cstheme="minorHAnsi"/>
              </w:rPr>
              <w:t>6</w:t>
            </w:r>
            <w:r w:rsidRPr="0003264F">
              <w:rPr>
                <w:rFonts w:asciiTheme="minorHAnsi" w:hAnsiTheme="minorHAnsi" w:cstheme="minorHAnsi"/>
              </w:rPr>
              <w:t xml:space="preserve"> to the RFT.</w:t>
            </w:r>
          </w:p>
        </w:tc>
      </w:tr>
      <w:tr w:rsidR="003C0FB1" w:rsidRPr="0003264F" w14:paraId="49D9DD30" w14:textId="77777777" w:rsidTr="002418DA">
        <w:tc>
          <w:tcPr>
            <w:tcW w:w="807" w:type="dxa"/>
          </w:tcPr>
          <w:p w14:paraId="77BB9C44" w14:textId="77777777" w:rsidR="003C0FB1" w:rsidRPr="0003264F" w:rsidRDefault="003C0FB1" w:rsidP="004A7D33">
            <w:pPr>
              <w:jc w:val="both"/>
              <w:rPr>
                <w:rFonts w:asciiTheme="minorHAnsi" w:hAnsiTheme="minorHAnsi" w:cstheme="minorHAnsi"/>
                <w:color w:val="0000FF"/>
              </w:rPr>
            </w:pPr>
            <w:r w:rsidRPr="0003264F">
              <w:rPr>
                <w:rFonts w:asciiTheme="minorHAnsi" w:hAnsiTheme="minorHAnsi" w:cstheme="minorHAnsi"/>
                <w:color w:val="0000FF"/>
              </w:rPr>
              <w:t>3.</w:t>
            </w:r>
          </w:p>
        </w:tc>
        <w:tc>
          <w:tcPr>
            <w:tcW w:w="8264" w:type="dxa"/>
          </w:tcPr>
          <w:p w14:paraId="7366CD2B" w14:textId="77777777" w:rsidR="003C0FB1" w:rsidRPr="0003264F" w:rsidRDefault="003C0FB1" w:rsidP="00FD38B8">
            <w:pPr>
              <w:jc w:val="both"/>
              <w:rPr>
                <w:rFonts w:asciiTheme="minorHAnsi" w:hAnsiTheme="minorHAnsi" w:cstheme="minorHAnsi"/>
              </w:rPr>
            </w:pPr>
            <w:r w:rsidRPr="0003264F">
              <w:rPr>
                <w:rFonts w:asciiTheme="minorHAnsi" w:hAnsiTheme="minorHAnsi" w:cstheme="minorHAnsi"/>
              </w:rPr>
              <w:t xml:space="preserve">We accept all the </w:t>
            </w:r>
            <w:r w:rsidRPr="0003264F">
              <w:rPr>
                <w:rFonts w:asciiTheme="minorHAnsi" w:hAnsiTheme="minorHAnsi" w:cstheme="minorHAnsi"/>
                <w:szCs w:val="22"/>
              </w:rPr>
              <w:t xml:space="preserve">Selection </w:t>
            </w:r>
            <w:r w:rsidRPr="0003264F">
              <w:rPr>
                <w:rFonts w:asciiTheme="minorHAnsi" w:hAnsiTheme="minorHAnsi" w:cstheme="minorHAnsi"/>
              </w:rPr>
              <w:t>and Award Criteria as set out in Part 3 of the RFT.</w:t>
            </w:r>
          </w:p>
        </w:tc>
      </w:tr>
      <w:tr w:rsidR="003C0FB1" w:rsidRPr="0003264F" w14:paraId="0CD20EB6" w14:textId="77777777" w:rsidTr="002418DA">
        <w:tc>
          <w:tcPr>
            <w:tcW w:w="807" w:type="dxa"/>
          </w:tcPr>
          <w:p w14:paraId="460749F0" w14:textId="77777777" w:rsidR="003C0FB1" w:rsidRPr="0003264F" w:rsidRDefault="003C0FB1" w:rsidP="004A7D33">
            <w:pPr>
              <w:jc w:val="both"/>
              <w:rPr>
                <w:rFonts w:asciiTheme="minorHAnsi" w:hAnsiTheme="minorHAnsi" w:cstheme="minorHAnsi"/>
                <w:color w:val="0000FF"/>
              </w:rPr>
            </w:pPr>
            <w:r w:rsidRPr="0003264F">
              <w:rPr>
                <w:rFonts w:asciiTheme="minorHAnsi" w:hAnsiTheme="minorHAnsi" w:cstheme="minorHAnsi"/>
                <w:color w:val="0000FF"/>
              </w:rPr>
              <w:t>4.</w:t>
            </w:r>
          </w:p>
        </w:tc>
        <w:tc>
          <w:tcPr>
            <w:tcW w:w="8264" w:type="dxa"/>
          </w:tcPr>
          <w:p w14:paraId="20AC4B50" w14:textId="77777777" w:rsidR="003C0FB1" w:rsidRPr="0003264F" w:rsidRDefault="003C0FB1" w:rsidP="00FD38B8">
            <w:pPr>
              <w:jc w:val="both"/>
              <w:rPr>
                <w:rFonts w:asciiTheme="minorHAnsi" w:hAnsiTheme="minorHAnsi" w:cstheme="minorHAnsi"/>
              </w:rPr>
            </w:pPr>
            <w:r w:rsidRPr="0003264F">
              <w:rPr>
                <w:rFonts w:asciiTheme="minorHAnsi" w:hAnsiTheme="minorHAnsi" w:cstheme="minorHAnsi"/>
              </w:rPr>
              <w:t>We agree to provide the Contracting Authority with the Services in accordance with the RFT and our Tender.</w:t>
            </w:r>
          </w:p>
        </w:tc>
      </w:tr>
      <w:tr w:rsidR="003C0FB1" w:rsidRPr="0003264F" w14:paraId="5C2B0DB8" w14:textId="77777777" w:rsidTr="002418DA">
        <w:tc>
          <w:tcPr>
            <w:tcW w:w="807" w:type="dxa"/>
          </w:tcPr>
          <w:p w14:paraId="718B1D01" w14:textId="77777777" w:rsidR="003C0FB1" w:rsidRPr="0003264F" w:rsidRDefault="003C0FB1" w:rsidP="004A7D33">
            <w:pPr>
              <w:jc w:val="both"/>
              <w:rPr>
                <w:rFonts w:asciiTheme="minorHAnsi" w:hAnsiTheme="minorHAnsi" w:cstheme="minorHAnsi"/>
                <w:color w:val="0000FF"/>
              </w:rPr>
            </w:pPr>
            <w:r w:rsidRPr="0003264F">
              <w:rPr>
                <w:rFonts w:asciiTheme="minorHAnsi" w:hAnsiTheme="minorHAnsi" w:cstheme="minorHAnsi"/>
                <w:color w:val="0000FF"/>
              </w:rPr>
              <w:t>5.</w:t>
            </w:r>
          </w:p>
        </w:tc>
        <w:tc>
          <w:tcPr>
            <w:tcW w:w="8264" w:type="dxa"/>
          </w:tcPr>
          <w:p w14:paraId="00E494BF" w14:textId="77777777" w:rsidR="003C0FB1" w:rsidRPr="0003264F" w:rsidRDefault="003C0FB1" w:rsidP="00FD38B8">
            <w:pPr>
              <w:jc w:val="both"/>
              <w:rPr>
                <w:rFonts w:asciiTheme="minorHAnsi" w:hAnsiTheme="minorHAnsi" w:cstheme="minorHAnsi"/>
              </w:rPr>
            </w:pPr>
            <w:r w:rsidRPr="0003264F">
              <w:rPr>
                <w:rFonts w:asciiTheme="minorHAnsi" w:hAnsiTheme="minorHAnsi" w:cstheme="minorHAnsi"/>
              </w:rPr>
              <w:t>We agree that, if awarded any Services Contract, we shall, in the performance of such contract, comply with all applicable obligations in the field of environmental, social and labour law.</w:t>
            </w:r>
          </w:p>
        </w:tc>
      </w:tr>
      <w:tr w:rsidR="003C0FB1" w:rsidRPr="0003264F" w14:paraId="7061E964" w14:textId="77777777" w:rsidTr="002418DA">
        <w:tc>
          <w:tcPr>
            <w:tcW w:w="807" w:type="dxa"/>
          </w:tcPr>
          <w:p w14:paraId="7ABA3DBC" w14:textId="77777777" w:rsidR="003C0FB1" w:rsidRPr="0003264F" w:rsidRDefault="003C0FB1" w:rsidP="004A7D33">
            <w:pPr>
              <w:jc w:val="both"/>
              <w:rPr>
                <w:rFonts w:asciiTheme="minorHAnsi" w:hAnsiTheme="minorHAnsi" w:cstheme="minorHAnsi"/>
                <w:color w:val="0000FF"/>
              </w:rPr>
            </w:pPr>
            <w:r w:rsidRPr="0003264F">
              <w:rPr>
                <w:rFonts w:asciiTheme="minorHAnsi" w:hAnsiTheme="minorHAnsi" w:cstheme="minorHAnsi"/>
                <w:color w:val="0000FF"/>
              </w:rPr>
              <w:t>6.</w:t>
            </w:r>
          </w:p>
        </w:tc>
        <w:tc>
          <w:tcPr>
            <w:tcW w:w="8264" w:type="dxa"/>
          </w:tcPr>
          <w:p w14:paraId="55DF3E32" w14:textId="77777777" w:rsidR="003C0FB1" w:rsidRPr="0003264F" w:rsidRDefault="003C0FB1" w:rsidP="00FD38B8">
            <w:pPr>
              <w:jc w:val="both"/>
              <w:rPr>
                <w:rFonts w:asciiTheme="minorHAnsi" w:hAnsiTheme="minorHAnsi" w:cstheme="minorHAnsi"/>
              </w:rPr>
            </w:pPr>
            <w:r w:rsidRPr="0003264F">
              <w:rPr>
                <w:rFonts w:asciiTheme="minorHAnsi" w:hAnsiTheme="minorHAnsi" w:cstheme="minorHAnsi"/>
              </w:rPr>
              <w:t>We confirm that we have complied with all requirements as set out at Part 2 of the RFT.</w:t>
            </w:r>
          </w:p>
        </w:tc>
      </w:tr>
      <w:tr w:rsidR="003C0FB1" w:rsidRPr="0003264F" w14:paraId="79AFB841" w14:textId="77777777" w:rsidTr="002418DA">
        <w:tc>
          <w:tcPr>
            <w:tcW w:w="807" w:type="dxa"/>
          </w:tcPr>
          <w:p w14:paraId="77438A60" w14:textId="77777777" w:rsidR="003C0FB1" w:rsidRPr="0003264F" w:rsidRDefault="003C0FB1" w:rsidP="004A7D33">
            <w:pPr>
              <w:jc w:val="both"/>
              <w:rPr>
                <w:rFonts w:asciiTheme="minorHAnsi" w:hAnsiTheme="minorHAnsi" w:cstheme="minorHAnsi"/>
                <w:color w:val="000080"/>
              </w:rPr>
            </w:pPr>
            <w:r w:rsidRPr="0003264F">
              <w:rPr>
                <w:rFonts w:asciiTheme="minorHAnsi" w:hAnsiTheme="minorHAnsi" w:cstheme="minorHAnsi"/>
                <w:color w:val="0000FF"/>
              </w:rPr>
              <w:t>7.</w:t>
            </w:r>
          </w:p>
        </w:tc>
        <w:tc>
          <w:tcPr>
            <w:tcW w:w="8264" w:type="dxa"/>
          </w:tcPr>
          <w:p w14:paraId="75207830" w14:textId="77777777" w:rsidR="003C0FB1" w:rsidRPr="0003264F" w:rsidRDefault="003C0FB1" w:rsidP="00FD38B8">
            <w:pPr>
              <w:jc w:val="both"/>
              <w:rPr>
                <w:rFonts w:asciiTheme="minorHAnsi" w:hAnsiTheme="minorHAnsi" w:cstheme="minorHAnsi"/>
              </w:rPr>
            </w:pPr>
            <w:r w:rsidRPr="0003264F">
              <w:rPr>
                <w:rFonts w:asciiTheme="minorHAnsi" w:hAnsiTheme="minorHAnsi" w:cstheme="minorHAnsi"/>
              </w:rPr>
              <w:t xml:space="preserve">We confirm that all prices quoted in our Tender will remain valid for the period of time commencing from the </w:t>
            </w:r>
            <w:r w:rsidRPr="0003264F">
              <w:rPr>
                <w:rFonts w:asciiTheme="minorHAnsi" w:hAnsiTheme="minorHAnsi" w:cstheme="minorHAnsi"/>
                <w:szCs w:val="22"/>
              </w:rPr>
              <w:t>Tender Deadline,</w:t>
            </w:r>
            <w:r w:rsidRPr="0003264F">
              <w:rPr>
                <w:rFonts w:asciiTheme="minorHAnsi" w:hAnsiTheme="minorHAnsi" w:cstheme="minorHAnsi"/>
              </w:rPr>
              <w:t xml:space="preserve"> as specified at paragraph 2.10.3 of the RFT. </w:t>
            </w:r>
          </w:p>
        </w:tc>
      </w:tr>
      <w:tr w:rsidR="003C0FB1" w:rsidRPr="0003264F" w14:paraId="5F70E685" w14:textId="77777777" w:rsidTr="002418DA">
        <w:tc>
          <w:tcPr>
            <w:tcW w:w="807" w:type="dxa"/>
          </w:tcPr>
          <w:p w14:paraId="653C8854" w14:textId="77777777" w:rsidR="003C0FB1" w:rsidRPr="0003264F" w:rsidRDefault="003C0FB1" w:rsidP="004A7D33">
            <w:pPr>
              <w:jc w:val="both"/>
              <w:rPr>
                <w:rFonts w:asciiTheme="minorHAnsi" w:hAnsiTheme="minorHAnsi" w:cstheme="minorHAnsi"/>
                <w:color w:val="0000FF"/>
              </w:rPr>
            </w:pPr>
            <w:r w:rsidRPr="0003264F">
              <w:rPr>
                <w:rFonts w:asciiTheme="minorHAnsi" w:hAnsiTheme="minorHAnsi" w:cstheme="minorHAnsi"/>
                <w:color w:val="0000FF"/>
              </w:rPr>
              <w:t>8.</w:t>
            </w:r>
          </w:p>
        </w:tc>
        <w:tc>
          <w:tcPr>
            <w:tcW w:w="8264" w:type="dxa"/>
          </w:tcPr>
          <w:p w14:paraId="5E46DBF3" w14:textId="77777777" w:rsidR="00904FCA" w:rsidRPr="0003264F" w:rsidRDefault="003C0FB1" w:rsidP="00FD38B8">
            <w:pPr>
              <w:jc w:val="both"/>
              <w:rPr>
                <w:rFonts w:asciiTheme="minorHAnsi" w:hAnsiTheme="minorHAnsi" w:cstheme="minorHAnsi"/>
              </w:rPr>
            </w:pPr>
            <w:r w:rsidRPr="0003264F">
              <w:rPr>
                <w:rFonts w:asciiTheme="minorHAnsi" w:hAnsiTheme="minorHAnsi" w:cstheme="minorHAnsi"/>
              </w:rPr>
              <w:t>We shall, if awarded any Services Contract under the RFT, have in place on the Effective Date of the Services Contract all insurances (if any) as required by paragraph 2.21.1 of the RFT.</w:t>
            </w:r>
          </w:p>
        </w:tc>
      </w:tr>
      <w:tr w:rsidR="00904FCA" w:rsidRPr="0003264F" w14:paraId="183FEFB5" w14:textId="77777777" w:rsidTr="00904FCA">
        <w:tc>
          <w:tcPr>
            <w:tcW w:w="807" w:type="dxa"/>
          </w:tcPr>
          <w:p w14:paraId="09487614" w14:textId="77777777" w:rsidR="00904FCA" w:rsidRPr="0003264F" w:rsidRDefault="00904FCA" w:rsidP="00904FCA">
            <w:pPr>
              <w:jc w:val="both"/>
              <w:rPr>
                <w:rFonts w:asciiTheme="minorHAnsi" w:hAnsiTheme="minorHAnsi" w:cstheme="minorHAnsi"/>
                <w:color w:val="0000FF"/>
              </w:rPr>
            </w:pPr>
            <w:r w:rsidRPr="0003264F">
              <w:rPr>
                <w:rFonts w:asciiTheme="minorHAnsi" w:hAnsiTheme="minorHAnsi" w:cstheme="minorHAnsi"/>
                <w:color w:val="0000FF"/>
              </w:rPr>
              <w:t>9.</w:t>
            </w:r>
          </w:p>
        </w:tc>
        <w:tc>
          <w:tcPr>
            <w:tcW w:w="8264" w:type="dxa"/>
          </w:tcPr>
          <w:p w14:paraId="3BE6971C" w14:textId="77777777" w:rsidR="00904FCA" w:rsidRPr="0003264F" w:rsidRDefault="00904FCA" w:rsidP="00904FCA">
            <w:pPr>
              <w:jc w:val="both"/>
              <w:rPr>
                <w:rFonts w:asciiTheme="minorHAnsi" w:hAnsiTheme="minorHAnsi" w:cstheme="minorHAnsi"/>
              </w:rPr>
            </w:pPr>
            <w:r w:rsidRPr="0003264F">
              <w:rPr>
                <w:rFonts w:asciiTheme="minorHAnsi" w:hAnsiTheme="minorHAnsi" w:cstheme="minorHAnsi"/>
              </w:rPr>
              <w:t>We confirm that all Data Subjects whose Personal Data is provided in our Tender have consented to the processing of such Personal Data by us, the Contracting Authority, the Evaluation Team and the supplier of the etenders.gov.ie website, for the purposes of our participation in this Competition or that we otherwise have a legal basis for providing such Personal Data to the Contracting Authority for the purposes of our participation in this Competition and that we will provide evidence of such consent and / or legal basis to the Contracting Authority upon request.</w:t>
            </w:r>
          </w:p>
        </w:tc>
      </w:tr>
      <w:tr w:rsidR="005B2A6D" w:rsidRPr="0003264F" w14:paraId="758D15F4" w14:textId="77777777" w:rsidTr="00904FCA">
        <w:tc>
          <w:tcPr>
            <w:tcW w:w="807" w:type="dxa"/>
          </w:tcPr>
          <w:p w14:paraId="1F80FD6B" w14:textId="2065E604" w:rsidR="005B2A6D" w:rsidRPr="0003264F" w:rsidRDefault="005B2A6D" w:rsidP="005B2A6D">
            <w:pPr>
              <w:jc w:val="both"/>
              <w:rPr>
                <w:rFonts w:asciiTheme="minorHAnsi" w:hAnsiTheme="minorHAnsi" w:cstheme="minorHAnsi"/>
                <w:color w:val="0000FF"/>
              </w:rPr>
            </w:pPr>
            <w:r w:rsidRPr="0003264F">
              <w:rPr>
                <w:rFonts w:asciiTheme="minorHAnsi" w:hAnsiTheme="minorHAnsi" w:cstheme="minorHAnsi"/>
                <w:color w:val="0000FF"/>
              </w:rPr>
              <w:lastRenderedPageBreak/>
              <w:t>10.</w:t>
            </w:r>
          </w:p>
        </w:tc>
        <w:tc>
          <w:tcPr>
            <w:tcW w:w="8264" w:type="dxa"/>
          </w:tcPr>
          <w:p w14:paraId="3286B9A7" w14:textId="700F9221" w:rsidR="005B2A6D" w:rsidRPr="0003264F" w:rsidRDefault="005B2A6D" w:rsidP="005B2A6D">
            <w:pPr>
              <w:jc w:val="both"/>
              <w:rPr>
                <w:rFonts w:asciiTheme="minorHAnsi" w:hAnsiTheme="minorHAnsi" w:cstheme="minorHAnsi"/>
              </w:rPr>
            </w:pPr>
            <w:r w:rsidRPr="0003264F">
              <w:rPr>
                <w:rFonts w:asciiTheme="minorHAnsi" w:hAnsiTheme="minorHAnsi" w:cstheme="minorHAnsi"/>
              </w:rPr>
              <w:t>We do not come within the category of prohibited economic operators identified in Regulation (EU) No 833/2014 of 31 July 2014 (as amended by EU Regulation 2022/576 or any subsequent amendments to same).</w:t>
            </w:r>
          </w:p>
        </w:tc>
      </w:tr>
      <w:tr w:rsidR="005B2A6D" w:rsidRPr="0003264F" w14:paraId="40AC185B" w14:textId="77777777" w:rsidTr="00904FCA">
        <w:tc>
          <w:tcPr>
            <w:tcW w:w="807" w:type="dxa"/>
          </w:tcPr>
          <w:p w14:paraId="40902D1F" w14:textId="4FFB2036" w:rsidR="005B2A6D" w:rsidRPr="0003264F" w:rsidRDefault="005B2A6D" w:rsidP="005B2A6D">
            <w:pPr>
              <w:jc w:val="both"/>
              <w:rPr>
                <w:rFonts w:asciiTheme="minorHAnsi" w:hAnsiTheme="minorHAnsi" w:cstheme="minorHAnsi"/>
                <w:color w:val="0000FF"/>
              </w:rPr>
            </w:pPr>
            <w:r w:rsidRPr="0003264F">
              <w:rPr>
                <w:rFonts w:asciiTheme="minorHAnsi" w:hAnsiTheme="minorHAnsi" w:cstheme="minorHAnsi"/>
                <w:color w:val="0000FF"/>
              </w:rPr>
              <w:t>11.</w:t>
            </w:r>
          </w:p>
        </w:tc>
        <w:tc>
          <w:tcPr>
            <w:tcW w:w="8264" w:type="dxa"/>
          </w:tcPr>
          <w:p w14:paraId="761FE549" w14:textId="369D6A13" w:rsidR="005B2A6D" w:rsidRPr="0003264F" w:rsidRDefault="005B2A6D" w:rsidP="005B2A6D">
            <w:pPr>
              <w:jc w:val="both"/>
              <w:rPr>
                <w:rFonts w:asciiTheme="minorHAnsi" w:hAnsiTheme="minorHAnsi" w:cstheme="minorHAnsi"/>
              </w:rPr>
            </w:pPr>
            <w:r w:rsidRPr="0003264F">
              <w:rPr>
                <w:rFonts w:asciiTheme="minorHAnsi" w:hAnsiTheme="minorHAnsi" w:cstheme="minorHAnsi"/>
              </w:rPr>
              <w:t xml:space="preserve">The origin of goods connected to our Tender, if any, are not subject to the prohibitions set out in Regulation (EU) No 833/2014 (as amended by EU Regulation 2022/576 or any subsequent amendments to same).          </w:t>
            </w:r>
          </w:p>
        </w:tc>
      </w:tr>
      <w:tr w:rsidR="005B2A6D" w:rsidRPr="0003264F" w14:paraId="4BA716A6" w14:textId="77777777" w:rsidTr="00904FCA">
        <w:tc>
          <w:tcPr>
            <w:tcW w:w="807" w:type="dxa"/>
          </w:tcPr>
          <w:p w14:paraId="252F3832" w14:textId="3C918B65" w:rsidR="005B2A6D" w:rsidRPr="0003264F" w:rsidRDefault="005B2A6D" w:rsidP="005B2A6D">
            <w:pPr>
              <w:jc w:val="both"/>
              <w:rPr>
                <w:rFonts w:asciiTheme="minorHAnsi" w:hAnsiTheme="minorHAnsi" w:cstheme="minorHAnsi"/>
                <w:color w:val="0000FF"/>
              </w:rPr>
            </w:pPr>
            <w:r w:rsidRPr="0003264F">
              <w:rPr>
                <w:rFonts w:asciiTheme="minorHAnsi" w:hAnsiTheme="minorHAnsi" w:cstheme="minorHAnsi"/>
                <w:color w:val="0000FF"/>
              </w:rPr>
              <w:t>12.</w:t>
            </w:r>
          </w:p>
        </w:tc>
        <w:tc>
          <w:tcPr>
            <w:tcW w:w="8264" w:type="dxa"/>
          </w:tcPr>
          <w:p w14:paraId="1F8BA78A" w14:textId="30C2CF25" w:rsidR="005B2A6D" w:rsidRPr="0003264F" w:rsidRDefault="005B2A6D" w:rsidP="005B2A6D">
            <w:pPr>
              <w:jc w:val="both"/>
              <w:rPr>
                <w:rFonts w:asciiTheme="minorHAnsi" w:hAnsiTheme="minorHAnsi" w:cstheme="minorHAnsi"/>
              </w:rPr>
            </w:pPr>
            <w:r w:rsidRPr="0003264F">
              <w:rPr>
                <w:rFonts w:asciiTheme="minorHAnsi" w:hAnsiTheme="minorHAnsi" w:cstheme="minorHAnsi"/>
              </w:rPr>
              <w:t>The subcontractor(s) on whose capacity we rely as part of our Tender (where the value of that subcontract exceeds 10% of the value of the Services Contract) does not come within the category of prohibited economic operators identified in Regulation (EU) No 833/2014 of 31 July 2014 (as amended by EU Regulation 2022/576 or any subsequent amendments to same).</w:t>
            </w:r>
          </w:p>
        </w:tc>
      </w:tr>
    </w:tbl>
    <w:p w14:paraId="67DBA0C2" w14:textId="77777777" w:rsidR="003C0FB1" w:rsidRPr="0003264F" w:rsidRDefault="003C0FB1" w:rsidP="003C0FB1">
      <w:pPr>
        <w:jc w:val="both"/>
        <w:rPr>
          <w:rFonts w:asciiTheme="minorHAnsi" w:hAnsiTheme="minorHAnsi" w:cstheme="minorHAnsi"/>
        </w:rPr>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208"/>
        <w:gridCol w:w="4833"/>
      </w:tblGrid>
      <w:tr w:rsidR="003C0FB1" w:rsidRPr="0003264F" w14:paraId="26E81897" w14:textId="77777777" w:rsidTr="00503F93">
        <w:trPr>
          <w:trHeight w:val="940"/>
        </w:trPr>
        <w:tc>
          <w:tcPr>
            <w:tcW w:w="4208" w:type="dxa"/>
          </w:tcPr>
          <w:p w14:paraId="4D33B3F3" w14:textId="4E6E3903" w:rsidR="003C0FB1" w:rsidRPr="0003264F" w:rsidRDefault="00FD38B8" w:rsidP="00503F93">
            <w:pPr>
              <w:jc w:val="both"/>
              <w:rPr>
                <w:rFonts w:asciiTheme="minorHAnsi" w:hAnsiTheme="minorHAnsi" w:cstheme="minorHAnsi"/>
                <w:b/>
                <w:color w:val="333399"/>
                <w:szCs w:val="22"/>
              </w:rPr>
            </w:pPr>
            <w:r w:rsidRPr="0003264F">
              <w:rPr>
                <w:rFonts w:asciiTheme="minorHAnsi" w:hAnsiTheme="minorHAnsi" w:cstheme="minorHAnsi"/>
              </w:rPr>
              <w:br w:type="page"/>
            </w:r>
            <w:r w:rsidR="003C0FB1" w:rsidRPr="0003264F">
              <w:rPr>
                <w:rFonts w:asciiTheme="minorHAnsi" w:hAnsiTheme="minorHAnsi" w:cstheme="minorHAnsi"/>
                <w:b/>
                <w:color w:val="333399"/>
                <w:szCs w:val="22"/>
              </w:rPr>
              <w:t>SIGNED</w:t>
            </w:r>
          </w:p>
          <w:p w14:paraId="538B57EE" w14:textId="77777777" w:rsidR="003C0FB1" w:rsidRPr="0003264F" w:rsidRDefault="003C0FB1" w:rsidP="00503F93">
            <w:pPr>
              <w:jc w:val="both"/>
              <w:rPr>
                <w:rFonts w:asciiTheme="minorHAnsi" w:hAnsiTheme="minorHAnsi" w:cstheme="minorHAnsi"/>
                <w:b/>
                <w:color w:val="333399"/>
                <w:szCs w:val="22"/>
              </w:rPr>
            </w:pPr>
          </w:p>
          <w:p w14:paraId="23B91975" w14:textId="77777777" w:rsidR="003C0FB1" w:rsidRPr="0003264F" w:rsidRDefault="003C0FB1" w:rsidP="00503F93">
            <w:pPr>
              <w:jc w:val="both"/>
              <w:rPr>
                <w:rFonts w:asciiTheme="minorHAnsi" w:hAnsiTheme="minorHAnsi" w:cstheme="minorHAnsi"/>
                <w:b/>
                <w:color w:val="333399"/>
                <w:szCs w:val="22"/>
              </w:rPr>
            </w:pPr>
          </w:p>
          <w:p w14:paraId="0F1268BC" w14:textId="77777777" w:rsidR="003C0FB1" w:rsidRPr="0003264F" w:rsidRDefault="003C0FB1" w:rsidP="00503F93">
            <w:pPr>
              <w:jc w:val="both"/>
              <w:rPr>
                <w:rFonts w:asciiTheme="minorHAnsi" w:hAnsiTheme="minorHAnsi" w:cstheme="minorHAnsi"/>
                <w:b/>
                <w:color w:val="333399"/>
                <w:szCs w:val="22"/>
              </w:rPr>
            </w:pPr>
          </w:p>
          <w:p w14:paraId="5048B5DC" w14:textId="77777777" w:rsidR="003C0FB1" w:rsidRPr="0003264F" w:rsidRDefault="003C0FB1" w:rsidP="00503F93">
            <w:pPr>
              <w:jc w:val="both"/>
              <w:rPr>
                <w:rFonts w:asciiTheme="minorHAnsi" w:hAnsiTheme="minorHAnsi" w:cstheme="minorHAnsi"/>
                <w:b/>
                <w:color w:val="333399"/>
                <w:szCs w:val="22"/>
              </w:rPr>
            </w:pPr>
            <w:r w:rsidRPr="0003264F">
              <w:rPr>
                <w:rFonts w:asciiTheme="minorHAnsi" w:hAnsiTheme="minorHAnsi" w:cstheme="minorHAnsi"/>
                <w:b/>
                <w:color w:val="333399"/>
                <w:szCs w:val="22"/>
              </w:rPr>
              <w:t>(Authorised Signatory)</w:t>
            </w:r>
          </w:p>
        </w:tc>
        <w:tc>
          <w:tcPr>
            <w:tcW w:w="4833" w:type="dxa"/>
          </w:tcPr>
          <w:p w14:paraId="1075904B" w14:textId="77777777" w:rsidR="003C0FB1" w:rsidRPr="0003264F" w:rsidRDefault="003C0FB1" w:rsidP="00503F93">
            <w:pPr>
              <w:jc w:val="both"/>
              <w:rPr>
                <w:rFonts w:asciiTheme="minorHAnsi" w:hAnsiTheme="minorHAnsi" w:cstheme="minorHAnsi"/>
                <w:b/>
                <w:color w:val="333399"/>
                <w:szCs w:val="22"/>
              </w:rPr>
            </w:pPr>
            <w:r w:rsidRPr="0003264F">
              <w:rPr>
                <w:rFonts w:asciiTheme="minorHAnsi" w:hAnsiTheme="minorHAnsi" w:cstheme="minorHAnsi"/>
                <w:b/>
                <w:color w:val="333399"/>
                <w:szCs w:val="22"/>
              </w:rPr>
              <w:t>Company</w:t>
            </w:r>
          </w:p>
          <w:p w14:paraId="092D38C8" w14:textId="77777777" w:rsidR="003C0FB1" w:rsidRPr="0003264F" w:rsidRDefault="003C0FB1" w:rsidP="00503F93">
            <w:pPr>
              <w:jc w:val="both"/>
              <w:rPr>
                <w:rFonts w:asciiTheme="minorHAnsi" w:hAnsiTheme="minorHAnsi" w:cstheme="minorHAnsi"/>
                <w:b/>
                <w:color w:val="333399"/>
                <w:szCs w:val="22"/>
              </w:rPr>
            </w:pPr>
          </w:p>
        </w:tc>
      </w:tr>
      <w:tr w:rsidR="003C0FB1" w:rsidRPr="0003264F" w14:paraId="6057679E" w14:textId="77777777" w:rsidTr="00503F93">
        <w:trPr>
          <w:cantSplit/>
          <w:trHeight w:val="940"/>
        </w:trPr>
        <w:tc>
          <w:tcPr>
            <w:tcW w:w="4208" w:type="dxa"/>
          </w:tcPr>
          <w:p w14:paraId="31041AB8" w14:textId="77777777" w:rsidR="003C0FB1" w:rsidRPr="0003264F" w:rsidRDefault="003C0FB1" w:rsidP="00503F93">
            <w:pPr>
              <w:jc w:val="both"/>
              <w:rPr>
                <w:rFonts w:asciiTheme="minorHAnsi" w:hAnsiTheme="minorHAnsi" w:cstheme="minorHAnsi"/>
                <w:b/>
                <w:color w:val="333399"/>
                <w:szCs w:val="22"/>
              </w:rPr>
            </w:pPr>
            <w:r w:rsidRPr="0003264F">
              <w:rPr>
                <w:rFonts w:asciiTheme="minorHAnsi" w:hAnsiTheme="minorHAnsi" w:cstheme="minorHAnsi"/>
                <w:b/>
                <w:color w:val="333399"/>
                <w:szCs w:val="22"/>
              </w:rPr>
              <w:t>Print name</w:t>
            </w:r>
          </w:p>
        </w:tc>
        <w:tc>
          <w:tcPr>
            <w:tcW w:w="4833" w:type="dxa"/>
            <w:vMerge w:val="restart"/>
          </w:tcPr>
          <w:p w14:paraId="0581D1B9" w14:textId="77777777" w:rsidR="003C0FB1" w:rsidRPr="0003264F" w:rsidRDefault="003C0FB1" w:rsidP="00503F93">
            <w:pPr>
              <w:jc w:val="both"/>
              <w:rPr>
                <w:rFonts w:asciiTheme="minorHAnsi" w:hAnsiTheme="minorHAnsi" w:cstheme="minorHAnsi"/>
                <w:b/>
                <w:color w:val="333399"/>
                <w:szCs w:val="22"/>
              </w:rPr>
            </w:pPr>
            <w:r w:rsidRPr="0003264F">
              <w:rPr>
                <w:rFonts w:asciiTheme="minorHAnsi" w:hAnsiTheme="minorHAnsi" w:cstheme="minorHAnsi"/>
                <w:b/>
                <w:color w:val="333399"/>
                <w:szCs w:val="22"/>
              </w:rPr>
              <w:t>Address</w:t>
            </w:r>
          </w:p>
        </w:tc>
      </w:tr>
      <w:tr w:rsidR="003C0FB1" w:rsidRPr="0003264F" w14:paraId="7AA1F9BB" w14:textId="77777777" w:rsidTr="00503F93">
        <w:trPr>
          <w:cantSplit/>
          <w:trHeight w:val="940"/>
        </w:trPr>
        <w:tc>
          <w:tcPr>
            <w:tcW w:w="4208" w:type="dxa"/>
          </w:tcPr>
          <w:p w14:paraId="142F0832" w14:textId="77777777" w:rsidR="003C0FB1" w:rsidRPr="0003264F" w:rsidRDefault="003C0FB1" w:rsidP="00503F93">
            <w:pPr>
              <w:jc w:val="both"/>
              <w:rPr>
                <w:rFonts w:asciiTheme="minorHAnsi" w:hAnsiTheme="minorHAnsi" w:cstheme="minorHAnsi"/>
                <w:b/>
                <w:color w:val="333399"/>
                <w:szCs w:val="22"/>
              </w:rPr>
            </w:pPr>
            <w:r w:rsidRPr="0003264F">
              <w:rPr>
                <w:rFonts w:asciiTheme="minorHAnsi" w:hAnsiTheme="minorHAnsi" w:cstheme="minorHAnsi"/>
                <w:b/>
                <w:color w:val="333399"/>
                <w:szCs w:val="22"/>
              </w:rPr>
              <w:t>Date</w:t>
            </w:r>
          </w:p>
        </w:tc>
        <w:tc>
          <w:tcPr>
            <w:tcW w:w="4833" w:type="dxa"/>
            <w:vMerge/>
            <w:shd w:val="clear" w:color="auto" w:fill="CCCCCC"/>
          </w:tcPr>
          <w:p w14:paraId="6B5A19F0" w14:textId="77777777" w:rsidR="003C0FB1" w:rsidRPr="0003264F" w:rsidRDefault="003C0FB1" w:rsidP="00503F93">
            <w:pPr>
              <w:jc w:val="both"/>
              <w:rPr>
                <w:rFonts w:asciiTheme="minorHAnsi" w:hAnsiTheme="minorHAnsi" w:cstheme="minorHAnsi"/>
                <w:b/>
                <w:color w:val="333399"/>
                <w:szCs w:val="22"/>
              </w:rPr>
            </w:pPr>
          </w:p>
        </w:tc>
      </w:tr>
    </w:tbl>
    <w:p w14:paraId="32F66A5A" w14:textId="77777777" w:rsidR="003C0FB1" w:rsidRPr="0003264F" w:rsidRDefault="003C0FB1" w:rsidP="003C0FB1">
      <w:pPr>
        <w:jc w:val="both"/>
        <w:rPr>
          <w:rFonts w:asciiTheme="minorHAnsi" w:hAnsiTheme="minorHAnsi" w:cstheme="minorHAnsi"/>
        </w:rPr>
      </w:pPr>
    </w:p>
    <w:p w14:paraId="325ADC6F" w14:textId="77777777" w:rsidR="007B120C" w:rsidRPr="0003264F" w:rsidRDefault="007B120C" w:rsidP="00292437">
      <w:pPr>
        <w:rPr>
          <w:rFonts w:asciiTheme="minorHAnsi" w:hAnsiTheme="minorHAnsi" w:cstheme="minorHAnsi"/>
        </w:rPr>
      </w:pPr>
    </w:p>
    <w:p w14:paraId="62C74AB7" w14:textId="083B1EE5" w:rsidR="00662F78" w:rsidRPr="0003264F" w:rsidRDefault="00662F78">
      <w:pPr>
        <w:spacing w:after="160" w:line="259" w:lineRule="auto"/>
        <w:rPr>
          <w:rFonts w:asciiTheme="minorHAnsi" w:hAnsiTheme="minorHAnsi" w:cstheme="minorHAnsi"/>
          <w:szCs w:val="22"/>
          <w:highlight w:val="magenta"/>
        </w:rPr>
      </w:pPr>
      <w:r w:rsidRPr="0003264F">
        <w:rPr>
          <w:rFonts w:asciiTheme="minorHAnsi" w:hAnsiTheme="minorHAnsi" w:cstheme="minorHAnsi"/>
          <w:szCs w:val="22"/>
          <w:highlight w:val="magenta"/>
        </w:rPr>
        <w:br w:type="page"/>
      </w:r>
    </w:p>
    <w:p w14:paraId="565278BB" w14:textId="77777777" w:rsidR="00662F78" w:rsidRPr="0003264F" w:rsidRDefault="00662F78" w:rsidP="00662F78">
      <w:pPr>
        <w:pStyle w:val="Heading1"/>
        <w:spacing w:before="0"/>
        <w:jc w:val="both"/>
        <w:rPr>
          <w:rFonts w:asciiTheme="minorHAnsi" w:hAnsiTheme="minorHAnsi" w:cstheme="minorHAnsi"/>
        </w:rPr>
      </w:pPr>
      <w:r w:rsidRPr="0003264F">
        <w:rPr>
          <w:rFonts w:asciiTheme="minorHAnsi" w:hAnsiTheme="minorHAnsi" w:cstheme="minorHAnsi"/>
        </w:rPr>
        <w:lastRenderedPageBreak/>
        <w:t>Appendix 3A: Foreign Subsidies Regulation</w:t>
      </w:r>
    </w:p>
    <w:p w14:paraId="34EE6FCB"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Tenderers are referred to the provisions of Regulation (EU) 2022/2560 of the European Parliament and of the Council on Foreign Subsidies distorting the Internal Market, in addition to Commission Implementing Regulation (EU) 2023/1441, and their obligation to comply therewith. In particular, tenders and candidates should note the requirements under Articles 28 and 29 of Regulation (EU) 2022/2560 relating to the prior notification or declaration of a foreign financial contribution, where the estimated value of the public procurement procedure is equal to or greater than the applicable financial thresholds set out therein. </w:t>
      </w:r>
    </w:p>
    <w:p w14:paraId="3A43966A" w14:textId="77777777" w:rsidR="00662F78" w:rsidRPr="0003264F" w:rsidRDefault="00662F78" w:rsidP="00662F78">
      <w:pPr>
        <w:keepLines/>
        <w:jc w:val="both"/>
        <w:rPr>
          <w:rFonts w:asciiTheme="minorHAnsi" w:hAnsiTheme="minorHAnsi" w:cstheme="minorHAnsi"/>
        </w:rPr>
      </w:pPr>
      <w:r w:rsidRPr="0003264F">
        <w:rPr>
          <w:rFonts w:asciiTheme="minorHAnsi" w:hAnsiTheme="minorHAnsi" w:cstheme="minorHAnsi"/>
        </w:rPr>
        <w:t>Where the estimated value of the public procurement procedure is equal to or greater than the financial threshold set out at Article 28 of Regulation (EU) 2022/2560, economic operators are required to comply in full with their obligations under both that Regulation and Implementing Regulation (EU) 2023/1441. In that regard, economic operators are required to complete the relevant form of declaration or notification that apply to their particular circumstances.</w:t>
      </w:r>
    </w:p>
    <w:p w14:paraId="4DEE27EA" w14:textId="77777777" w:rsidR="00662F78" w:rsidRPr="0003264F" w:rsidRDefault="00662F78" w:rsidP="00662F78">
      <w:pPr>
        <w:keepLines/>
        <w:jc w:val="both"/>
        <w:rPr>
          <w:rFonts w:asciiTheme="minorHAnsi" w:hAnsiTheme="minorHAnsi" w:cstheme="minorHAnsi"/>
        </w:rPr>
      </w:pPr>
    </w:p>
    <w:p w14:paraId="447E19D1" w14:textId="77777777" w:rsidR="00662F78" w:rsidRPr="0003264F" w:rsidRDefault="00662F78" w:rsidP="00662F78">
      <w:pPr>
        <w:keepLines/>
        <w:jc w:val="both"/>
        <w:rPr>
          <w:rFonts w:asciiTheme="minorHAnsi" w:hAnsiTheme="minorHAnsi" w:cstheme="minorHAnsi"/>
        </w:rPr>
      </w:pPr>
    </w:p>
    <w:p w14:paraId="34B150A7" w14:textId="77777777" w:rsidR="00662F78" w:rsidRPr="0003264F" w:rsidRDefault="00662F78" w:rsidP="00662F78">
      <w:pPr>
        <w:keepLines/>
        <w:jc w:val="both"/>
        <w:rPr>
          <w:rFonts w:asciiTheme="minorHAnsi" w:hAnsiTheme="minorHAnsi" w:cstheme="minorHAnsi"/>
        </w:rPr>
      </w:pPr>
    </w:p>
    <w:p w14:paraId="116FD576" w14:textId="77777777" w:rsidR="00662F78" w:rsidRPr="0003264F" w:rsidRDefault="00662F78" w:rsidP="00662F78">
      <w:pPr>
        <w:keepLines/>
        <w:jc w:val="both"/>
        <w:rPr>
          <w:rFonts w:asciiTheme="minorHAnsi" w:hAnsiTheme="minorHAnsi" w:cstheme="minorHAnsi"/>
        </w:rPr>
      </w:pPr>
    </w:p>
    <w:p w14:paraId="0A5CCB97" w14:textId="77777777" w:rsidR="00662F78" w:rsidRPr="0003264F" w:rsidRDefault="00662F78" w:rsidP="00662F78">
      <w:pPr>
        <w:keepLines/>
        <w:jc w:val="both"/>
        <w:rPr>
          <w:rFonts w:asciiTheme="minorHAnsi" w:hAnsiTheme="minorHAnsi" w:cstheme="minorHAnsi"/>
        </w:rPr>
      </w:pPr>
    </w:p>
    <w:p w14:paraId="24FB0A6B" w14:textId="77777777" w:rsidR="00662F78" w:rsidRPr="0003264F" w:rsidRDefault="00662F78" w:rsidP="00662F78">
      <w:pPr>
        <w:keepLines/>
        <w:jc w:val="both"/>
        <w:rPr>
          <w:rFonts w:asciiTheme="minorHAnsi" w:hAnsiTheme="minorHAnsi" w:cstheme="minorHAnsi"/>
        </w:rPr>
      </w:pPr>
    </w:p>
    <w:p w14:paraId="4DCB64F1" w14:textId="77777777" w:rsidR="00662F78" w:rsidRPr="0003264F" w:rsidRDefault="00662F78" w:rsidP="00662F78">
      <w:pPr>
        <w:keepLines/>
        <w:jc w:val="both"/>
        <w:rPr>
          <w:rFonts w:asciiTheme="minorHAnsi" w:hAnsiTheme="minorHAnsi" w:cstheme="minorHAnsi"/>
        </w:rPr>
      </w:pPr>
    </w:p>
    <w:p w14:paraId="0EEC42A0" w14:textId="77777777" w:rsidR="00662F78" w:rsidRPr="0003264F" w:rsidRDefault="00662F78" w:rsidP="00662F78">
      <w:pPr>
        <w:keepLines/>
        <w:jc w:val="both"/>
        <w:rPr>
          <w:rFonts w:asciiTheme="minorHAnsi" w:hAnsiTheme="minorHAnsi" w:cstheme="minorHAnsi"/>
        </w:rPr>
      </w:pPr>
    </w:p>
    <w:p w14:paraId="18C4BC22" w14:textId="77777777" w:rsidR="00662F78" w:rsidRPr="0003264F" w:rsidRDefault="00662F78" w:rsidP="00662F78">
      <w:pPr>
        <w:keepLines/>
        <w:jc w:val="both"/>
        <w:rPr>
          <w:rFonts w:asciiTheme="minorHAnsi" w:hAnsiTheme="minorHAnsi" w:cstheme="minorHAnsi"/>
        </w:rPr>
      </w:pPr>
    </w:p>
    <w:p w14:paraId="4E722D2E" w14:textId="77777777" w:rsidR="00662F78" w:rsidRPr="0003264F" w:rsidRDefault="00662F78" w:rsidP="00662F78">
      <w:pPr>
        <w:keepLines/>
        <w:jc w:val="both"/>
        <w:rPr>
          <w:rFonts w:asciiTheme="minorHAnsi" w:hAnsiTheme="minorHAnsi" w:cstheme="minorHAnsi"/>
        </w:rPr>
      </w:pPr>
    </w:p>
    <w:p w14:paraId="0D3C2CD5" w14:textId="77777777" w:rsidR="00662F78" w:rsidRPr="0003264F" w:rsidRDefault="00662F78" w:rsidP="00662F78">
      <w:pPr>
        <w:keepLines/>
        <w:jc w:val="both"/>
        <w:rPr>
          <w:rFonts w:asciiTheme="minorHAnsi" w:hAnsiTheme="minorHAnsi" w:cstheme="minorHAnsi"/>
        </w:rPr>
      </w:pPr>
    </w:p>
    <w:p w14:paraId="5890A92A" w14:textId="77777777" w:rsidR="00662F78" w:rsidRPr="0003264F" w:rsidRDefault="00662F78" w:rsidP="00662F78">
      <w:pPr>
        <w:keepLines/>
        <w:jc w:val="both"/>
        <w:rPr>
          <w:rFonts w:asciiTheme="minorHAnsi" w:hAnsiTheme="minorHAnsi" w:cstheme="minorHAnsi"/>
        </w:rPr>
      </w:pPr>
    </w:p>
    <w:p w14:paraId="40B69C88" w14:textId="77777777" w:rsidR="00662F78" w:rsidRPr="0003264F" w:rsidRDefault="00662F78" w:rsidP="00662F78">
      <w:pPr>
        <w:keepLines/>
        <w:jc w:val="both"/>
        <w:rPr>
          <w:rFonts w:asciiTheme="minorHAnsi" w:hAnsiTheme="minorHAnsi" w:cstheme="minorHAnsi"/>
        </w:rPr>
      </w:pPr>
    </w:p>
    <w:p w14:paraId="389FD2F1" w14:textId="77777777" w:rsidR="00662F78" w:rsidRPr="0003264F" w:rsidRDefault="00662F78" w:rsidP="00662F78">
      <w:pPr>
        <w:keepLines/>
        <w:jc w:val="both"/>
        <w:rPr>
          <w:rFonts w:asciiTheme="minorHAnsi" w:hAnsiTheme="minorHAnsi" w:cstheme="minorHAnsi"/>
        </w:rPr>
      </w:pPr>
    </w:p>
    <w:p w14:paraId="666C309B" w14:textId="77777777" w:rsidR="00662F78" w:rsidRPr="0003264F" w:rsidRDefault="00662F78" w:rsidP="00662F78">
      <w:pPr>
        <w:keepLines/>
        <w:jc w:val="both"/>
        <w:rPr>
          <w:rFonts w:asciiTheme="minorHAnsi" w:hAnsiTheme="minorHAnsi" w:cstheme="minorHAnsi"/>
        </w:rPr>
      </w:pPr>
    </w:p>
    <w:p w14:paraId="5F9187F8" w14:textId="77777777" w:rsidR="00662F78" w:rsidRPr="0003264F" w:rsidRDefault="00662F78" w:rsidP="00662F78">
      <w:pPr>
        <w:keepLines/>
        <w:jc w:val="both"/>
        <w:rPr>
          <w:rFonts w:asciiTheme="minorHAnsi" w:hAnsiTheme="minorHAnsi" w:cstheme="minorHAnsi"/>
        </w:rPr>
      </w:pPr>
    </w:p>
    <w:p w14:paraId="6D1A10E1" w14:textId="77777777" w:rsidR="00662F78" w:rsidRPr="0003264F" w:rsidRDefault="00662F78" w:rsidP="00662F78">
      <w:pPr>
        <w:keepLines/>
        <w:jc w:val="both"/>
        <w:rPr>
          <w:rFonts w:asciiTheme="minorHAnsi" w:hAnsiTheme="minorHAnsi" w:cstheme="minorHAnsi"/>
        </w:rPr>
      </w:pPr>
    </w:p>
    <w:p w14:paraId="1C067523" w14:textId="77777777" w:rsidR="00662F78" w:rsidRPr="0003264F" w:rsidRDefault="00662F78" w:rsidP="00662F78">
      <w:pPr>
        <w:keepLines/>
        <w:jc w:val="both"/>
        <w:rPr>
          <w:rFonts w:asciiTheme="minorHAnsi" w:hAnsiTheme="minorHAnsi" w:cstheme="minorHAnsi"/>
        </w:rPr>
      </w:pPr>
    </w:p>
    <w:p w14:paraId="3EC87AAF" w14:textId="77777777" w:rsidR="00662F78" w:rsidRPr="0003264F" w:rsidRDefault="00662F78" w:rsidP="00662F78">
      <w:pPr>
        <w:keepLines/>
        <w:jc w:val="both"/>
        <w:rPr>
          <w:rFonts w:asciiTheme="minorHAnsi" w:hAnsiTheme="minorHAnsi" w:cstheme="minorHAnsi"/>
        </w:rPr>
      </w:pPr>
    </w:p>
    <w:p w14:paraId="2C17638B" w14:textId="77777777" w:rsidR="00662F78" w:rsidRPr="0003264F" w:rsidRDefault="00662F78" w:rsidP="00662F78">
      <w:pPr>
        <w:keepLines/>
        <w:jc w:val="both"/>
        <w:rPr>
          <w:rFonts w:asciiTheme="minorHAnsi" w:hAnsiTheme="minorHAnsi" w:cstheme="minorHAnsi"/>
        </w:rPr>
      </w:pPr>
    </w:p>
    <w:p w14:paraId="1852886A" w14:textId="77777777" w:rsidR="00662F78" w:rsidRPr="0003264F" w:rsidRDefault="00662F78" w:rsidP="00662F78">
      <w:pPr>
        <w:keepLines/>
        <w:jc w:val="both"/>
        <w:rPr>
          <w:rFonts w:asciiTheme="minorHAnsi" w:hAnsiTheme="minorHAnsi" w:cstheme="minorHAnsi"/>
        </w:rPr>
      </w:pPr>
    </w:p>
    <w:p w14:paraId="314817D6" w14:textId="77777777" w:rsidR="00662F78" w:rsidRPr="0003264F" w:rsidRDefault="00662F78" w:rsidP="00662F78">
      <w:pPr>
        <w:keepLines/>
        <w:jc w:val="both"/>
        <w:rPr>
          <w:rFonts w:asciiTheme="minorHAnsi" w:hAnsiTheme="minorHAnsi" w:cstheme="minorHAnsi"/>
        </w:rPr>
      </w:pPr>
    </w:p>
    <w:p w14:paraId="35C7319A" w14:textId="77777777" w:rsidR="00662F78" w:rsidRPr="0003264F" w:rsidRDefault="00662F78" w:rsidP="00662F78">
      <w:pPr>
        <w:keepLines/>
        <w:jc w:val="both"/>
        <w:rPr>
          <w:rFonts w:asciiTheme="minorHAnsi" w:hAnsiTheme="minorHAnsi" w:cstheme="minorHAnsi"/>
        </w:rPr>
      </w:pPr>
    </w:p>
    <w:p w14:paraId="35C6B803" w14:textId="77777777" w:rsidR="00662F78" w:rsidRPr="0003264F" w:rsidRDefault="00662F78" w:rsidP="00662F78">
      <w:pPr>
        <w:pStyle w:val="Heading1"/>
        <w:spacing w:before="0"/>
        <w:jc w:val="both"/>
        <w:rPr>
          <w:rFonts w:asciiTheme="minorHAnsi" w:hAnsiTheme="minorHAnsi" w:cstheme="minorHAnsi"/>
        </w:rPr>
      </w:pPr>
      <w:r w:rsidRPr="0003264F">
        <w:rPr>
          <w:rFonts w:asciiTheme="minorHAnsi" w:hAnsiTheme="minorHAnsi" w:cstheme="minorHAnsi"/>
        </w:rPr>
        <w:lastRenderedPageBreak/>
        <w:t>Appendix 3A: Schedule A – Declaration of no foreign financial contributions</w:t>
      </w:r>
    </w:p>
    <w:p w14:paraId="238E277A"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[To be completed by notifying parties where the value of the procurement procedure is equal to or greater than the financial thresholds in Article 28 of Regulation (EU) 2022/2560 and where the notifying party has </w:t>
      </w:r>
      <w:r w:rsidRPr="0003264F">
        <w:rPr>
          <w:rFonts w:asciiTheme="minorHAnsi" w:hAnsiTheme="minorHAnsi" w:cstheme="minorHAnsi"/>
          <w:b/>
          <w:u w:val="single"/>
        </w:rPr>
        <w:t>not</w:t>
      </w:r>
      <w:r w:rsidRPr="0003264F">
        <w:rPr>
          <w:rFonts w:asciiTheme="minorHAnsi" w:hAnsiTheme="minorHAnsi" w:cstheme="minorHAnsi"/>
        </w:rPr>
        <w:t xml:space="preserve"> been in receipt of any foreign financial contributions]</w:t>
      </w:r>
    </w:p>
    <w:p w14:paraId="1F8D4BBD" w14:textId="77777777" w:rsidR="00662F78" w:rsidRPr="0003264F" w:rsidRDefault="00662F78" w:rsidP="00662F78">
      <w:pPr>
        <w:rPr>
          <w:rFonts w:asciiTheme="minorHAnsi" w:hAnsiTheme="minorHAnsi" w:cstheme="minorHAnsi"/>
        </w:rPr>
      </w:pPr>
    </w:p>
    <w:p w14:paraId="0A9F5207" w14:textId="794D6C81" w:rsidR="00662F78" w:rsidRPr="0003264F" w:rsidRDefault="00662F78" w:rsidP="00662F78">
      <w:pPr>
        <w:jc w:val="both"/>
        <w:rPr>
          <w:rFonts w:asciiTheme="minorHAnsi" w:hAnsiTheme="minorHAnsi" w:cstheme="minorHAnsi"/>
        </w:rPr>
      </w:pPr>
      <w:r w:rsidRPr="0003264F">
        <w:rPr>
          <w:rFonts w:asciiTheme="minorHAnsi" w:hAnsiTheme="minorHAnsi" w:cstheme="minorHAnsi"/>
          <w:szCs w:val="22"/>
        </w:rPr>
        <w:t xml:space="preserve">TO:  </w:t>
      </w:r>
      <w:sdt>
        <w:sdtPr>
          <w:rPr>
            <w:rFonts w:asciiTheme="minorHAnsi" w:hAnsiTheme="minorHAnsi" w:cstheme="minorHAnsi"/>
            <w:highlight w:val="lightGray"/>
          </w:rPr>
          <w:alias w:val="Name"/>
          <w:tag w:val="Name"/>
          <w:id w:val="-180352184"/>
          <w:placeholder>
            <w:docPart w:val="5FF09FD362ED4CE991A3906635EDB7E9"/>
          </w:placeholder>
          <w:dataBinding w:prefixMappings="xmlns:ns0='http://schemas.microsoft.com/office/2006/coverPageProps' " w:xpath="/ns0:CoverPageProperties[1]/ns0:Abstract[1]" w:storeItemID="{55AF091B-3C7A-41E3-B477-F2FDAA23CFDA}"/>
          <w:text/>
        </w:sdtPr>
        <w:sdtEndPr/>
        <w:sdtContent>
          <w:r w:rsidR="003D4CD0" w:rsidRPr="0003264F">
            <w:rPr>
              <w:rFonts w:asciiTheme="minorHAnsi" w:hAnsiTheme="minorHAnsi" w:cstheme="minorHAnsi"/>
              <w:highlight w:val="lightGray"/>
            </w:rPr>
            <w:t>The National College of Art &amp; Design</w:t>
          </w:r>
        </w:sdtContent>
      </w:sdt>
      <w:r w:rsidRPr="0003264F">
        <w:rPr>
          <w:rFonts w:asciiTheme="minorHAnsi" w:hAnsiTheme="minorHAnsi" w:cstheme="minorHAnsi"/>
        </w:rPr>
        <w:t xml:space="preserve"> (the “Contracting Authority”)</w:t>
      </w:r>
    </w:p>
    <w:p w14:paraId="1D1A8B25" w14:textId="04760634" w:rsidR="00662F78" w:rsidRPr="0003264F" w:rsidRDefault="00662F78" w:rsidP="00662F78">
      <w:pPr>
        <w:rPr>
          <w:rFonts w:asciiTheme="minorHAnsi" w:hAnsiTheme="minorHAnsi" w:cstheme="minorHAnsi"/>
        </w:rPr>
      </w:pPr>
      <w:r w:rsidRPr="0003264F">
        <w:rPr>
          <w:rFonts w:asciiTheme="minorHAnsi" w:hAnsiTheme="minorHAnsi" w:cstheme="minorHAnsi"/>
          <w:szCs w:val="22"/>
        </w:rPr>
        <w:t xml:space="preserve">RE: Request for Tenders for the Supply of </w:t>
      </w:r>
      <w:sdt>
        <w:sdtPr>
          <w:rPr>
            <w:rFonts w:asciiTheme="minorHAnsi" w:hAnsiTheme="minorHAnsi" w:cstheme="minorHAnsi"/>
            <w:szCs w:val="22"/>
            <w:highlight w:val="lightGray"/>
          </w:rPr>
          <w:alias w:val="Type of Services"/>
          <w:tag w:val="Type of Services"/>
          <w:id w:val="430089159"/>
          <w:placeholder>
            <w:docPart w:val="83B850C851934A11A733F9AAC6DD2939"/>
          </w:placeholder>
          <w:dataBinding w:prefixMappings="xmlns:ns0='http://schemas.microsoft.com/office/2006/coverPageProps' " w:xpath="/ns0:CoverPageProperties[1]/ns0:CompanyFax[1]" w:storeItemID="{55AF091B-3C7A-41E3-B477-F2FDAA23CFDA}"/>
          <w:text/>
        </w:sdtPr>
        <w:sdtEndPr/>
        <w:sdtContent>
          <w:r w:rsidR="002C7E6B">
            <w:rPr>
              <w:rFonts w:asciiTheme="minorHAnsi" w:hAnsiTheme="minorHAnsi" w:cstheme="minorHAnsi"/>
              <w:szCs w:val="22"/>
              <w:highlight w:val="lightGray"/>
            </w:rPr>
            <w:t>NCAD Website Design, Website Development, Hosting, Support and Maintenance.</w:t>
          </w:r>
        </w:sdtContent>
      </w:sdt>
    </w:p>
    <w:p w14:paraId="1E58D18D" w14:textId="77777777" w:rsidR="00662F78" w:rsidRPr="0003264F" w:rsidRDefault="00662F78" w:rsidP="00662F78">
      <w:pPr>
        <w:rPr>
          <w:rFonts w:asciiTheme="minorHAnsi" w:hAnsiTheme="minorHAnsi" w:cstheme="minorHAnsi"/>
        </w:rPr>
      </w:pPr>
    </w:p>
    <w:p w14:paraId="506BD029"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We hereby declare that none of the notifying parties has been in receipt of any foreign financial contributions within the meaning of Regulation (EU) 2022/2560.</w:t>
      </w:r>
    </w:p>
    <w:p w14:paraId="531D88BD" w14:textId="77777777" w:rsidR="00662F78" w:rsidRPr="0003264F" w:rsidRDefault="00662F78" w:rsidP="00662F78">
      <w:pPr>
        <w:rPr>
          <w:rFonts w:asciiTheme="minorHAnsi" w:hAnsiTheme="minorHAnsi" w:cstheme="minorHAnsi"/>
          <w:b/>
        </w:rPr>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208"/>
        <w:gridCol w:w="4833"/>
      </w:tblGrid>
      <w:tr w:rsidR="00662F78" w:rsidRPr="0003264F" w14:paraId="6DB0A908" w14:textId="77777777" w:rsidTr="00A87627">
        <w:trPr>
          <w:trHeight w:val="940"/>
        </w:trPr>
        <w:tc>
          <w:tcPr>
            <w:tcW w:w="4208" w:type="dxa"/>
          </w:tcPr>
          <w:p w14:paraId="2F139E51" w14:textId="77777777" w:rsidR="00662F78" w:rsidRPr="0003264F" w:rsidRDefault="00662F78" w:rsidP="00A87627">
            <w:pPr>
              <w:jc w:val="both"/>
              <w:rPr>
                <w:rFonts w:asciiTheme="minorHAnsi" w:hAnsiTheme="minorHAnsi" w:cstheme="minorHAnsi"/>
                <w:b/>
                <w:color w:val="333399"/>
                <w:szCs w:val="22"/>
              </w:rPr>
            </w:pPr>
            <w:r w:rsidRPr="0003264F">
              <w:rPr>
                <w:rFonts w:asciiTheme="minorHAnsi" w:hAnsiTheme="minorHAnsi" w:cstheme="minorHAnsi"/>
              </w:rPr>
              <w:br w:type="page"/>
            </w:r>
            <w:r w:rsidRPr="0003264F">
              <w:rPr>
                <w:rFonts w:asciiTheme="minorHAnsi" w:hAnsiTheme="minorHAnsi" w:cstheme="minorHAnsi"/>
                <w:b/>
                <w:color w:val="333399"/>
                <w:szCs w:val="22"/>
              </w:rPr>
              <w:t>SIGNED</w:t>
            </w:r>
          </w:p>
          <w:p w14:paraId="1EAD533C" w14:textId="77777777" w:rsidR="00662F78" w:rsidRPr="0003264F" w:rsidRDefault="00662F78" w:rsidP="00A87627">
            <w:pPr>
              <w:jc w:val="both"/>
              <w:rPr>
                <w:rFonts w:asciiTheme="minorHAnsi" w:hAnsiTheme="minorHAnsi" w:cstheme="minorHAnsi"/>
                <w:b/>
                <w:color w:val="333399"/>
                <w:szCs w:val="22"/>
              </w:rPr>
            </w:pPr>
          </w:p>
          <w:p w14:paraId="7A5ED50C" w14:textId="77777777" w:rsidR="00662F78" w:rsidRPr="0003264F" w:rsidRDefault="00662F78" w:rsidP="00A87627">
            <w:pPr>
              <w:jc w:val="both"/>
              <w:rPr>
                <w:rFonts w:asciiTheme="minorHAnsi" w:hAnsiTheme="minorHAnsi" w:cstheme="minorHAnsi"/>
                <w:b/>
                <w:color w:val="333399"/>
                <w:szCs w:val="22"/>
              </w:rPr>
            </w:pPr>
          </w:p>
          <w:p w14:paraId="23202CAA" w14:textId="77777777" w:rsidR="00662F78" w:rsidRPr="0003264F" w:rsidRDefault="00662F78" w:rsidP="00A87627">
            <w:pPr>
              <w:jc w:val="both"/>
              <w:rPr>
                <w:rFonts w:asciiTheme="minorHAnsi" w:hAnsiTheme="minorHAnsi" w:cstheme="minorHAnsi"/>
                <w:b/>
                <w:color w:val="333399"/>
                <w:szCs w:val="22"/>
              </w:rPr>
            </w:pPr>
          </w:p>
          <w:p w14:paraId="245E409D" w14:textId="77777777" w:rsidR="00662F78" w:rsidRPr="0003264F" w:rsidRDefault="00662F78" w:rsidP="00A87627">
            <w:pPr>
              <w:jc w:val="both"/>
              <w:rPr>
                <w:rFonts w:asciiTheme="minorHAnsi" w:hAnsiTheme="minorHAnsi" w:cstheme="minorHAnsi"/>
                <w:b/>
                <w:color w:val="333399"/>
                <w:szCs w:val="22"/>
              </w:rPr>
            </w:pPr>
            <w:r w:rsidRPr="0003264F">
              <w:rPr>
                <w:rFonts w:asciiTheme="minorHAnsi" w:hAnsiTheme="minorHAnsi" w:cstheme="minorHAnsi"/>
                <w:b/>
                <w:color w:val="333399"/>
                <w:szCs w:val="22"/>
              </w:rPr>
              <w:t>(Authorised Signatory)</w:t>
            </w:r>
          </w:p>
        </w:tc>
        <w:tc>
          <w:tcPr>
            <w:tcW w:w="4833" w:type="dxa"/>
          </w:tcPr>
          <w:p w14:paraId="4EE18C1E" w14:textId="77777777" w:rsidR="00662F78" w:rsidRPr="0003264F" w:rsidRDefault="00662F78" w:rsidP="00A87627">
            <w:pPr>
              <w:jc w:val="both"/>
              <w:rPr>
                <w:rFonts w:asciiTheme="minorHAnsi" w:hAnsiTheme="minorHAnsi" w:cstheme="minorHAnsi"/>
                <w:b/>
                <w:color w:val="333399"/>
                <w:szCs w:val="22"/>
              </w:rPr>
            </w:pPr>
            <w:r w:rsidRPr="0003264F">
              <w:rPr>
                <w:rFonts w:asciiTheme="minorHAnsi" w:hAnsiTheme="minorHAnsi" w:cstheme="minorHAnsi"/>
                <w:b/>
                <w:color w:val="333399"/>
                <w:szCs w:val="22"/>
              </w:rPr>
              <w:t>Notifying Party</w:t>
            </w:r>
          </w:p>
          <w:p w14:paraId="3DC946DF" w14:textId="77777777" w:rsidR="00662F78" w:rsidRPr="0003264F" w:rsidRDefault="00662F78" w:rsidP="00A87627">
            <w:pPr>
              <w:jc w:val="both"/>
              <w:rPr>
                <w:rFonts w:asciiTheme="minorHAnsi" w:hAnsiTheme="minorHAnsi" w:cstheme="minorHAnsi"/>
                <w:b/>
                <w:color w:val="333399"/>
                <w:szCs w:val="22"/>
              </w:rPr>
            </w:pPr>
          </w:p>
        </w:tc>
      </w:tr>
      <w:tr w:rsidR="00662F78" w:rsidRPr="0003264F" w14:paraId="77FEDF2A" w14:textId="77777777" w:rsidTr="00A87627">
        <w:trPr>
          <w:cantSplit/>
          <w:trHeight w:val="940"/>
        </w:trPr>
        <w:tc>
          <w:tcPr>
            <w:tcW w:w="4208" w:type="dxa"/>
          </w:tcPr>
          <w:p w14:paraId="2D5197CF" w14:textId="77777777" w:rsidR="00662F78" w:rsidRPr="0003264F" w:rsidRDefault="00662F78" w:rsidP="00A87627">
            <w:pPr>
              <w:jc w:val="both"/>
              <w:rPr>
                <w:rFonts w:asciiTheme="minorHAnsi" w:hAnsiTheme="minorHAnsi" w:cstheme="minorHAnsi"/>
                <w:b/>
                <w:color w:val="333399"/>
                <w:szCs w:val="22"/>
              </w:rPr>
            </w:pPr>
            <w:r w:rsidRPr="0003264F">
              <w:rPr>
                <w:rFonts w:asciiTheme="minorHAnsi" w:hAnsiTheme="minorHAnsi" w:cstheme="minorHAnsi"/>
                <w:b/>
                <w:color w:val="333399"/>
                <w:szCs w:val="22"/>
              </w:rPr>
              <w:t>Print name</w:t>
            </w:r>
          </w:p>
        </w:tc>
        <w:tc>
          <w:tcPr>
            <w:tcW w:w="4833" w:type="dxa"/>
            <w:vMerge w:val="restart"/>
          </w:tcPr>
          <w:p w14:paraId="2E39BC70" w14:textId="77777777" w:rsidR="00662F78" w:rsidRPr="0003264F" w:rsidRDefault="00662F78" w:rsidP="00A87627">
            <w:pPr>
              <w:jc w:val="both"/>
              <w:rPr>
                <w:rFonts w:asciiTheme="minorHAnsi" w:hAnsiTheme="minorHAnsi" w:cstheme="minorHAnsi"/>
                <w:b/>
                <w:color w:val="333399"/>
                <w:szCs w:val="22"/>
              </w:rPr>
            </w:pPr>
            <w:r w:rsidRPr="0003264F">
              <w:rPr>
                <w:rFonts w:asciiTheme="minorHAnsi" w:hAnsiTheme="minorHAnsi" w:cstheme="minorHAnsi"/>
                <w:b/>
                <w:color w:val="333399"/>
                <w:szCs w:val="22"/>
              </w:rPr>
              <w:t>Address</w:t>
            </w:r>
          </w:p>
        </w:tc>
      </w:tr>
      <w:tr w:rsidR="00662F78" w:rsidRPr="0003264F" w14:paraId="21AD028B" w14:textId="77777777" w:rsidTr="00A87627">
        <w:trPr>
          <w:cantSplit/>
          <w:trHeight w:val="940"/>
        </w:trPr>
        <w:tc>
          <w:tcPr>
            <w:tcW w:w="4208" w:type="dxa"/>
          </w:tcPr>
          <w:p w14:paraId="07C43D3B" w14:textId="77777777" w:rsidR="00662F78" w:rsidRPr="0003264F" w:rsidRDefault="00662F78" w:rsidP="00A87627">
            <w:pPr>
              <w:jc w:val="both"/>
              <w:rPr>
                <w:rFonts w:asciiTheme="minorHAnsi" w:hAnsiTheme="minorHAnsi" w:cstheme="minorHAnsi"/>
                <w:b/>
                <w:color w:val="333399"/>
                <w:szCs w:val="22"/>
              </w:rPr>
            </w:pPr>
            <w:r w:rsidRPr="0003264F">
              <w:rPr>
                <w:rFonts w:asciiTheme="minorHAnsi" w:hAnsiTheme="minorHAnsi" w:cstheme="minorHAnsi"/>
                <w:b/>
                <w:color w:val="333399"/>
                <w:szCs w:val="22"/>
              </w:rPr>
              <w:t>Date</w:t>
            </w:r>
          </w:p>
        </w:tc>
        <w:tc>
          <w:tcPr>
            <w:tcW w:w="4833" w:type="dxa"/>
            <w:vMerge/>
            <w:shd w:val="clear" w:color="auto" w:fill="CCCCCC"/>
          </w:tcPr>
          <w:p w14:paraId="0E6DB45D" w14:textId="77777777" w:rsidR="00662F78" w:rsidRPr="0003264F" w:rsidRDefault="00662F78" w:rsidP="00A87627">
            <w:pPr>
              <w:jc w:val="both"/>
              <w:rPr>
                <w:rFonts w:asciiTheme="minorHAnsi" w:hAnsiTheme="minorHAnsi" w:cstheme="minorHAnsi"/>
                <w:b/>
                <w:color w:val="333399"/>
                <w:szCs w:val="22"/>
              </w:rPr>
            </w:pPr>
          </w:p>
        </w:tc>
      </w:tr>
    </w:tbl>
    <w:p w14:paraId="05474F2A" w14:textId="77777777" w:rsidR="00662F78" w:rsidRPr="0003264F" w:rsidRDefault="00662F78" w:rsidP="00662F78">
      <w:pPr>
        <w:jc w:val="both"/>
        <w:rPr>
          <w:rFonts w:asciiTheme="minorHAnsi" w:hAnsiTheme="minorHAnsi" w:cstheme="minorHAnsi"/>
        </w:rPr>
      </w:pPr>
    </w:p>
    <w:p w14:paraId="1BB4A85F" w14:textId="77777777" w:rsidR="00662F78" w:rsidRPr="0003264F" w:rsidRDefault="00662F78" w:rsidP="00662F78">
      <w:pPr>
        <w:rPr>
          <w:rFonts w:asciiTheme="minorHAnsi" w:hAnsiTheme="minorHAnsi" w:cstheme="minorHAnsi"/>
        </w:rPr>
      </w:pPr>
    </w:p>
    <w:p w14:paraId="7CABFB22" w14:textId="77777777" w:rsidR="00662F78" w:rsidRPr="0003264F" w:rsidRDefault="00662F78" w:rsidP="00662F78">
      <w:pPr>
        <w:jc w:val="both"/>
        <w:rPr>
          <w:rFonts w:asciiTheme="minorHAnsi" w:hAnsiTheme="minorHAnsi" w:cstheme="minorHAnsi"/>
          <w:szCs w:val="22"/>
        </w:rPr>
      </w:pPr>
    </w:p>
    <w:p w14:paraId="6CCE3126" w14:textId="77777777" w:rsidR="00662F78" w:rsidRPr="0003264F" w:rsidRDefault="00662F78" w:rsidP="00662F78">
      <w:pPr>
        <w:rPr>
          <w:rFonts w:asciiTheme="minorHAnsi" w:hAnsiTheme="minorHAnsi" w:cstheme="minorHAnsi"/>
        </w:rPr>
      </w:pPr>
    </w:p>
    <w:p w14:paraId="3D406AED" w14:textId="77777777" w:rsidR="00662F78" w:rsidRPr="0003264F" w:rsidRDefault="00662F78" w:rsidP="00662F78">
      <w:pPr>
        <w:rPr>
          <w:rFonts w:asciiTheme="minorHAnsi" w:hAnsiTheme="minorHAnsi" w:cstheme="minorHAnsi"/>
        </w:rPr>
      </w:pPr>
    </w:p>
    <w:p w14:paraId="6B52E421" w14:textId="77777777" w:rsidR="00662F78" w:rsidRPr="0003264F" w:rsidRDefault="00662F78" w:rsidP="00662F78">
      <w:pPr>
        <w:rPr>
          <w:rFonts w:asciiTheme="minorHAnsi" w:hAnsiTheme="minorHAnsi" w:cstheme="minorHAnsi"/>
        </w:rPr>
      </w:pPr>
    </w:p>
    <w:p w14:paraId="6606C49D" w14:textId="77777777" w:rsidR="00662F78" w:rsidRPr="0003264F" w:rsidRDefault="00662F78" w:rsidP="00662F78">
      <w:pPr>
        <w:rPr>
          <w:rFonts w:asciiTheme="minorHAnsi" w:hAnsiTheme="minorHAnsi" w:cstheme="minorHAnsi"/>
        </w:rPr>
      </w:pPr>
    </w:p>
    <w:p w14:paraId="2CB1BA57" w14:textId="77777777" w:rsidR="00662F78" w:rsidRPr="0003264F" w:rsidRDefault="00662F78" w:rsidP="00662F78">
      <w:pPr>
        <w:rPr>
          <w:rFonts w:asciiTheme="minorHAnsi" w:hAnsiTheme="minorHAnsi" w:cstheme="minorHAnsi"/>
        </w:rPr>
      </w:pPr>
    </w:p>
    <w:p w14:paraId="39466662" w14:textId="77777777" w:rsidR="00662F78" w:rsidRPr="0003264F" w:rsidRDefault="00662F78" w:rsidP="00662F78">
      <w:pPr>
        <w:rPr>
          <w:rFonts w:asciiTheme="minorHAnsi" w:hAnsiTheme="minorHAnsi" w:cstheme="minorHAnsi"/>
        </w:rPr>
      </w:pPr>
    </w:p>
    <w:p w14:paraId="5CD2A214" w14:textId="77777777" w:rsidR="00662F78" w:rsidRPr="0003264F" w:rsidRDefault="00662F78" w:rsidP="00662F78">
      <w:pPr>
        <w:rPr>
          <w:rFonts w:asciiTheme="minorHAnsi" w:hAnsiTheme="minorHAnsi" w:cstheme="minorHAnsi"/>
        </w:rPr>
      </w:pPr>
    </w:p>
    <w:p w14:paraId="17A0C95C" w14:textId="77777777" w:rsidR="00662F78" w:rsidRPr="0003264F" w:rsidRDefault="00662F78" w:rsidP="00662F78">
      <w:pPr>
        <w:rPr>
          <w:rFonts w:asciiTheme="minorHAnsi" w:hAnsiTheme="minorHAnsi" w:cstheme="minorHAnsi"/>
        </w:rPr>
      </w:pPr>
    </w:p>
    <w:p w14:paraId="0E599E13" w14:textId="7A6AD51D" w:rsidR="00662F78" w:rsidRPr="0003264F" w:rsidRDefault="00662F78" w:rsidP="00662F78">
      <w:pPr>
        <w:pStyle w:val="Heading1"/>
        <w:spacing w:before="0"/>
        <w:jc w:val="both"/>
        <w:rPr>
          <w:rFonts w:asciiTheme="minorHAnsi" w:hAnsiTheme="minorHAnsi" w:cstheme="minorHAnsi"/>
        </w:rPr>
      </w:pPr>
      <w:r w:rsidRPr="0003264F">
        <w:rPr>
          <w:rFonts w:asciiTheme="minorHAnsi" w:hAnsiTheme="minorHAnsi" w:cstheme="minorHAnsi"/>
        </w:rPr>
        <w:lastRenderedPageBreak/>
        <w:t xml:space="preserve">Appendix 3A: Schedule B – Declaration that any foreign financial contributions are non-notifiable having regard to the de minimis </w:t>
      </w:r>
      <w:r w:rsidR="009B3FE7" w:rsidRPr="0003264F">
        <w:rPr>
          <w:rFonts w:asciiTheme="minorHAnsi" w:hAnsiTheme="minorHAnsi" w:cstheme="minorHAnsi"/>
        </w:rPr>
        <w:t>threshold.</w:t>
      </w:r>
    </w:p>
    <w:p w14:paraId="1F11F59A"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[To be completed by notifying parties where the value of the procurement procedure is equal to or greater than the financial thresholds in Article 28 of Regulation (EU) 2022/2560 and where the notifying party has been in receipt of foreign financial contributions that do not exceed </w:t>
      </w:r>
      <w:r w:rsidRPr="0003264F">
        <w:rPr>
          <w:rFonts w:asciiTheme="minorHAnsi" w:hAnsiTheme="minorHAnsi" w:cstheme="minorHAnsi"/>
          <w:i/>
        </w:rPr>
        <w:t>de minimis</w:t>
      </w:r>
      <w:r w:rsidRPr="0003264F">
        <w:rPr>
          <w:rFonts w:asciiTheme="minorHAnsi" w:hAnsiTheme="minorHAnsi" w:cstheme="minorHAnsi"/>
          <w:i/>
          <w:u w:val="single"/>
        </w:rPr>
        <w:t xml:space="preserve"> </w:t>
      </w:r>
      <w:r w:rsidRPr="0003264F">
        <w:rPr>
          <w:rFonts w:asciiTheme="minorHAnsi" w:hAnsiTheme="minorHAnsi" w:cstheme="minorHAnsi"/>
          <w:u w:val="single"/>
        </w:rPr>
        <w:t>aid as defined in Article 3(2) of Regulation (EU) 1407/2013 (i.e. €200,000) per third country over any consecutive three period</w:t>
      </w:r>
      <w:r w:rsidRPr="0003264F">
        <w:rPr>
          <w:rFonts w:asciiTheme="minorHAnsi" w:hAnsiTheme="minorHAnsi" w:cstheme="minorHAnsi"/>
        </w:rPr>
        <w:t>]</w:t>
      </w:r>
    </w:p>
    <w:p w14:paraId="0F07DF5A" w14:textId="77777777" w:rsidR="00662F78" w:rsidRPr="0003264F" w:rsidRDefault="00662F78" w:rsidP="00662F78">
      <w:pPr>
        <w:rPr>
          <w:rFonts w:asciiTheme="minorHAnsi" w:hAnsiTheme="minorHAnsi" w:cstheme="minorHAnsi"/>
        </w:rPr>
      </w:pPr>
    </w:p>
    <w:p w14:paraId="3C104155" w14:textId="77777777" w:rsidR="00662F78" w:rsidRPr="0003264F" w:rsidRDefault="00662F78" w:rsidP="00662F78">
      <w:pPr>
        <w:rPr>
          <w:rFonts w:asciiTheme="minorHAnsi" w:hAnsiTheme="minorHAnsi" w:cstheme="minorHAnsi"/>
          <w:b/>
        </w:rPr>
      </w:pPr>
      <w:r w:rsidRPr="0003264F">
        <w:rPr>
          <w:rFonts w:asciiTheme="minorHAnsi" w:hAnsiTheme="minorHAnsi" w:cstheme="minorHAnsi"/>
          <w:b/>
        </w:rPr>
        <w:t>Form FS-PP relating to the notification of financial contributions in the context of public procurement procedures pursuant to Regulation (EU) 2022/2560</w:t>
      </w:r>
    </w:p>
    <w:p w14:paraId="56A73836" w14:textId="77777777" w:rsidR="00662F78" w:rsidRPr="0003264F" w:rsidRDefault="00662F78" w:rsidP="00662F78">
      <w:pPr>
        <w:rPr>
          <w:rFonts w:asciiTheme="minorHAnsi" w:hAnsiTheme="minorHAnsi" w:cstheme="minorHAnsi"/>
          <w:b/>
        </w:rPr>
      </w:pPr>
    </w:p>
    <w:p w14:paraId="682463C1" w14:textId="77777777" w:rsidR="00662F78" w:rsidRPr="0003264F" w:rsidRDefault="00662F78" w:rsidP="00662F78">
      <w:pPr>
        <w:rPr>
          <w:rFonts w:asciiTheme="minorHAnsi" w:hAnsiTheme="minorHAnsi" w:cstheme="minorHAnsi"/>
          <w:b/>
          <w:u w:val="single"/>
        </w:rPr>
      </w:pPr>
      <w:r w:rsidRPr="0003264F">
        <w:rPr>
          <w:rFonts w:asciiTheme="minorHAnsi" w:hAnsiTheme="minorHAnsi" w:cstheme="minorHAnsi"/>
          <w:b/>
          <w:u w:val="single"/>
        </w:rPr>
        <w:t>1.</w:t>
      </w:r>
      <w:r w:rsidRPr="0003264F">
        <w:rPr>
          <w:rFonts w:asciiTheme="minorHAnsi" w:hAnsiTheme="minorHAnsi" w:cstheme="minorHAnsi"/>
          <w:b/>
          <w:u w:val="single"/>
        </w:rPr>
        <w:tab/>
        <w:t>Description of the public procurement (Section 1 of Form FS-PP)</w:t>
      </w:r>
    </w:p>
    <w:p w14:paraId="5713D1C8" w14:textId="77777777" w:rsidR="00662F78" w:rsidRPr="0003264F" w:rsidRDefault="00662F78" w:rsidP="00662F78">
      <w:pPr>
        <w:rPr>
          <w:rFonts w:asciiTheme="minorHAnsi" w:hAnsiTheme="minorHAnsi" w:cstheme="minorHAnsi"/>
          <w:b/>
          <w:u w:val="single"/>
        </w:rPr>
      </w:pPr>
    </w:p>
    <w:p w14:paraId="2E63CA5C" w14:textId="77777777" w:rsidR="00662F78" w:rsidRPr="0003264F" w:rsidRDefault="00662F78" w:rsidP="00662F78">
      <w:pPr>
        <w:rPr>
          <w:rFonts w:asciiTheme="minorHAnsi" w:hAnsiTheme="minorHAnsi" w:cstheme="minorHAnsi"/>
          <w:b/>
          <w:u w:val="single"/>
        </w:rPr>
      </w:pPr>
    </w:p>
    <w:p w14:paraId="45570A0E" w14:textId="77777777" w:rsidR="00662F78" w:rsidRPr="0003264F" w:rsidRDefault="00662F78" w:rsidP="00662F78">
      <w:pPr>
        <w:rPr>
          <w:rFonts w:asciiTheme="minorHAnsi" w:hAnsiTheme="minorHAnsi" w:cstheme="minorHAnsi"/>
          <w:b/>
          <w:u w:val="single"/>
        </w:rPr>
      </w:pPr>
      <w:r w:rsidRPr="0003264F">
        <w:rPr>
          <w:rFonts w:asciiTheme="minorHAnsi" w:hAnsiTheme="minorHAnsi" w:cstheme="minorHAnsi"/>
          <w:b/>
          <w:u w:val="single"/>
        </w:rPr>
        <w:t>2.</w:t>
      </w:r>
      <w:r w:rsidRPr="0003264F">
        <w:rPr>
          <w:rFonts w:asciiTheme="minorHAnsi" w:hAnsiTheme="minorHAnsi" w:cstheme="minorHAnsi"/>
          <w:b/>
          <w:u w:val="single"/>
        </w:rPr>
        <w:tab/>
        <w:t>Information about notifying parties (Section 2 of Form FS-PP)</w:t>
      </w:r>
    </w:p>
    <w:p w14:paraId="3729A4BC" w14:textId="77777777" w:rsidR="00662F78" w:rsidRPr="0003264F" w:rsidRDefault="00662F78" w:rsidP="00662F78">
      <w:pPr>
        <w:rPr>
          <w:rFonts w:asciiTheme="minorHAnsi" w:hAnsiTheme="minorHAnsi" w:cstheme="minorHAnsi"/>
          <w:b/>
        </w:rPr>
      </w:pPr>
    </w:p>
    <w:p w14:paraId="53A19E7B" w14:textId="77777777" w:rsidR="00662F78" w:rsidRPr="0003264F" w:rsidRDefault="00662F78" w:rsidP="00662F78">
      <w:pPr>
        <w:rPr>
          <w:rFonts w:asciiTheme="minorHAnsi" w:hAnsiTheme="minorHAnsi" w:cstheme="minorHAnsi"/>
          <w:b/>
        </w:rPr>
      </w:pPr>
    </w:p>
    <w:p w14:paraId="7A49BAE2" w14:textId="77777777" w:rsidR="00662F78" w:rsidRPr="0003264F" w:rsidRDefault="00662F78" w:rsidP="00662F78">
      <w:pPr>
        <w:rPr>
          <w:rFonts w:asciiTheme="minorHAnsi" w:hAnsiTheme="minorHAnsi" w:cstheme="minorHAnsi"/>
          <w:b/>
          <w:u w:val="single"/>
        </w:rPr>
      </w:pPr>
      <w:r w:rsidRPr="0003264F">
        <w:rPr>
          <w:rFonts w:asciiTheme="minorHAnsi" w:hAnsiTheme="minorHAnsi" w:cstheme="minorHAnsi"/>
          <w:b/>
          <w:u w:val="single"/>
        </w:rPr>
        <w:t>3.</w:t>
      </w:r>
      <w:r w:rsidRPr="0003264F">
        <w:rPr>
          <w:rFonts w:asciiTheme="minorHAnsi" w:hAnsiTheme="minorHAnsi" w:cstheme="minorHAnsi"/>
          <w:b/>
          <w:u w:val="single"/>
        </w:rPr>
        <w:tab/>
        <w:t>Declaration (Section 7 of Form FS-PP)</w:t>
      </w:r>
    </w:p>
    <w:p w14:paraId="79936702"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None of the notifying parties have received foreign financial contributions notifiable under Chapter 4 of Regulation (EU) 2022/2560</w:t>
      </w:r>
    </w:p>
    <w:p w14:paraId="26E3C21F" w14:textId="77777777" w:rsidR="00662F78" w:rsidRPr="0003264F" w:rsidRDefault="00662F78" w:rsidP="00662F78">
      <w:pPr>
        <w:rPr>
          <w:rFonts w:asciiTheme="minorHAnsi" w:hAnsiTheme="minorHAnsi" w:cstheme="minorHAnsi"/>
          <w:b/>
        </w:rPr>
      </w:pPr>
    </w:p>
    <w:p w14:paraId="0A9AE59F" w14:textId="77777777" w:rsidR="00662F78" w:rsidRPr="0003264F" w:rsidRDefault="00662F78" w:rsidP="00662F78">
      <w:pPr>
        <w:rPr>
          <w:rFonts w:asciiTheme="minorHAnsi" w:hAnsiTheme="minorHAnsi" w:cstheme="minorHAnsi"/>
          <w:b/>
          <w:u w:val="single"/>
        </w:rPr>
      </w:pPr>
      <w:r w:rsidRPr="0003264F">
        <w:rPr>
          <w:rFonts w:asciiTheme="minorHAnsi" w:hAnsiTheme="minorHAnsi" w:cstheme="minorHAnsi"/>
          <w:b/>
          <w:u w:val="single"/>
        </w:rPr>
        <w:t>4.</w:t>
      </w:r>
      <w:r w:rsidRPr="0003264F">
        <w:rPr>
          <w:rFonts w:asciiTheme="minorHAnsi" w:hAnsiTheme="minorHAnsi" w:cstheme="minorHAnsi"/>
          <w:b/>
          <w:u w:val="single"/>
        </w:rPr>
        <w:tab/>
        <w:t>Attestation (Section 8 of Form FS-PP)</w:t>
      </w:r>
    </w:p>
    <w:p w14:paraId="7367CDBD"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The notifying party(</w:t>
      </w:r>
      <w:proofErr w:type="spellStart"/>
      <w:r w:rsidRPr="0003264F">
        <w:rPr>
          <w:rFonts w:asciiTheme="minorHAnsi" w:hAnsiTheme="minorHAnsi" w:cstheme="minorHAnsi"/>
        </w:rPr>
        <w:t>ies</w:t>
      </w:r>
      <w:proofErr w:type="spellEnd"/>
      <w:r w:rsidRPr="0003264F">
        <w:rPr>
          <w:rFonts w:asciiTheme="minorHAnsi" w:hAnsiTheme="minorHAnsi" w:cstheme="minorHAnsi"/>
        </w:rPr>
        <w:t>) confirm(s) that, to the best of their knowledge and belief, the information given in this declaration is true, correct, and complete, that true and complete copies of documents required by this Form FS-PP have been supplied, that all estimates are identified as such and are their best estimates of the underlying facts, and that all the opinions expressed are sincere.</w:t>
      </w:r>
    </w:p>
    <w:p w14:paraId="704CC8B6"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The notifying party(</w:t>
      </w:r>
      <w:proofErr w:type="spellStart"/>
      <w:r w:rsidRPr="0003264F">
        <w:rPr>
          <w:rFonts w:asciiTheme="minorHAnsi" w:hAnsiTheme="minorHAnsi" w:cstheme="minorHAnsi"/>
        </w:rPr>
        <w:t>ies</w:t>
      </w:r>
      <w:proofErr w:type="spellEnd"/>
      <w:r w:rsidRPr="0003264F">
        <w:rPr>
          <w:rFonts w:asciiTheme="minorHAnsi" w:hAnsiTheme="minorHAnsi" w:cstheme="minorHAnsi"/>
        </w:rPr>
        <w:t>) confirm that they aware of the provisions of Article 33 of Regulation (EU) 2022/2560 concerning fines and periodic penalty payments.</w:t>
      </w:r>
    </w:p>
    <w:p w14:paraId="4CBCF477" w14:textId="77777777" w:rsidR="00662F78" w:rsidRPr="0003264F" w:rsidRDefault="00662F78" w:rsidP="00662F78">
      <w:pPr>
        <w:rPr>
          <w:rFonts w:asciiTheme="minorHAnsi" w:hAnsiTheme="minorHAnsi" w:cstheme="minorHAnsi"/>
        </w:rPr>
      </w:pPr>
    </w:p>
    <w:p w14:paraId="07FB46EF" w14:textId="77777777" w:rsidR="00662F78" w:rsidRPr="0003264F" w:rsidRDefault="00662F78" w:rsidP="00662F78">
      <w:pPr>
        <w:rPr>
          <w:rFonts w:asciiTheme="minorHAnsi" w:hAnsiTheme="minorHAnsi" w:cstheme="minorHAnsi"/>
        </w:rPr>
      </w:pPr>
    </w:p>
    <w:p w14:paraId="4DDD0029" w14:textId="77777777" w:rsidR="00662F78" w:rsidRPr="0003264F" w:rsidRDefault="00662F78" w:rsidP="00662F78">
      <w:pPr>
        <w:rPr>
          <w:rFonts w:asciiTheme="minorHAnsi" w:hAnsiTheme="minorHAnsi" w:cstheme="minorHAnsi"/>
        </w:rPr>
      </w:pPr>
    </w:p>
    <w:p w14:paraId="325C0DB8" w14:textId="77777777" w:rsidR="00662F78" w:rsidRPr="0003264F" w:rsidRDefault="00662F78" w:rsidP="00662F78">
      <w:pPr>
        <w:rPr>
          <w:rFonts w:asciiTheme="minorHAnsi" w:hAnsiTheme="minorHAnsi" w:cstheme="minorHAnsi"/>
        </w:rPr>
      </w:pPr>
    </w:p>
    <w:p w14:paraId="10872A1B" w14:textId="77777777" w:rsidR="00662F78" w:rsidRPr="0003264F" w:rsidRDefault="00662F78" w:rsidP="00662F78">
      <w:pPr>
        <w:rPr>
          <w:rFonts w:asciiTheme="minorHAnsi" w:hAnsiTheme="minorHAnsi" w:cstheme="minorHAnsi"/>
        </w:rPr>
      </w:pPr>
    </w:p>
    <w:p w14:paraId="2C67149E" w14:textId="77777777" w:rsidR="00662F78" w:rsidRPr="0003264F" w:rsidRDefault="00662F78" w:rsidP="00662F78">
      <w:pPr>
        <w:rPr>
          <w:rFonts w:asciiTheme="minorHAnsi" w:hAnsiTheme="minorHAnsi" w:cstheme="minorHAnsi"/>
        </w:rPr>
      </w:pPr>
    </w:p>
    <w:p w14:paraId="098EBDD4" w14:textId="77777777" w:rsidR="00662F78" w:rsidRPr="0003264F" w:rsidRDefault="00662F78" w:rsidP="00662F78">
      <w:pPr>
        <w:rPr>
          <w:rFonts w:asciiTheme="minorHAnsi" w:hAnsiTheme="minorHAnsi" w:cstheme="minorHAnsi"/>
        </w:rPr>
      </w:pPr>
    </w:p>
    <w:p w14:paraId="44152BFB"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lastRenderedPageBreak/>
        <w:t xml:space="preserve">Date: </w:t>
      </w:r>
    </w:p>
    <w:p w14:paraId="7B451E56" w14:textId="77777777" w:rsidR="00662F78" w:rsidRPr="0003264F" w:rsidRDefault="00662F78" w:rsidP="00662F78">
      <w:pPr>
        <w:rPr>
          <w:rFonts w:asciiTheme="minorHAnsi" w:hAnsiTheme="minorHAnsi" w:cstheme="minorHAnsi"/>
        </w:rPr>
      </w:pPr>
    </w:p>
    <w:p w14:paraId="25A9C780" w14:textId="77777777" w:rsidR="00662F78" w:rsidRPr="0003264F" w:rsidRDefault="00662F78" w:rsidP="00662F78">
      <w:pPr>
        <w:rPr>
          <w:rFonts w:asciiTheme="minorHAnsi" w:hAnsiTheme="minorHAnsi" w:cstheme="minorHAnsi"/>
          <w:b/>
        </w:rPr>
      </w:pPr>
      <w:r w:rsidRPr="0003264F">
        <w:rPr>
          <w:rFonts w:asciiTheme="minorHAnsi" w:hAnsiTheme="minorHAnsi" w:cstheme="minorHAnsi"/>
          <w:b/>
        </w:rPr>
        <w:t>[Signatory 1]</w:t>
      </w:r>
      <w:r w:rsidRPr="0003264F">
        <w:rPr>
          <w:rFonts w:asciiTheme="minorHAnsi" w:hAnsiTheme="minorHAnsi" w:cstheme="minorHAnsi"/>
          <w:b/>
        </w:rPr>
        <w:tab/>
      </w:r>
      <w:r w:rsidRPr="0003264F">
        <w:rPr>
          <w:rFonts w:asciiTheme="minorHAnsi" w:hAnsiTheme="minorHAnsi" w:cstheme="minorHAnsi"/>
          <w:b/>
        </w:rPr>
        <w:tab/>
      </w:r>
      <w:r w:rsidRPr="0003264F">
        <w:rPr>
          <w:rFonts w:asciiTheme="minorHAnsi" w:hAnsiTheme="minorHAnsi" w:cstheme="minorHAnsi"/>
          <w:b/>
        </w:rPr>
        <w:tab/>
      </w:r>
      <w:r w:rsidRPr="0003264F">
        <w:rPr>
          <w:rFonts w:asciiTheme="minorHAnsi" w:hAnsiTheme="minorHAnsi" w:cstheme="minorHAnsi"/>
          <w:b/>
        </w:rPr>
        <w:tab/>
      </w:r>
      <w:r w:rsidRPr="0003264F">
        <w:rPr>
          <w:rFonts w:asciiTheme="minorHAnsi" w:hAnsiTheme="minorHAnsi" w:cstheme="minorHAnsi"/>
          <w:b/>
        </w:rPr>
        <w:tab/>
      </w:r>
      <w:r w:rsidRPr="0003264F">
        <w:rPr>
          <w:rFonts w:asciiTheme="minorHAnsi" w:hAnsiTheme="minorHAnsi" w:cstheme="minorHAnsi"/>
          <w:b/>
        </w:rPr>
        <w:tab/>
        <w:t>[Signatory 2]</w:t>
      </w:r>
    </w:p>
    <w:p w14:paraId="7D572F85" w14:textId="77777777" w:rsidR="00662F78" w:rsidRPr="0003264F" w:rsidRDefault="00662F78" w:rsidP="00662F78">
      <w:pPr>
        <w:rPr>
          <w:rFonts w:asciiTheme="minorHAnsi" w:hAnsiTheme="minorHAnsi" w:cstheme="minorHAnsi"/>
        </w:rPr>
      </w:pPr>
    </w:p>
    <w:p w14:paraId="14C70019"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Name:</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Name:</w:t>
      </w:r>
    </w:p>
    <w:p w14:paraId="315B7F72" w14:textId="77777777" w:rsidR="00662F78" w:rsidRPr="0003264F" w:rsidRDefault="00662F78" w:rsidP="00662F78">
      <w:pPr>
        <w:rPr>
          <w:rFonts w:asciiTheme="minorHAnsi" w:hAnsiTheme="minorHAnsi" w:cstheme="minorHAnsi"/>
        </w:rPr>
      </w:pPr>
    </w:p>
    <w:p w14:paraId="1E351361"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Organisation:</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Organisation:</w:t>
      </w:r>
    </w:p>
    <w:p w14:paraId="75353758" w14:textId="77777777" w:rsidR="00662F78" w:rsidRPr="0003264F" w:rsidRDefault="00662F78" w:rsidP="00662F78">
      <w:pPr>
        <w:rPr>
          <w:rFonts w:asciiTheme="minorHAnsi" w:hAnsiTheme="minorHAnsi" w:cstheme="minorHAnsi"/>
        </w:rPr>
      </w:pPr>
    </w:p>
    <w:p w14:paraId="15991346"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Position:</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Position:</w:t>
      </w:r>
    </w:p>
    <w:p w14:paraId="2C8511EA" w14:textId="77777777" w:rsidR="00662F78" w:rsidRPr="0003264F" w:rsidRDefault="00662F78" w:rsidP="00662F78">
      <w:pPr>
        <w:rPr>
          <w:rFonts w:asciiTheme="minorHAnsi" w:hAnsiTheme="minorHAnsi" w:cstheme="minorHAnsi"/>
        </w:rPr>
      </w:pPr>
    </w:p>
    <w:p w14:paraId="080CFB4E"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Address:</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Address:</w:t>
      </w:r>
    </w:p>
    <w:p w14:paraId="751182C6" w14:textId="77777777" w:rsidR="00662F78" w:rsidRPr="0003264F" w:rsidRDefault="00662F78" w:rsidP="00662F78">
      <w:pPr>
        <w:rPr>
          <w:rFonts w:asciiTheme="minorHAnsi" w:hAnsiTheme="minorHAnsi" w:cstheme="minorHAnsi"/>
        </w:rPr>
      </w:pPr>
    </w:p>
    <w:p w14:paraId="3BD2E2E9"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Phone Number:</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Phone Number:</w:t>
      </w:r>
    </w:p>
    <w:p w14:paraId="2457DD96" w14:textId="77777777" w:rsidR="00662F78" w:rsidRPr="0003264F" w:rsidRDefault="00662F78" w:rsidP="00662F78">
      <w:pPr>
        <w:rPr>
          <w:rFonts w:asciiTheme="minorHAnsi" w:hAnsiTheme="minorHAnsi" w:cstheme="minorHAnsi"/>
        </w:rPr>
      </w:pPr>
    </w:p>
    <w:p w14:paraId="59DC8E45"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Email:</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Email:</w:t>
      </w:r>
    </w:p>
    <w:p w14:paraId="7D4AD18B" w14:textId="77777777" w:rsidR="00662F78" w:rsidRPr="0003264F" w:rsidRDefault="00662F78" w:rsidP="00662F78">
      <w:pPr>
        <w:rPr>
          <w:rFonts w:asciiTheme="minorHAnsi" w:hAnsiTheme="minorHAnsi" w:cstheme="minorHAnsi"/>
        </w:rPr>
      </w:pPr>
    </w:p>
    <w:p w14:paraId="3A55B197"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Signed:</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Signed:</w:t>
      </w:r>
    </w:p>
    <w:p w14:paraId="048ABD82" w14:textId="77777777" w:rsidR="00662F78" w:rsidRPr="0003264F" w:rsidRDefault="00662F78" w:rsidP="00662F78">
      <w:pPr>
        <w:rPr>
          <w:rFonts w:asciiTheme="minorHAnsi" w:hAnsiTheme="minorHAnsi" w:cstheme="minorHAnsi"/>
        </w:rPr>
      </w:pPr>
    </w:p>
    <w:p w14:paraId="5994DAEC" w14:textId="77777777" w:rsidR="00662F78" w:rsidRPr="0003264F" w:rsidRDefault="00662F78" w:rsidP="00662F78">
      <w:pPr>
        <w:rPr>
          <w:rFonts w:asciiTheme="minorHAnsi" w:hAnsiTheme="minorHAnsi" w:cstheme="minorHAnsi"/>
        </w:rPr>
      </w:pPr>
    </w:p>
    <w:p w14:paraId="3E9F8080" w14:textId="77777777" w:rsidR="00662F78" w:rsidRPr="0003264F" w:rsidRDefault="00662F78" w:rsidP="00662F78">
      <w:pPr>
        <w:rPr>
          <w:rFonts w:asciiTheme="minorHAnsi" w:hAnsiTheme="minorHAnsi" w:cstheme="minorHAnsi"/>
        </w:rPr>
      </w:pPr>
    </w:p>
    <w:p w14:paraId="08119681" w14:textId="77777777" w:rsidR="00662F78" w:rsidRPr="0003264F" w:rsidRDefault="00662F78" w:rsidP="00662F78">
      <w:pPr>
        <w:rPr>
          <w:rFonts w:asciiTheme="minorHAnsi" w:hAnsiTheme="minorHAnsi" w:cstheme="minorHAnsi"/>
        </w:rPr>
      </w:pPr>
    </w:p>
    <w:p w14:paraId="25C78AD6" w14:textId="77777777" w:rsidR="00662F78" w:rsidRPr="0003264F" w:rsidRDefault="00662F78" w:rsidP="00662F78">
      <w:pPr>
        <w:rPr>
          <w:rFonts w:asciiTheme="minorHAnsi" w:hAnsiTheme="minorHAnsi" w:cstheme="minorHAnsi"/>
        </w:rPr>
      </w:pPr>
    </w:p>
    <w:p w14:paraId="73260184" w14:textId="77777777" w:rsidR="00662F78" w:rsidRPr="0003264F" w:rsidRDefault="00662F78" w:rsidP="00662F78">
      <w:pPr>
        <w:rPr>
          <w:rFonts w:asciiTheme="minorHAnsi" w:hAnsiTheme="minorHAnsi" w:cstheme="minorHAnsi"/>
        </w:rPr>
      </w:pPr>
    </w:p>
    <w:p w14:paraId="141513A0" w14:textId="77777777" w:rsidR="00662F78" w:rsidRPr="0003264F" w:rsidRDefault="00662F78" w:rsidP="00662F78">
      <w:pPr>
        <w:rPr>
          <w:rFonts w:asciiTheme="minorHAnsi" w:hAnsiTheme="minorHAnsi" w:cstheme="minorHAnsi"/>
        </w:rPr>
      </w:pPr>
    </w:p>
    <w:p w14:paraId="079E9F8B" w14:textId="77777777" w:rsidR="00662F78" w:rsidRPr="0003264F" w:rsidRDefault="00662F78" w:rsidP="00662F78">
      <w:pPr>
        <w:rPr>
          <w:rFonts w:asciiTheme="minorHAnsi" w:hAnsiTheme="minorHAnsi" w:cstheme="minorHAnsi"/>
        </w:rPr>
      </w:pPr>
    </w:p>
    <w:p w14:paraId="6B5B56BC" w14:textId="77777777" w:rsidR="00662F78" w:rsidRPr="0003264F" w:rsidRDefault="00662F78" w:rsidP="00662F78">
      <w:pPr>
        <w:rPr>
          <w:rFonts w:asciiTheme="minorHAnsi" w:hAnsiTheme="minorHAnsi" w:cstheme="minorHAnsi"/>
        </w:rPr>
      </w:pPr>
    </w:p>
    <w:p w14:paraId="2A1B4FD4" w14:textId="77777777" w:rsidR="00662F78" w:rsidRPr="0003264F" w:rsidRDefault="00662F78" w:rsidP="00662F78">
      <w:pPr>
        <w:rPr>
          <w:rFonts w:asciiTheme="minorHAnsi" w:hAnsiTheme="minorHAnsi" w:cstheme="minorHAnsi"/>
        </w:rPr>
      </w:pPr>
    </w:p>
    <w:p w14:paraId="74D23049" w14:textId="77777777" w:rsidR="00662F78" w:rsidRPr="0003264F" w:rsidRDefault="00662F78" w:rsidP="00662F78">
      <w:pPr>
        <w:rPr>
          <w:rFonts w:asciiTheme="minorHAnsi" w:hAnsiTheme="minorHAnsi" w:cstheme="minorHAnsi"/>
        </w:rPr>
      </w:pPr>
    </w:p>
    <w:p w14:paraId="3E934A2B" w14:textId="77777777" w:rsidR="00662F78" w:rsidRPr="0003264F" w:rsidRDefault="00662F78" w:rsidP="00662F78">
      <w:pPr>
        <w:rPr>
          <w:rFonts w:asciiTheme="minorHAnsi" w:hAnsiTheme="minorHAnsi" w:cstheme="minorHAnsi"/>
        </w:rPr>
      </w:pPr>
    </w:p>
    <w:p w14:paraId="339131F5" w14:textId="77777777" w:rsidR="00662F78" w:rsidRPr="0003264F" w:rsidRDefault="00662F78" w:rsidP="00662F78">
      <w:pPr>
        <w:rPr>
          <w:rFonts w:asciiTheme="minorHAnsi" w:hAnsiTheme="minorHAnsi" w:cstheme="minorHAnsi"/>
        </w:rPr>
      </w:pPr>
    </w:p>
    <w:p w14:paraId="643651C7" w14:textId="77777777" w:rsidR="00662F78" w:rsidRPr="0003264F" w:rsidRDefault="00662F78" w:rsidP="00662F78">
      <w:pPr>
        <w:rPr>
          <w:rFonts w:asciiTheme="minorHAnsi" w:hAnsiTheme="minorHAnsi" w:cstheme="minorHAnsi"/>
        </w:rPr>
      </w:pPr>
    </w:p>
    <w:p w14:paraId="12EC2DF7" w14:textId="77777777" w:rsidR="00662F78" w:rsidRPr="0003264F" w:rsidRDefault="00662F78" w:rsidP="00662F78">
      <w:pPr>
        <w:rPr>
          <w:rFonts w:asciiTheme="minorHAnsi" w:hAnsiTheme="minorHAnsi" w:cstheme="minorHAnsi"/>
        </w:rPr>
      </w:pPr>
    </w:p>
    <w:p w14:paraId="09AC1B13" w14:textId="77777777" w:rsidR="00662F78" w:rsidRPr="0003264F" w:rsidRDefault="00662F78" w:rsidP="00662F78">
      <w:pPr>
        <w:rPr>
          <w:rFonts w:asciiTheme="minorHAnsi" w:hAnsiTheme="minorHAnsi" w:cstheme="minorHAnsi"/>
        </w:rPr>
      </w:pPr>
    </w:p>
    <w:p w14:paraId="2A97602D" w14:textId="77777777" w:rsidR="00662F78" w:rsidRPr="0003264F" w:rsidRDefault="00662F78" w:rsidP="00662F78">
      <w:pPr>
        <w:rPr>
          <w:rFonts w:asciiTheme="minorHAnsi" w:hAnsiTheme="minorHAnsi" w:cstheme="minorHAnsi"/>
        </w:rPr>
      </w:pPr>
    </w:p>
    <w:p w14:paraId="0C5161A3" w14:textId="77777777" w:rsidR="00662F78" w:rsidRPr="0003264F" w:rsidRDefault="00662F78" w:rsidP="00662F78">
      <w:pPr>
        <w:pStyle w:val="Heading1"/>
        <w:spacing w:before="0"/>
        <w:jc w:val="both"/>
        <w:rPr>
          <w:rFonts w:asciiTheme="minorHAnsi" w:hAnsiTheme="minorHAnsi" w:cstheme="minorHAnsi"/>
        </w:rPr>
      </w:pPr>
      <w:r w:rsidRPr="0003264F">
        <w:rPr>
          <w:rFonts w:asciiTheme="minorHAnsi" w:hAnsiTheme="minorHAnsi" w:cstheme="minorHAnsi"/>
        </w:rPr>
        <w:lastRenderedPageBreak/>
        <w:t xml:space="preserve">Appendix 3A: Schedule C – Declaration of non-notifiable foreign financial contributions (valued between €200,000 and €999,000 in the last three years preceding the declaration) </w:t>
      </w:r>
    </w:p>
    <w:p w14:paraId="291B620A"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[To be completed by notifying parties where the value of the procurement procedure is equal to or greater than the financial thresholds in Article 28 of Regulation (EU) 2022/2560 and where the notifying party has been in receipt of foreign financial contributions which are valued between €200,000 and €999,000 in the last three (3) years preceding the declaration. Notifying parties are required to complete Table 2 below and they may aggregate the foreign financial contributions without indicating their values.]</w:t>
      </w:r>
    </w:p>
    <w:p w14:paraId="1A8CD979" w14:textId="77777777" w:rsidR="00662F78" w:rsidRPr="0003264F" w:rsidRDefault="00662F78" w:rsidP="00662F78">
      <w:pPr>
        <w:rPr>
          <w:rFonts w:asciiTheme="minorHAnsi" w:hAnsiTheme="minorHAnsi" w:cstheme="minorHAnsi"/>
        </w:rPr>
      </w:pPr>
    </w:p>
    <w:p w14:paraId="287FC782" w14:textId="77777777" w:rsidR="00662F78" w:rsidRPr="0003264F" w:rsidRDefault="00662F78" w:rsidP="00662F78">
      <w:pPr>
        <w:rPr>
          <w:rFonts w:asciiTheme="minorHAnsi" w:hAnsiTheme="minorHAnsi" w:cstheme="minorHAnsi"/>
          <w:b/>
        </w:rPr>
      </w:pPr>
      <w:r w:rsidRPr="0003264F">
        <w:rPr>
          <w:rFonts w:asciiTheme="minorHAnsi" w:hAnsiTheme="minorHAnsi" w:cstheme="minorHAnsi"/>
          <w:b/>
        </w:rPr>
        <w:t>Form FS-PP relating to the notification of financial contributions in the context of public procurement procedures pursuant to Regulation (EU) 2022/2560</w:t>
      </w:r>
    </w:p>
    <w:p w14:paraId="491583D1" w14:textId="77777777" w:rsidR="00662F78" w:rsidRPr="0003264F" w:rsidRDefault="00662F78" w:rsidP="00662F78">
      <w:pPr>
        <w:rPr>
          <w:rFonts w:asciiTheme="minorHAnsi" w:hAnsiTheme="minorHAnsi" w:cstheme="minorHAnsi"/>
          <w:b/>
        </w:rPr>
      </w:pPr>
    </w:p>
    <w:p w14:paraId="596ECE9A" w14:textId="77777777" w:rsidR="00662F78" w:rsidRPr="0003264F" w:rsidRDefault="00662F78" w:rsidP="00662F78">
      <w:pPr>
        <w:rPr>
          <w:rFonts w:asciiTheme="minorHAnsi" w:hAnsiTheme="minorHAnsi" w:cstheme="minorHAnsi"/>
          <w:b/>
          <w:u w:val="single"/>
        </w:rPr>
      </w:pPr>
      <w:r w:rsidRPr="0003264F">
        <w:rPr>
          <w:rFonts w:asciiTheme="minorHAnsi" w:hAnsiTheme="minorHAnsi" w:cstheme="minorHAnsi"/>
          <w:b/>
          <w:u w:val="single"/>
        </w:rPr>
        <w:t>1.</w:t>
      </w:r>
      <w:r w:rsidRPr="0003264F">
        <w:rPr>
          <w:rFonts w:asciiTheme="minorHAnsi" w:hAnsiTheme="minorHAnsi" w:cstheme="minorHAnsi"/>
          <w:b/>
          <w:u w:val="single"/>
        </w:rPr>
        <w:tab/>
        <w:t>Description of the public procurement (Section 1 of Form FS-PP)</w:t>
      </w:r>
    </w:p>
    <w:p w14:paraId="0AF8D672" w14:textId="77777777" w:rsidR="00662F78" w:rsidRPr="0003264F" w:rsidRDefault="00662F78" w:rsidP="00662F78">
      <w:pPr>
        <w:rPr>
          <w:rFonts w:asciiTheme="minorHAnsi" w:hAnsiTheme="minorHAnsi" w:cstheme="minorHAnsi"/>
          <w:b/>
          <w:u w:val="single"/>
        </w:rPr>
      </w:pPr>
    </w:p>
    <w:p w14:paraId="0747877E" w14:textId="77777777" w:rsidR="00662F78" w:rsidRPr="0003264F" w:rsidRDefault="00662F78" w:rsidP="00662F78">
      <w:pPr>
        <w:rPr>
          <w:rFonts w:asciiTheme="minorHAnsi" w:hAnsiTheme="minorHAnsi" w:cstheme="minorHAnsi"/>
          <w:b/>
          <w:u w:val="single"/>
        </w:rPr>
      </w:pPr>
    </w:p>
    <w:p w14:paraId="5E25A977" w14:textId="77777777" w:rsidR="00662F78" w:rsidRPr="0003264F" w:rsidRDefault="00662F78" w:rsidP="00662F78">
      <w:pPr>
        <w:rPr>
          <w:rFonts w:asciiTheme="minorHAnsi" w:hAnsiTheme="minorHAnsi" w:cstheme="minorHAnsi"/>
          <w:b/>
          <w:u w:val="single"/>
        </w:rPr>
      </w:pPr>
      <w:r w:rsidRPr="0003264F">
        <w:rPr>
          <w:rFonts w:asciiTheme="minorHAnsi" w:hAnsiTheme="minorHAnsi" w:cstheme="minorHAnsi"/>
          <w:b/>
          <w:u w:val="single"/>
        </w:rPr>
        <w:t>2.</w:t>
      </w:r>
      <w:r w:rsidRPr="0003264F">
        <w:rPr>
          <w:rFonts w:asciiTheme="minorHAnsi" w:hAnsiTheme="minorHAnsi" w:cstheme="minorHAnsi"/>
          <w:b/>
          <w:u w:val="single"/>
        </w:rPr>
        <w:tab/>
        <w:t>Information about notifying parties (Section 2 of Form FS-PP)</w:t>
      </w:r>
    </w:p>
    <w:p w14:paraId="65E31903" w14:textId="77777777" w:rsidR="00662F78" w:rsidRPr="0003264F" w:rsidRDefault="00662F78" w:rsidP="00662F78">
      <w:pPr>
        <w:rPr>
          <w:rFonts w:asciiTheme="minorHAnsi" w:hAnsiTheme="minorHAnsi" w:cstheme="minorHAnsi"/>
          <w:b/>
        </w:rPr>
      </w:pPr>
    </w:p>
    <w:p w14:paraId="54437FAD" w14:textId="77777777" w:rsidR="00662F78" w:rsidRPr="0003264F" w:rsidRDefault="00662F78" w:rsidP="00662F78">
      <w:pPr>
        <w:rPr>
          <w:rFonts w:asciiTheme="minorHAnsi" w:hAnsiTheme="minorHAnsi" w:cstheme="minorHAnsi"/>
          <w:b/>
        </w:rPr>
      </w:pPr>
    </w:p>
    <w:p w14:paraId="3C85E5CA" w14:textId="77777777" w:rsidR="00662F78" w:rsidRPr="0003264F" w:rsidRDefault="00662F78" w:rsidP="00662F78">
      <w:pPr>
        <w:rPr>
          <w:rFonts w:asciiTheme="minorHAnsi" w:hAnsiTheme="minorHAnsi" w:cstheme="minorHAnsi"/>
          <w:b/>
          <w:u w:val="single"/>
        </w:rPr>
      </w:pPr>
      <w:r w:rsidRPr="0003264F">
        <w:rPr>
          <w:rFonts w:asciiTheme="minorHAnsi" w:hAnsiTheme="minorHAnsi" w:cstheme="minorHAnsi"/>
          <w:b/>
          <w:u w:val="single"/>
        </w:rPr>
        <w:t>3.</w:t>
      </w:r>
      <w:r w:rsidRPr="0003264F">
        <w:rPr>
          <w:rFonts w:asciiTheme="minorHAnsi" w:hAnsiTheme="minorHAnsi" w:cstheme="minorHAnsi"/>
          <w:b/>
          <w:u w:val="single"/>
        </w:rPr>
        <w:tab/>
        <w:t>Declaration (Section 7 of Form FS-PP)</w:t>
      </w:r>
    </w:p>
    <w:p w14:paraId="77CD5D55"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None of the notifying parties have received foreign financial contributions notifiable under Chapter 4 of Regulation (EU) 2022/2560</w:t>
      </w:r>
    </w:p>
    <w:p w14:paraId="1C8275C0" w14:textId="77777777" w:rsidR="00662F78" w:rsidRPr="0003264F" w:rsidRDefault="00662F78" w:rsidP="00662F78">
      <w:pPr>
        <w:rPr>
          <w:rFonts w:asciiTheme="minorHAnsi" w:hAnsiTheme="minorHAnsi" w:cstheme="minorHAnsi"/>
          <w:b/>
        </w:rPr>
      </w:pPr>
    </w:p>
    <w:p w14:paraId="53EC0191" w14:textId="77777777" w:rsidR="00662F78" w:rsidRPr="0003264F" w:rsidRDefault="00662F78" w:rsidP="00662F78">
      <w:pPr>
        <w:rPr>
          <w:rFonts w:asciiTheme="minorHAnsi" w:hAnsiTheme="minorHAnsi" w:cstheme="minorHAnsi"/>
          <w:b/>
          <w:u w:val="single"/>
        </w:rPr>
      </w:pPr>
      <w:r w:rsidRPr="0003264F">
        <w:rPr>
          <w:rFonts w:asciiTheme="minorHAnsi" w:hAnsiTheme="minorHAnsi" w:cstheme="minorHAnsi"/>
          <w:b/>
          <w:u w:val="single"/>
        </w:rPr>
        <w:t>4.</w:t>
      </w:r>
      <w:r w:rsidRPr="0003264F">
        <w:rPr>
          <w:rFonts w:asciiTheme="minorHAnsi" w:hAnsiTheme="minorHAnsi" w:cstheme="minorHAnsi"/>
          <w:b/>
          <w:u w:val="single"/>
        </w:rPr>
        <w:tab/>
        <w:t>Attestation (Section 8 of Form FS-PP)</w:t>
      </w:r>
    </w:p>
    <w:p w14:paraId="20050812"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The notifying party(</w:t>
      </w:r>
      <w:proofErr w:type="spellStart"/>
      <w:r w:rsidRPr="0003264F">
        <w:rPr>
          <w:rFonts w:asciiTheme="minorHAnsi" w:hAnsiTheme="minorHAnsi" w:cstheme="minorHAnsi"/>
        </w:rPr>
        <w:t>ies</w:t>
      </w:r>
      <w:proofErr w:type="spellEnd"/>
      <w:r w:rsidRPr="0003264F">
        <w:rPr>
          <w:rFonts w:asciiTheme="minorHAnsi" w:hAnsiTheme="minorHAnsi" w:cstheme="minorHAnsi"/>
        </w:rPr>
        <w:t>) confirm(s) that, to the best of their knowledge and belief, the information given in this declaration is true, correct, and complete, that true and complete copies of documents required by this Form FS-PP have been supplied, that all estimates are identified as such and are their best estimates of the underlying facts, and that all the opinions expressed are sincere.</w:t>
      </w:r>
    </w:p>
    <w:p w14:paraId="7C135FB2"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The notifying party(</w:t>
      </w:r>
      <w:proofErr w:type="spellStart"/>
      <w:r w:rsidRPr="0003264F">
        <w:rPr>
          <w:rFonts w:asciiTheme="minorHAnsi" w:hAnsiTheme="minorHAnsi" w:cstheme="minorHAnsi"/>
        </w:rPr>
        <w:t>ies</w:t>
      </w:r>
      <w:proofErr w:type="spellEnd"/>
      <w:r w:rsidRPr="0003264F">
        <w:rPr>
          <w:rFonts w:asciiTheme="minorHAnsi" w:hAnsiTheme="minorHAnsi" w:cstheme="minorHAnsi"/>
        </w:rPr>
        <w:t>) confirm that they aware of the provisions of Article 33 of Regulation (EU) 2022/2560 concerning fines and periodic penalty payments.</w:t>
      </w:r>
    </w:p>
    <w:p w14:paraId="0E4B229C" w14:textId="77777777" w:rsidR="00662F78" w:rsidRPr="0003264F" w:rsidRDefault="00662F78" w:rsidP="00662F78">
      <w:pPr>
        <w:rPr>
          <w:rFonts w:asciiTheme="minorHAnsi" w:hAnsiTheme="minorHAnsi" w:cstheme="minorHAnsi"/>
        </w:rPr>
      </w:pPr>
    </w:p>
    <w:p w14:paraId="737B605C" w14:textId="77777777" w:rsidR="00662F78" w:rsidRPr="0003264F" w:rsidRDefault="00662F78" w:rsidP="00662F78">
      <w:pPr>
        <w:rPr>
          <w:rFonts w:asciiTheme="minorHAnsi" w:hAnsiTheme="minorHAnsi" w:cstheme="minorHAnsi"/>
        </w:rPr>
      </w:pPr>
    </w:p>
    <w:p w14:paraId="5F2C9145" w14:textId="77777777" w:rsidR="00662F78" w:rsidRPr="0003264F" w:rsidRDefault="00662F78" w:rsidP="00662F78">
      <w:pPr>
        <w:rPr>
          <w:rFonts w:asciiTheme="minorHAnsi" w:hAnsiTheme="minorHAnsi" w:cstheme="minorHAnsi"/>
        </w:rPr>
      </w:pPr>
    </w:p>
    <w:p w14:paraId="4BCDFAFA" w14:textId="77777777" w:rsidR="00662F78" w:rsidRPr="0003264F" w:rsidRDefault="00662F78" w:rsidP="00662F78">
      <w:pPr>
        <w:rPr>
          <w:rFonts w:asciiTheme="minorHAnsi" w:hAnsiTheme="minorHAnsi" w:cstheme="minorHAnsi"/>
        </w:rPr>
      </w:pPr>
    </w:p>
    <w:p w14:paraId="38222CC7" w14:textId="77777777" w:rsidR="00662F78" w:rsidRPr="0003264F" w:rsidRDefault="00662F78" w:rsidP="00662F78">
      <w:pPr>
        <w:rPr>
          <w:rFonts w:asciiTheme="minorHAnsi" w:hAnsiTheme="minorHAnsi" w:cstheme="minorHAnsi"/>
        </w:rPr>
      </w:pPr>
    </w:p>
    <w:p w14:paraId="121C8D9C" w14:textId="77777777" w:rsidR="00662F78" w:rsidRPr="0003264F" w:rsidRDefault="00662F78" w:rsidP="00662F78">
      <w:pPr>
        <w:rPr>
          <w:rFonts w:asciiTheme="minorHAnsi" w:hAnsiTheme="minorHAnsi" w:cstheme="minorHAnsi"/>
        </w:rPr>
      </w:pPr>
    </w:p>
    <w:p w14:paraId="6C715FCD"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lastRenderedPageBreak/>
        <w:t xml:space="preserve">Date: </w:t>
      </w:r>
    </w:p>
    <w:p w14:paraId="54753C46" w14:textId="77777777" w:rsidR="00662F78" w:rsidRPr="0003264F" w:rsidRDefault="00662F78" w:rsidP="00662F78">
      <w:pPr>
        <w:rPr>
          <w:rFonts w:asciiTheme="minorHAnsi" w:hAnsiTheme="minorHAnsi" w:cstheme="minorHAnsi"/>
        </w:rPr>
      </w:pPr>
    </w:p>
    <w:p w14:paraId="30962C90" w14:textId="77777777" w:rsidR="00662F78" w:rsidRPr="0003264F" w:rsidRDefault="00662F78" w:rsidP="00662F78">
      <w:pPr>
        <w:rPr>
          <w:rFonts w:asciiTheme="minorHAnsi" w:hAnsiTheme="minorHAnsi" w:cstheme="minorHAnsi"/>
        </w:rPr>
      </w:pPr>
    </w:p>
    <w:p w14:paraId="0C384FB5" w14:textId="77777777" w:rsidR="00662F78" w:rsidRPr="0003264F" w:rsidRDefault="00662F78" w:rsidP="00662F78">
      <w:pPr>
        <w:rPr>
          <w:rFonts w:asciiTheme="minorHAnsi" w:hAnsiTheme="minorHAnsi" w:cstheme="minorHAnsi"/>
          <w:b/>
        </w:rPr>
      </w:pPr>
      <w:r w:rsidRPr="0003264F">
        <w:rPr>
          <w:rFonts w:asciiTheme="minorHAnsi" w:hAnsiTheme="minorHAnsi" w:cstheme="minorHAnsi"/>
          <w:b/>
        </w:rPr>
        <w:t>[Signatory 1]</w:t>
      </w:r>
      <w:r w:rsidRPr="0003264F">
        <w:rPr>
          <w:rFonts w:asciiTheme="minorHAnsi" w:hAnsiTheme="minorHAnsi" w:cstheme="minorHAnsi"/>
          <w:b/>
        </w:rPr>
        <w:tab/>
      </w:r>
      <w:r w:rsidRPr="0003264F">
        <w:rPr>
          <w:rFonts w:asciiTheme="minorHAnsi" w:hAnsiTheme="minorHAnsi" w:cstheme="minorHAnsi"/>
          <w:b/>
        </w:rPr>
        <w:tab/>
      </w:r>
      <w:r w:rsidRPr="0003264F">
        <w:rPr>
          <w:rFonts w:asciiTheme="minorHAnsi" w:hAnsiTheme="minorHAnsi" w:cstheme="minorHAnsi"/>
          <w:b/>
        </w:rPr>
        <w:tab/>
      </w:r>
      <w:r w:rsidRPr="0003264F">
        <w:rPr>
          <w:rFonts w:asciiTheme="minorHAnsi" w:hAnsiTheme="minorHAnsi" w:cstheme="minorHAnsi"/>
          <w:b/>
        </w:rPr>
        <w:tab/>
      </w:r>
      <w:r w:rsidRPr="0003264F">
        <w:rPr>
          <w:rFonts w:asciiTheme="minorHAnsi" w:hAnsiTheme="minorHAnsi" w:cstheme="minorHAnsi"/>
          <w:b/>
        </w:rPr>
        <w:tab/>
      </w:r>
      <w:r w:rsidRPr="0003264F">
        <w:rPr>
          <w:rFonts w:asciiTheme="minorHAnsi" w:hAnsiTheme="minorHAnsi" w:cstheme="minorHAnsi"/>
          <w:b/>
        </w:rPr>
        <w:tab/>
        <w:t>[Signatory 2]</w:t>
      </w:r>
    </w:p>
    <w:p w14:paraId="6756797D" w14:textId="77777777" w:rsidR="00662F78" w:rsidRPr="0003264F" w:rsidRDefault="00662F78" w:rsidP="00662F78">
      <w:pPr>
        <w:rPr>
          <w:rFonts w:asciiTheme="minorHAnsi" w:hAnsiTheme="minorHAnsi" w:cstheme="minorHAnsi"/>
        </w:rPr>
      </w:pPr>
    </w:p>
    <w:p w14:paraId="7B7FAD16"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Name:</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Name:</w:t>
      </w:r>
    </w:p>
    <w:p w14:paraId="6C202EC8" w14:textId="77777777" w:rsidR="00662F78" w:rsidRPr="0003264F" w:rsidRDefault="00662F78" w:rsidP="00662F78">
      <w:pPr>
        <w:rPr>
          <w:rFonts w:asciiTheme="minorHAnsi" w:hAnsiTheme="minorHAnsi" w:cstheme="minorHAnsi"/>
        </w:rPr>
      </w:pPr>
    </w:p>
    <w:p w14:paraId="29AFB05C"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Organisation:</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Organisation:</w:t>
      </w:r>
    </w:p>
    <w:p w14:paraId="540D7D15" w14:textId="77777777" w:rsidR="00662F78" w:rsidRPr="0003264F" w:rsidRDefault="00662F78" w:rsidP="00662F78">
      <w:pPr>
        <w:rPr>
          <w:rFonts w:asciiTheme="minorHAnsi" w:hAnsiTheme="minorHAnsi" w:cstheme="minorHAnsi"/>
        </w:rPr>
      </w:pPr>
    </w:p>
    <w:p w14:paraId="2484694B"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Position:</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Position:</w:t>
      </w:r>
    </w:p>
    <w:p w14:paraId="06C833D9" w14:textId="77777777" w:rsidR="00662F78" w:rsidRPr="0003264F" w:rsidRDefault="00662F78" w:rsidP="00662F78">
      <w:pPr>
        <w:rPr>
          <w:rFonts w:asciiTheme="minorHAnsi" w:hAnsiTheme="minorHAnsi" w:cstheme="minorHAnsi"/>
        </w:rPr>
      </w:pPr>
    </w:p>
    <w:p w14:paraId="4979B7E4"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Address:</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Address:</w:t>
      </w:r>
    </w:p>
    <w:p w14:paraId="5D90782C" w14:textId="77777777" w:rsidR="00662F78" w:rsidRPr="0003264F" w:rsidRDefault="00662F78" w:rsidP="00662F78">
      <w:pPr>
        <w:rPr>
          <w:rFonts w:asciiTheme="minorHAnsi" w:hAnsiTheme="minorHAnsi" w:cstheme="minorHAnsi"/>
        </w:rPr>
      </w:pPr>
    </w:p>
    <w:p w14:paraId="0A5F21BB"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Phone Number:</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Phone Number:</w:t>
      </w:r>
    </w:p>
    <w:p w14:paraId="7E9DAC11" w14:textId="77777777" w:rsidR="00662F78" w:rsidRPr="0003264F" w:rsidRDefault="00662F78" w:rsidP="00662F78">
      <w:pPr>
        <w:rPr>
          <w:rFonts w:asciiTheme="minorHAnsi" w:hAnsiTheme="minorHAnsi" w:cstheme="minorHAnsi"/>
        </w:rPr>
      </w:pPr>
    </w:p>
    <w:p w14:paraId="01DEFDAB"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Email:</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Email:</w:t>
      </w:r>
    </w:p>
    <w:p w14:paraId="62B63567" w14:textId="77777777" w:rsidR="00662F78" w:rsidRPr="0003264F" w:rsidRDefault="00662F78" w:rsidP="00662F78">
      <w:pPr>
        <w:rPr>
          <w:rFonts w:asciiTheme="minorHAnsi" w:hAnsiTheme="minorHAnsi" w:cstheme="minorHAnsi"/>
        </w:rPr>
      </w:pPr>
    </w:p>
    <w:p w14:paraId="032B97AD"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Signed:</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Signed:</w:t>
      </w:r>
    </w:p>
    <w:p w14:paraId="3A667781" w14:textId="77777777" w:rsidR="00662F78" w:rsidRPr="0003264F" w:rsidRDefault="00662F78" w:rsidP="00662F78">
      <w:pPr>
        <w:rPr>
          <w:rFonts w:asciiTheme="minorHAnsi" w:hAnsiTheme="minorHAnsi" w:cstheme="minorHAnsi"/>
        </w:rPr>
      </w:pPr>
    </w:p>
    <w:p w14:paraId="0803576D" w14:textId="77777777" w:rsidR="00662F78" w:rsidRPr="0003264F" w:rsidRDefault="00662F78" w:rsidP="00662F78">
      <w:pPr>
        <w:rPr>
          <w:rFonts w:asciiTheme="minorHAnsi" w:hAnsiTheme="minorHAnsi" w:cstheme="minorHAnsi"/>
        </w:rPr>
      </w:pPr>
    </w:p>
    <w:p w14:paraId="033DA6A0" w14:textId="77777777" w:rsidR="00662F78" w:rsidRPr="0003264F" w:rsidRDefault="00662F78" w:rsidP="00662F78">
      <w:pPr>
        <w:rPr>
          <w:rFonts w:asciiTheme="minorHAnsi" w:hAnsiTheme="minorHAnsi" w:cstheme="minorHAnsi"/>
          <w:b/>
        </w:rPr>
      </w:pPr>
      <w:r w:rsidRPr="0003264F">
        <w:rPr>
          <w:rFonts w:asciiTheme="minorHAnsi" w:hAnsiTheme="minorHAnsi" w:cstheme="minorHAnsi"/>
          <w:b/>
        </w:rPr>
        <w:t>Table 2</w:t>
      </w:r>
    </w:p>
    <w:p w14:paraId="6F2DFA2D"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For reporting of foreign financial contributions which are of a value between €200,000 and €999,000 in the last three (3) years preceding the declaration</w:t>
      </w:r>
    </w:p>
    <w:p w14:paraId="51E37713" w14:textId="77777777" w:rsidR="00662F78" w:rsidRPr="0003264F" w:rsidRDefault="00662F78" w:rsidP="00662F78">
      <w:pPr>
        <w:rPr>
          <w:rFonts w:asciiTheme="minorHAnsi" w:hAnsiTheme="minorHAnsi" w:cstheme="minorHAnsi"/>
          <w:lang w:val="en-IE"/>
        </w:rPr>
      </w:pPr>
    </w:p>
    <w:tbl>
      <w:tblPr>
        <w:tblStyle w:val="TableGrid"/>
        <w:tblW w:w="0" w:type="auto"/>
        <w:tblLook w:val="04A0" w:firstRow="1" w:lastRow="0" w:firstColumn="1" w:lastColumn="0" w:noHBand="0" w:noVBand="1"/>
      </w:tblPr>
      <w:tblGrid>
        <w:gridCol w:w="2860"/>
        <w:gridCol w:w="5760"/>
      </w:tblGrid>
      <w:tr w:rsidR="00662F78" w:rsidRPr="0003264F" w14:paraId="55DAADD9" w14:textId="77777777" w:rsidTr="00A87627">
        <w:trPr>
          <w:trHeight w:val="300"/>
        </w:trPr>
        <w:tc>
          <w:tcPr>
            <w:tcW w:w="2860" w:type="dxa"/>
            <w:noWrap/>
            <w:hideMark/>
          </w:tcPr>
          <w:p w14:paraId="1E5C05DF" w14:textId="77777777" w:rsidR="00662F78" w:rsidRPr="0003264F" w:rsidRDefault="00662F78" w:rsidP="00A87627">
            <w:pPr>
              <w:rPr>
                <w:rFonts w:asciiTheme="minorHAnsi" w:hAnsiTheme="minorHAnsi" w:cstheme="minorHAnsi"/>
                <w:b/>
                <w:bCs/>
                <w:lang w:val="en-IE"/>
              </w:rPr>
            </w:pPr>
            <w:r w:rsidRPr="0003264F">
              <w:rPr>
                <w:rFonts w:asciiTheme="minorHAnsi" w:hAnsiTheme="minorHAnsi" w:cstheme="minorHAnsi"/>
                <w:b/>
                <w:bCs/>
              </w:rPr>
              <w:t>Third Country</w:t>
            </w:r>
          </w:p>
        </w:tc>
        <w:tc>
          <w:tcPr>
            <w:tcW w:w="5760" w:type="dxa"/>
            <w:noWrap/>
            <w:hideMark/>
          </w:tcPr>
          <w:p w14:paraId="4B59FA0D" w14:textId="77777777" w:rsidR="00662F78" w:rsidRPr="0003264F" w:rsidRDefault="00662F78" w:rsidP="00A87627">
            <w:pPr>
              <w:rPr>
                <w:rFonts w:asciiTheme="minorHAnsi" w:hAnsiTheme="minorHAnsi" w:cstheme="minorHAnsi"/>
                <w:b/>
                <w:bCs/>
              </w:rPr>
            </w:pPr>
            <w:r w:rsidRPr="0003264F">
              <w:rPr>
                <w:rFonts w:asciiTheme="minorHAnsi" w:hAnsiTheme="minorHAnsi" w:cstheme="minorHAnsi"/>
                <w:b/>
                <w:bCs/>
              </w:rPr>
              <w:t>Brief Description of the financial contributions</w:t>
            </w:r>
          </w:p>
        </w:tc>
      </w:tr>
      <w:tr w:rsidR="00662F78" w:rsidRPr="0003264F" w14:paraId="60D2BDC6" w14:textId="77777777" w:rsidTr="00A87627">
        <w:trPr>
          <w:trHeight w:val="300"/>
        </w:trPr>
        <w:tc>
          <w:tcPr>
            <w:tcW w:w="2860" w:type="dxa"/>
            <w:noWrap/>
            <w:hideMark/>
          </w:tcPr>
          <w:p w14:paraId="414C319A" w14:textId="77777777" w:rsidR="00662F78" w:rsidRPr="0003264F" w:rsidRDefault="00662F78" w:rsidP="00A87627">
            <w:pPr>
              <w:rPr>
                <w:rFonts w:asciiTheme="minorHAnsi" w:hAnsiTheme="minorHAnsi" w:cstheme="minorHAnsi"/>
                <w:b/>
              </w:rPr>
            </w:pPr>
            <w:r w:rsidRPr="0003264F">
              <w:rPr>
                <w:rFonts w:asciiTheme="minorHAnsi" w:hAnsiTheme="minorHAnsi" w:cstheme="minorHAnsi"/>
                <w:b/>
              </w:rPr>
              <w:t>Country A</w:t>
            </w:r>
          </w:p>
        </w:tc>
        <w:tc>
          <w:tcPr>
            <w:tcW w:w="5760" w:type="dxa"/>
            <w:noWrap/>
            <w:hideMark/>
          </w:tcPr>
          <w:p w14:paraId="2317BDA2" w14:textId="77777777" w:rsidR="00662F78" w:rsidRPr="0003264F" w:rsidRDefault="00662F78" w:rsidP="00A87627">
            <w:pPr>
              <w:rPr>
                <w:rFonts w:asciiTheme="minorHAnsi" w:hAnsiTheme="minorHAnsi" w:cstheme="minorHAnsi"/>
                <w:b/>
              </w:rPr>
            </w:pPr>
            <w:r w:rsidRPr="0003264F">
              <w:rPr>
                <w:rFonts w:asciiTheme="minorHAnsi" w:hAnsiTheme="minorHAnsi" w:cstheme="minorHAnsi"/>
                <w:b/>
              </w:rPr>
              <w:t> </w:t>
            </w:r>
          </w:p>
        </w:tc>
      </w:tr>
      <w:tr w:rsidR="00662F78" w:rsidRPr="0003264F" w14:paraId="645AA3D1" w14:textId="77777777" w:rsidTr="00A87627">
        <w:trPr>
          <w:trHeight w:val="300"/>
        </w:trPr>
        <w:tc>
          <w:tcPr>
            <w:tcW w:w="2860" w:type="dxa"/>
            <w:noWrap/>
            <w:hideMark/>
          </w:tcPr>
          <w:p w14:paraId="0FC7518A" w14:textId="77777777" w:rsidR="00662F78" w:rsidRPr="0003264F" w:rsidRDefault="00662F78" w:rsidP="00A87627">
            <w:pPr>
              <w:rPr>
                <w:rFonts w:asciiTheme="minorHAnsi" w:hAnsiTheme="minorHAnsi" w:cstheme="minorHAnsi"/>
                <w:b/>
              </w:rPr>
            </w:pPr>
            <w:r w:rsidRPr="0003264F">
              <w:rPr>
                <w:rFonts w:asciiTheme="minorHAnsi" w:hAnsiTheme="minorHAnsi" w:cstheme="minorHAnsi"/>
                <w:b/>
              </w:rPr>
              <w:t>Country B</w:t>
            </w:r>
          </w:p>
        </w:tc>
        <w:tc>
          <w:tcPr>
            <w:tcW w:w="5760" w:type="dxa"/>
            <w:noWrap/>
            <w:hideMark/>
          </w:tcPr>
          <w:p w14:paraId="6C8FD13B" w14:textId="77777777" w:rsidR="00662F78" w:rsidRPr="0003264F" w:rsidRDefault="00662F78" w:rsidP="00A87627">
            <w:pPr>
              <w:rPr>
                <w:rFonts w:asciiTheme="minorHAnsi" w:hAnsiTheme="minorHAnsi" w:cstheme="minorHAnsi"/>
                <w:b/>
              </w:rPr>
            </w:pPr>
            <w:r w:rsidRPr="0003264F">
              <w:rPr>
                <w:rFonts w:asciiTheme="minorHAnsi" w:hAnsiTheme="minorHAnsi" w:cstheme="minorHAnsi"/>
                <w:b/>
              </w:rPr>
              <w:t> </w:t>
            </w:r>
          </w:p>
        </w:tc>
      </w:tr>
      <w:tr w:rsidR="00662F78" w:rsidRPr="0003264F" w14:paraId="35A09BDD" w14:textId="77777777" w:rsidTr="00A87627">
        <w:trPr>
          <w:trHeight w:val="300"/>
        </w:trPr>
        <w:tc>
          <w:tcPr>
            <w:tcW w:w="2860" w:type="dxa"/>
            <w:noWrap/>
            <w:hideMark/>
          </w:tcPr>
          <w:p w14:paraId="044B6B9C" w14:textId="77777777" w:rsidR="00662F78" w:rsidRPr="0003264F" w:rsidRDefault="00662F78" w:rsidP="00A87627">
            <w:pPr>
              <w:rPr>
                <w:rFonts w:asciiTheme="minorHAnsi" w:hAnsiTheme="minorHAnsi" w:cstheme="minorHAnsi"/>
                <w:b/>
              </w:rPr>
            </w:pPr>
            <w:r w:rsidRPr="0003264F">
              <w:rPr>
                <w:rFonts w:asciiTheme="minorHAnsi" w:hAnsiTheme="minorHAnsi" w:cstheme="minorHAnsi"/>
                <w:b/>
              </w:rPr>
              <w:t>Country C</w:t>
            </w:r>
          </w:p>
        </w:tc>
        <w:tc>
          <w:tcPr>
            <w:tcW w:w="5760" w:type="dxa"/>
            <w:noWrap/>
            <w:hideMark/>
          </w:tcPr>
          <w:p w14:paraId="5C6BFB9D" w14:textId="77777777" w:rsidR="00662F78" w:rsidRPr="0003264F" w:rsidRDefault="00662F78" w:rsidP="00A87627">
            <w:pPr>
              <w:rPr>
                <w:rFonts w:asciiTheme="minorHAnsi" w:hAnsiTheme="minorHAnsi" w:cstheme="minorHAnsi"/>
                <w:b/>
              </w:rPr>
            </w:pPr>
            <w:r w:rsidRPr="0003264F">
              <w:rPr>
                <w:rFonts w:asciiTheme="minorHAnsi" w:hAnsiTheme="minorHAnsi" w:cstheme="minorHAnsi"/>
                <w:b/>
              </w:rPr>
              <w:t> </w:t>
            </w:r>
          </w:p>
        </w:tc>
      </w:tr>
      <w:tr w:rsidR="00662F78" w:rsidRPr="0003264F" w14:paraId="78092B7D" w14:textId="77777777" w:rsidTr="00A87627">
        <w:trPr>
          <w:trHeight w:val="300"/>
        </w:trPr>
        <w:tc>
          <w:tcPr>
            <w:tcW w:w="2860" w:type="dxa"/>
            <w:noWrap/>
            <w:hideMark/>
          </w:tcPr>
          <w:p w14:paraId="6D88415A" w14:textId="77777777" w:rsidR="00662F78" w:rsidRPr="0003264F" w:rsidRDefault="00662F78" w:rsidP="00A87627">
            <w:pPr>
              <w:rPr>
                <w:rFonts w:asciiTheme="minorHAnsi" w:hAnsiTheme="minorHAnsi" w:cstheme="minorHAnsi"/>
                <w:b/>
              </w:rPr>
            </w:pPr>
            <w:r w:rsidRPr="0003264F">
              <w:rPr>
                <w:rFonts w:asciiTheme="minorHAnsi" w:hAnsiTheme="minorHAnsi" w:cstheme="minorHAnsi"/>
                <w:b/>
              </w:rPr>
              <w:t>Country D</w:t>
            </w:r>
          </w:p>
        </w:tc>
        <w:tc>
          <w:tcPr>
            <w:tcW w:w="5760" w:type="dxa"/>
            <w:noWrap/>
            <w:hideMark/>
          </w:tcPr>
          <w:p w14:paraId="1F401242" w14:textId="77777777" w:rsidR="00662F78" w:rsidRPr="0003264F" w:rsidRDefault="00662F78" w:rsidP="00A87627">
            <w:pPr>
              <w:rPr>
                <w:rFonts w:asciiTheme="minorHAnsi" w:hAnsiTheme="minorHAnsi" w:cstheme="minorHAnsi"/>
                <w:b/>
              </w:rPr>
            </w:pPr>
            <w:r w:rsidRPr="0003264F">
              <w:rPr>
                <w:rFonts w:asciiTheme="minorHAnsi" w:hAnsiTheme="minorHAnsi" w:cstheme="minorHAnsi"/>
                <w:b/>
              </w:rPr>
              <w:t> </w:t>
            </w:r>
          </w:p>
        </w:tc>
      </w:tr>
    </w:tbl>
    <w:p w14:paraId="12D65F7C" w14:textId="77777777" w:rsidR="00662F78" w:rsidRPr="0003264F" w:rsidRDefault="00662F78" w:rsidP="00662F78">
      <w:pPr>
        <w:rPr>
          <w:rFonts w:asciiTheme="minorHAnsi" w:hAnsiTheme="minorHAnsi" w:cstheme="minorHAnsi"/>
          <w:b/>
        </w:rPr>
      </w:pPr>
    </w:p>
    <w:p w14:paraId="4519E24D" w14:textId="77777777" w:rsidR="00662F78" w:rsidRPr="0003264F" w:rsidRDefault="00662F78" w:rsidP="00662F78">
      <w:pPr>
        <w:rPr>
          <w:rFonts w:asciiTheme="minorHAnsi" w:hAnsiTheme="minorHAnsi" w:cstheme="minorHAnsi"/>
        </w:rPr>
      </w:pPr>
    </w:p>
    <w:p w14:paraId="0D0B7E0A" w14:textId="77777777" w:rsidR="00662F78" w:rsidRPr="0003264F" w:rsidRDefault="00662F78" w:rsidP="00662F78">
      <w:pPr>
        <w:rPr>
          <w:rFonts w:asciiTheme="minorHAnsi" w:hAnsiTheme="minorHAnsi" w:cstheme="minorHAnsi"/>
        </w:rPr>
      </w:pPr>
    </w:p>
    <w:p w14:paraId="0CEF05DA" w14:textId="77777777" w:rsidR="00662F78" w:rsidRPr="0003264F" w:rsidRDefault="00662F78" w:rsidP="00662F78">
      <w:pPr>
        <w:rPr>
          <w:rFonts w:asciiTheme="minorHAnsi" w:hAnsiTheme="minorHAnsi" w:cstheme="minorHAnsi"/>
        </w:rPr>
      </w:pPr>
    </w:p>
    <w:p w14:paraId="48C022DC" w14:textId="77777777" w:rsidR="00662F78" w:rsidRPr="0003264F" w:rsidRDefault="00662F78" w:rsidP="00662F78">
      <w:pPr>
        <w:rPr>
          <w:rFonts w:asciiTheme="minorHAnsi" w:hAnsiTheme="minorHAnsi" w:cstheme="minorHAnsi"/>
        </w:rPr>
      </w:pPr>
    </w:p>
    <w:p w14:paraId="0E062146" w14:textId="77777777" w:rsidR="00662F78" w:rsidRPr="0003264F" w:rsidRDefault="00662F78" w:rsidP="00662F78">
      <w:pPr>
        <w:pStyle w:val="Heading1"/>
        <w:spacing w:before="0"/>
        <w:jc w:val="both"/>
        <w:rPr>
          <w:rFonts w:asciiTheme="minorHAnsi" w:hAnsiTheme="minorHAnsi" w:cstheme="minorHAnsi"/>
        </w:rPr>
      </w:pPr>
      <w:r w:rsidRPr="0003264F">
        <w:rPr>
          <w:rFonts w:asciiTheme="minorHAnsi" w:hAnsiTheme="minorHAnsi" w:cstheme="minorHAnsi"/>
        </w:rPr>
        <w:lastRenderedPageBreak/>
        <w:t xml:space="preserve">Appendix 3A: Schedule D – Declaration of non-notifiable foreign financial contributions (valued between €1,000,000 and €3,999,000 in the last three years preceding the declaration) </w:t>
      </w:r>
    </w:p>
    <w:p w14:paraId="1C373B9F"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[To be completed by notifying parties where the value of the procurement procedure is equal to or greater than the financial thresholds in Article 28 of Regulation (EU) 2022/2560 and where the notifying party has been in receipt of foreign financial contributions which are valued between €1,000,000 and €3,999,000 in the last three (3) years preceding the declaration. Notifying parties are required to complete the table below. They must list all foreign financial contributions received, to include all non-notifiable foreign contributions received in the last three (3) years preceding the declaration.] </w:t>
      </w:r>
    </w:p>
    <w:p w14:paraId="0DF6F74A" w14:textId="77777777" w:rsidR="00662F78" w:rsidRPr="0003264F" w:rsidRDefault="00662F78" w:rsidP="00662F78">
      <w:pPr>
        <w:rPr>
          <w:rFonts w:asciiTheme="minorHAnsi" w:hAnsiTheme="minorHAnsi" w:cstheme="minorHAnsi"/>
        </w:rPr>
      </w:pPr>
    </w:p>
    <w:p w14:paraId="56799205" w14:textId="77777777" w:rsidR="00662F78" w:rsidRPr="0003264F" w:rsidRDefault="00662F78" w:rsidP="00662F78">
      <w:pPr>
        <w:rPr>
          <w:rFonts w:asciiTheme="minorHAnsi" w:hAnsiTheme="minorHAnsi" w:cstheme="minorHAnsi"/>
          <w:b/>
        </w:rPr>
      </w:pPr>
      <w:r w:rsidRPr="0003264F">
        <w:rPr>
          <w:rFonts w:asciiTheme="minorHAnsi" w:hAnsiTheme="minorHAnsi" w:cstheme="minorHAnsi"/>
          <w:b/>
        </w:rPr>
        <w:t>Form FS-PP relating to the notification of financial contributions in the context of public procurement procedures pursuant to Regulation (EU) 2022/2560</w:t>
      </w:r>
    </w:p>
    <w:p w14:paraId="10E3B63E" w14:textId="77777777" w:rsidR="00662F78" w:rsidRPr="0003264F" w:rsidRDefault="00662F78" w:rsidP="00662F78">
      <w:pPr>
        <w:rPr>
          <w:rFonts w:asciiTheme="minorHAnsi" w:hAnsiTheme="minorHAnsi" w:cstheme="minorHAnsi"/>
          <w:b/>
        </w:rPr>
      </w:pPr>
    </w:p>
    <w:p w14:paraId="0AD315A2" w14:textId="77777777" w:rsidR="00662F78" w:rsidRPr="0003264F" w:rsidRDefault="00662F78" w:rsidP="00662F78">
      <w:pPr>
        <w:rPr>
          <w:rFonts w:asciiTheme="minorHAnsi" w:hAnsiTheme="minorHAnsi" w:cstheme="minorHAnsi"/>
          <w:b/>
          <w:u w:val="single"/>
        </w:rPr>
      </w:pPr>
      <w:r w:rsidRPr="0003264F">
        <w:rPr>
          <w:rFonts w:asciiTheme="minorHAnsi" w:hAnsiTheme="minorHAnsi" w:cstheme="minorHAnsi"/>
          <w:b/>
          <w:u w:val="single"/>
        </w:rPr>
        <w:t>1.</w:t>
      </w:r>
      <w:r w:rsidRPr="0003264F">
        <w:rPr>
          <w:rFonts w:asciiTheme="minorHAnsi" w:hAnsiTheme="minorHAnsi" w:cstheme="minorHAnsi"/>
          <w:b/>
          <w:u w:val="single"/>
        </w:rPr>
        <w:tab/>
        <w:t>Description of the public procurement (Section 1 of Form FS-PP)</w:t>
      </w:r>
    </w:p>
    <w:p w14:paraId="5EF1A8AA" w14:textId="77777777" w:rsidR="00662F78" w:rsidRPr="0003264F" w:rsidRDefault="00662F78" w:rsidP="00662F78">
      <w:pPr>
        <w:rPr>
          <w:rFonts w:asciiTheme="minorHAnsi" w:hAnsiTheme="minorHAnsi" w:cstheme="minorHAnsi"/>
          <w:b/>
          <w:u w:val="single"/>
        </w:rPr>
      </w:pPr>
    </w:p>
    <w:p w14:paraId="77E0602A" w14:textId="77777777" w:rsidR="00662F78" w:rsidRPr="0003264F" w:rsidRDefault="00662F78" w:rsidP="00662F78">
      <w:pPr>
        <w:rPr>
          <w:rFonts w:asciiTheme="minorHAnsi" w:hAnsiTheme="minorHAnsi" w:cstheme="minorHAnsi"/>
          <w:b/>
          <w:u w:val="single"/>
        </w:rPr>
      </w:pPr>
    </w:p>
    <w:p w14:paraId="75D6265D" w14:textId="77777777" w:rsidR="00662F78" w:rsidRPr="0003264F" w:rsidRDefault="00662F78" w:rsidP="00662F78">
      <w:pPr>
        <w:rPr>
          <w:rFonts w:asciiTheme="minorHAnsi" w:hAnsiTheme="minorHAnsi" w:cstheme="minorHAnsi"/>
          <w:b/>
          <w:u w:val="single"/>
        </w:rPr>
      </w:pPr>
      <w:r w:rsidRPr="0003264F">
        <w:rPr>
          <w:rFonts w:asciiTheme="minorHAnsi" w:hAnsiTheme="minorHAnsi" w:cstheme="minorHAnsi"/>
          <w:b/>
          <w:u w:val="single"/>
        </w:rPr>
        <w:t>2.</w:t>
      </w:r>
      <w:r w:rsidRPr="0003264F">
        <w:rPr>
          <w:rFonts w:asciiTheme="minorHAnsi" w:hAnsiTheme="minorHAnsi" w:cstheme="minorHAnsi"/>
          <w:b/>
          <w:u w:val="single"/>
        </w:rPr>
        <w:tab/>
        <w:t>Information about notifying parties (Section 2 of Form FS-PP)</w:t>
      </w:r>
    </w:p>
    <w:p w14:paraId="338AA869" w14:textId="77777777" w:rsidR="00662F78" w:rsidRPr="0003264F" w:rsidRDefault="00662F78" w:rsidP="00662F78">
      <w:pPr>
        <w:rPr>
          <w:rFonts w:asciiTheme="minorHAnsi" w:hAnsiTheme="minorHAnsi" w:cstheme="minorHAnsi"/>
          <w:b/>
        </w:rPr>
      </w:pPr>
    </w:p>
    <w:p w14:paraId="696B89E7" w14:textId="77777777" w:rsidR="00662F78" w:rsidRPr="0003264F" w:rsidRDefault="00662F78" w:rsidP="00662F78">
      <w:pPr>
        <w:rPr>
          <w:rFonts w:asciiTheme="minorHAnsi" w:hAnsiTheme="minorHAnsi" w:cstheme="minorHAnsi"/>
          <w:b/>
        </w:rPr>
      </w:pPr>
    </w:p>
    <w:p w14:paraId="5D9640E0" w14:textId="77777777" w:rsidR="00662F78" w:rsidRPr="0003264F" w:rsidRDefault="00662F78" w:rsidP="00662F78">
      <w:pPr>
        <w:rPr>
          <w:rFonts w:asciiTheme="minorHAnsi" w:hAnsiTheme="minorHAnsi" w:cstheme="minorHAnsi"/>
          <w:b/>
          <w:u w:val="single"/>
        </w:rPr>
      </w:pPr>
      <w:r w:rsidRPr="0003264F">
        <w:rPr>
          <w:rFonts w:asciiTheme="minorHAnsi" w:hAnsiTheme="minorHAnsi" w:cstheme="minorHAnsi"/>
          <w:b/>
          <w:u w:val="single"/>
        </w:rPr>
        <w:t>3.</w:t>
      </w:r>
      <w:r w:rsidRPr="0003264F">
        <w:rPr>
          <w:rFonts w:asciiTheme="minorHAnsi" w:hAnsiTheme="minorHAnsi" w:cstheme="minorHAnsi"/>
          <w:b/>
          <w:u w:val="single"/>
        </w:rPr>
        <w:tab/>
        <w:t>Declaration (Section 7 of Form FS-PP)</w:t>
      </w:r>
    </w:p>
    <w:p w14:paraId="6843C909"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None of the notifying parties have received foreign financial contributions notifiable under Chapter 4 of Regulation (EU) 2022/2560.</w:t>
      </w:r>
    </w:p>
    <w:p w14:paraId="0B843B2F" w14:textId="77777777" w:rsidR="00662F78" w:rsidRPr="0003264F" w:rsidRDefault="00662F78" w:rsidP="00662F78">
      <w:pPr>
        <w:rPr>
          <w:rFonts w:asciiTheme="minorHAnsi" w:hAnsiTheme="minorHAnsi" w:cstheme="minorHAnsi"/>
          <w:b/>
        </w:rPr>
      </w:pPr>
    </w:p>
    <w:p w14:paraId="6ADF368A" w14:textId="77777777" w:rsidR="00662F78" w:rsidRPr="0003264F" w:rsidRDefault="00662F78" w:rsidP="00662F78">
      <w:pPr>
        <w:rPr>
          <w:rFonts w:asciiTheme="minorHAnsi" w:hAnsiTheme="minorHAnsi" w:cstheme="minorHAnsi"/>
          <w:b/>
          <w:u w:val="single"/>
        </w:rPr>
      </w:pPr>
      <w:r w:rsidRPr="0003264F">
        <w:rPr>
          <w:rFonts w:asciiTheme="minorHAnsi" w:hAnsiTheme="minorHAnsi" w:cstheme="minorHAnsi"/>
          <w:b/>
          <w:u w:val="single"/>
        </w:rPr>
        <w:t>4.</w:t>
      </w:r>
      <w:r w:rsidRPr="0003264F">
        <w:rPr>
          <w:rFonts w:asciiTheme="minorHAnsi" w:hAnsiTheme="minorHAnsi" w:cstheme="minorHAnsi"/>
          <w:b/>
          <w:u w:val="single"/>
        </w:rPr>
        <w:tab/>
        <w:t>Attestation (Section 8 of Form FS-PP)</w:t>
      </w:r>
    </w:p>
    <w:p w14:paraId="103C3C61"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The notifying party(</w:t>
      </w:r>
      <w:proofErr w:type="spellStart"/>
      <w:r w:rsidRPr="0003264F">
        <w:rPr>
          <w:rFonts w:asciiTheme="minorHAnsi" w:hAnsiTheme="minorHAnsi" w:cstheme="minorHAnsi"/>
        </w:rPr>
        <w:t>ies</w:t>
      </w:r>
      <w:proofErr w:type="spellEnd"/>
      <w:r w:rsidRPr="0003264F">
        <w:rPr>
          <w:rFonts w:asciiTheme="minorHAnsi" w:hAnsiTheme="minorHAnsi" w:cstheme="minorHAnsi"/>
        </w:rPr>
        <w:t>) confirm(s) that, to the best of their knowledge and belief, the information given in this declaration is true, correct, and complete, that true and complete copies of documents required by this Form FS-PP have been supplied, that all estimates are identified as such and are their best estimates of the underlying facts, and that all the opinions expressed are sincere.</w:t>
      </w:r>
    </w:p>
    <w:p w14:paraId="71E50C9C"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The notifying party(</w:t>
      </w:r>
      <w:proofErr w:type="spellStart"/>
      <w:r w:rsidRPr="0003264F">
        <w:rPr>
          <w:rFonts w:asciiTheme="minorHAnsi" w:hAnsiTheme="minorHAnsi" w:cstheme="minorHAnsi"/>
        </w:rPr>
        <w:t>ies</w:t>
      </w:r>
      <w:proofErr w:type="spellEnd"/>
      <w:r w:rsidRPr="0003264F">
        <w:rPr>
          <w:rFonts w:asciiTheme="minorHAnsi" w:hAnsiTheme="minorHAnsi" w:cstheme="minorHAnsi"/>
        </w:rPr>
        <w:t>) confirm that they aware of the provisions of Article 33 of Regulation (EU) 2022/2560 concerning fines and periodic penalty payments.</w:t>
      </w:r>
    </w:p>
    <w:p w14:paraId="7B219F6D" w14:textId="77777777" w:rsidR="00662F78" w:rsidRPr="0003264F" w:rsidRDefault="00662F78" w:rsidP="00662F78">
      <w:pPr>
        <w:rPr>
          <w:rFonts w:asciiTheme="minorHAnsi" w:hAnsiTheme="minorHAnsi" w:cstheme="minorHAnsi"/>
        </w:rPr>
      </w:pPr>
    </w:p>
    <w:p w14:paraId="53EE0205" w14:textId="77777777" w:rsidR="00662F78" w:rsidRPr="0003264F" w:rsidRDefault="00662F78" w:rsidP="00662F78">
      <w:pPr>
        <w:rPr>
          <w:rFonts w:asciiTheme="minorHAnsi" w:hAnsiTheme="minorHAnsi" w:cstheme="minorHAnsi"/>
        </w:rPr>
      </w:pPr>
    </w:p>
    <w:p w14:paraId="6CD06988" w14:textId="77777777" w:rsidR="00662F78" w:rsidRPr="0003264F" w:rsidRDefault="00662F78" w:rsidP="00662F78">
      <w:pPr>
        <w:rPr>
          <w:rFonts w:asciiTheme="minorHAnsi" w:hAnsiTheme="minorHAnsi" w:cstheme="minorHAnsi"/>
        </w:rPr>
      </w:pPr>
    </w:p>
    <w:p w14:paraId="126D7FF1" w14:textId="77777777" w:rsidR="00662F78" w:rsidRPr="0003264F" w:rsidRDefault="00662F78" w:rsidP="00662F78">
      <w:pPr>
        <w:rPr>
          <w:rFonts w:asciiTheme="minorHAnsi" w:hAnsiTheme="minorHAnsi" w:cstheme="minorHAnsi"/>
        </w:rPr>
      </w:pPr>
    </w:p>
    <w:p w14:paraId="0DD20C02" w14:textId="77777777" w:rsidR="00662F78" w:rsidRPr="0003264F" w:rsidRDefault="00662F78" w:rsidP="00662F78">
      <w:pPr>
        <w:rPr>
          <w:rFonts w:asciiTheme="minorHAnsi" w:hAnsiTheme="minorHAnsi" w:cstheme="minorHAnsi"/>
        </w:rPr>
      </w:pPr>
    </w:p>
    <w:p w14:paraId="4E2358D4" w14:textId="77777777" w:rsidR="00662F78" w:rsidRPr="0003264F" w:rsidRDefault="00662F78" w:rsidP="00662F78">
      <w:pPr>
        <w:rPr>
          <w:rFonts w:asciiTheme="minorHAnsi" w:hAnsiTheme="minorHAnsi" w:cstheme="minorHAnsi"/>
        </w:rPr>
      </w:pPr>
    </w:p>
    <w:p w14:paraId="3D13AE62"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lastRenderedPageBreak/>
        <w:t xml:space="preserve">Date: </w:t>
      </w:r>
    </w:p>
    <w:p w14:paraId="3715B89F" w14:textId="77777777" w:rsidR="00662F78" w:rsidRPr="0003264F" w:rsidRDefault="00662F78" w:rsidP="00662F78">
      <w:pPr>
        <w:rPr>
          <w:rFonts w:asciiTheme="minorHAnsi" w:hAnsiTheme="minorHAnsi" w:cstheme="minorHAnsi"/>
        </w:rPr>
      </w:pPr>
    </w:p>
    <w:p w14:paraId="57588F7D" w14:textId="77777777" w:rsidR="00662F78" w:rsidRPr="0003264F" w:rsidRDefault="00662F78" w:rsidP="00662F78">
      <w:pPr>
        <w:rPr>
          <w:rFonts w:asciiTheme="minorHAnsi" w:hAnsiTheme="minorHAnsi" w:cstheme="minorHAnsi"/>
          <w:b/>
        </w:rPr>
      </w:pPr>
      <w:r w:rsidRPr="0003264F">
        <w:rPr>
          <w:rFonts w:asciiTheme="minorHAnsi" w:hAnsiTheme="minorHAnsi" w:cstheme="minorHAnsi"/>
          <w:b/>
        </w:rPr>
        <w:t>[Signatory 1]</w:t>
      </w:r>
      <w:r w:rsidRPr="0003264F">
        <w:rPr>
          <w:rFonts w:asciiTheme="minorHAnsi" w:hAnsiTheme="minorHAnsi" w:cstheme="minorHAnsi"/>
          <w:b/>
        </w:rPr>
        <w:tab/>
      </w:r>
      <w:r w:rsidRPr="0003264F">
        <w:rPr>
          <w:rFonts w:asciiTheme="minorHAnsi" w:hAnsiTheme="minorHAnsi" w:cstheme="minorHAnsi"/>
          <w:b/>
        </w:rPr>
        <w:tab/>
      </w:r>
      <w:r w:rsidRPr="0003264F">
        <w:rPr>
          <w:rFonts w:asciiTheme="minorHAnsi" w:hAnsiTheme="minorHAnsi" w:cstheme="minorHAnsi"/>
          <w:b/>
        </w:rPr>
        <w:tab/>
      </w:r>
      <w:r w:rsidRPr="0003264F">
        <w:rPr>
          <w:rFonts w:asciiTheme="minorHAnsi" w:hAnsiTheme="minorHAnsi" w:cstheme="minorHAnsi"/>
          <w:b/>
        </w:rPr>
        <w:tab/>
      </w:r>
      <w:r w:rsidRPr="0003264F">
        <w:rPr>
          <w:rFonts w:asciiTheme="minorHAnsi" w:hAnsiTheme="minorHAnsi" w:cstheme="minorHAnsi"/>
          <w:b/>
        </w:rPr>
        <w:tab/>
      </w:r>
      <w:r w:rsidRPr="0003264F">
        <w:rPr>
          <w:rFonts w:asciiTheme="minorHAnsi" w:hAnsiTheme="minorHAnsi" w:cstheme="minorHAnsi"/>
          <w:b/>
        </w:rPr>
        <w:tab/>
        <w:t>[Signatory 2]</w:t>
      </w:r>
    </w:p>
    <w:p w14:paraId="7B85A58B" w14:textId="77777777" w:rsidR="00662F78" w:rsidRPr="0003264F" w:rsidRDefault="00662F78" w:rsidP="00662F78">
      <w:pPr>
        <w:rPr>
          <w:rFonts w:asciiTheme="minorHAnsi" w:hAnsiTheme="minorHAnsi" w:cstheme="minorHAnsi"/>
        </w:rPr>
      </w:pPr>
    </w:p>
    <w:p w14:paraId="512CBE5B"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Name:</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Name:</w:t>
      </w:r>
    </w:p>
    <w:p w14:paraId="3C8F8273" w14:textId="77777777" w:rsidR="00662F78" w:rsidRPr="0003264F" w:rsidRDefault="00662F78" w:rsidP="00662F78">
      <w:pPr>
        <w:rPr>
          <w:rFonts w:asciiTheme="minorHAnsi" w:hAnsiTheme="minorHAnsi" w:cstheme="minorHAnsi"/>
        </w:rPr>
      </w:pPr>
    </w:p>
    <w:p w14:paraId="688C4400"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Organisation:</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Organisation:</w:t>
      </w:r>
    </w:p>
    <w:p w14:paraId="6819A61D" w14:textId="77777777" w:rsidR="00662F78" w:rsidRPr="0003264F" w:rsidRDefault="00662F78" w:rsidP="00662F78">
      <w:pPr>
        <w:rPr>
          <w:rFonts w:asciiTheme="minorHAnsi" w:hAnsiTheme="minorHAnsi" w:cstheme="minorHAnsi"/>
        </w:rPr>
      </w:pPr>
    </w:p>
    <w:p w14:paraId="3B0698E0"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Position:</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Position:</w:t>
      </w:r>
    </w:p>
    <w:p w14:paraId="0723AA43" w14:textId="77777777" w:rsidR="00662F78" w:rsidRPr="0003264F" w:rsidRDefault="00662F78" w:rsidP="00662F78">
      <w:pPr>
        <w:rPr>
          <w:rFonts w:asciiTheme="minorHAnsi" w:hAnsiTheme="minorHAnsi" w:cstheme="minorHAnsi"/>
        </w:rPr>
      </w:pPr>
    </w:p>
    <w:p w14:paraId="7E477A7E"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Address:</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Address:</w:t>
      </w:r>
    </w:p>
    <w:p w14:paraId="17332FC8" w14:textId="77777777" w:rsidR="00662F78" w:rsidRPr="0003264F" w:rsidRDefault="00662F78" w:rsidP="00662F78">
      <w:pPr>
        <w:rPr>
          <w:rFonts w:asciiTheme="minorHAnsi" w:hAnsiTheme="minorHAnsi" w:cstheme="minorHAnsi"/>
        </w:rPr>
      </w:pPr>
    </w:p>
    <w:p w14:paraId="21BCD6D0"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Phone Number:</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Phone Number:</w:t>
      </w:r>
    </w:p>
    <w:p w14:paraId="6489A428" w14:textId="77777777" w:rsidR="00662F78" w:rsidRPr="0003264F" w:rsidRDefault="00662F78" w:rsidP="00662F78">
      <w:pPr>
        <w:rPr>
          <w:rFonts w:asciiTheme="minorHAnsi" w:hAnsiTheme="minorHAnsi" w:cstheme="minorHAnsi"/>
        </w:rPr>
      </w:pPr>
    </w:p>
    <w:p w14:paraId="0F6B6E06"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Email:</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Email:</w:t>
      </w:r>
    </w:p>
    <w:p w14:paraId="27688757" w14:textId="77777777" w:rsidR="00662F78" w:rsidRPr="0003264F" w:rsidRDefault="00662F78" w:rsidP="00662F78">
      <w:pPr>
        <w:rPr>
          <w:rFonts w:asciiTheme="minorHAnsi" w:hAnsiTheme="minorHAnsi" w:cstheme="minorHAnsi"/>
        </w:rPr>
      </w:pPr>
    </w:p>
    <w:p w14:paraId="701CE00E"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Signed:</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Signed:</w:t>
      </w:r>
    </w:p>
    <w:p w14:paraId="1ECC75EB" w14:textId="77777777" w:rsidR="00662F78" w:rsidRPr="0003264F" w:rsidRDefault="00662F78" w:rsidP="00662F78">
      <w:pPr>
        <w:rPr>
          <w:rFonts w:asciiTheme="minorHAnsi" w:hAnsiTheme="minorHAnsi" w:cstheme="minorHAnsi"/>
        </w:rPr>
      </w:pPr>
    </w:p>
    <w:p w14:paraId="24D48387" w14:textId="77777777" w:rsidR="00662F78" w:rsidRPr="0003264F" w:rsidRDefault="00662F78" w:rsidP="00662F78">
      <w:pPr>
        <w:rPr>
          <w:rFonts w:asciiTheme="minorHAnsi" w:hAnsiTheme="minorHAnsi" w:cstheme="minorHAnsi"/>
        </w:rPr>
      </w:pPr>
    </w:p>
    <w:p w14:paraId="07C68CA4" w14:textId="77777777" w:rsidR="00662F78" w:rsidRPr="0003264F" w:rsidRDefault="00662F78" w:rsidP="00662F78">
      <w:pPr>
        <w:rPr>
          <w:rFonts w:asciiTheme="minorHAnsi" w:hAnsiTheme="minorHAnsi" w:cstheme="minorHAnsi"/>
          <w:b/>
        </w:rPr>
      </w:pPr>
      <w:r w:rsidRPr="0003264F">
        <w:rPr>
          <w:rFonts w:asciiTheme="minorHAnsi" w:hAnsiTheme="minorHAnsi" w:cstheme="minorHAnsi"/>
          <w:b/>
        </w:rPr>
        <w:t>Table</w:t>
      </w:r>
    </w:p>
    <w:p w14:paraId="670E24B3"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For reporting of foreign financial contributions which are of a value between €1,000,000 and €3,999,000 in the last three (3) years preceding the declaration, to include all non-notifiable foreign contributions.</w:t>
      </w:r>
    </w:p>
    <w:p w14:paraId="24A2DEEA" w14:textId="77777777" w:rsidR="00662F78" w:rsidRPr="0003264F" w:rsidRDefault="00662F78" w:rsidP="00662F78">
      <w:pPr>
        <w:rPr>
          <w:rFonts w:asciiTheme="minorHAnsi" w:hAnsiTheme="minorHAnsi" w:cstheme="minorHAnsi"/>
          <w:b/>
        </w:rPr>
      </w:pPr>
    </w:p>
    <w:tbl>
      <w:tblPr>
        <w:tblStyle w:val="TableGrid"/>
        <w:tblW w:w="0" w:type="auto"/>
        <w:tblLook w:val="04A0" w:firstRow="1" w:lastRow="0" w:firstColumn="1" w:lastColumn="0" w:noHBand="0" w:noVBand="1"/>
      </w:tblPr>
      <w:tblGrid>
        <w:gridCol w:w="1370"/>
        <w:gridCol w:w="1977"/>
        <w:gridCol w:w="3843"/>
        <w:gridCol w:w="1871"/>
      </w:tblGrid>
      <w:tr w:rsidR="00662F78" w:rsidRPr="0003264F" w14:paraId="2ABE5803" w14:textId="77777777" w:rsidTr="00A87627">
        <w:trPr>
          <w:trHeight w:val="300"/>
        </w:trPr>
        <w:tc>
          <w:tcPr>
            <w:tcW w:w="2380" w:type="dxa"/>
            <w:noWrap/>
            <w:hideMark/>
          </w:tcPr>
          <w:p w14:paraId="174E8277" w14:textId="77777777" w:rsidR="00662F78" w:rsidRPr="0003264F" w:rsidRDefault="00662F78" w:rsidP="00A87627">
            <w:pPr>
              <w:rPr>
                <w:rFonts w:asciiTheme="minorHAnsi" w:hAnsiTheme="minorHAnsi" w:cstheme="minorHAnsi"/>
                <w:b/>
                <w:bCs/>
                <w:lang w:val="en-IE"/>
              </w:rPr>
            </w:pPr>
            <w:r w:rsidRPr="0003264F">
              <w:rPr>
                <w:rFonts w:asciiTheme="minorHAnsi" w:hAnsiTheme="minorHAnsi" w:cstheme="minorHAnsi"/>
                <w:b/>
                <w:bCs/>
              </w:rPr>
              <w:t>Third Country</w:t>
            </w:r>
          </w:p>
        </w:tc>
        <w:tc>
          <w:tcPr>
            <w:tcW w:w="3520" w:type="dxa"/>
            <w:noWrap/>
            <w:hideMark/>
          </w:tcPr>
          <w:p w14:paraId="39EFBF56" w14:textId="77777777" w:rsidR="00662F78" w:rsidRPr="0003264F" w:rsidRDefault="00662F78" w:rsidP="00A87627">
            <w:pPr>
              <w:rPr>
                <w:rFonts w:asciiTheme="minorHAnsi" w:hAnsiTheme="minorHAnsi" w:cstheme="minorHAnsi"/>
                <w:b/>
                <w:bCs/>
              </w:rPr>
            </w:pPr>
            <w:r w:rsidRPr="0003264F">
              <w:rPr>
                <w:rFonts w:asciiTheme="minorHAnsi" w:hAnsiTheme="minorHAnsi" w:cstheme="minorHAnsi"/>
                <w:b/>
                <w:bCs/>
              </w:rPr>
              <w:t>Type of Financial Contribution (FC)</w:t>
            </w:r>
          </w:p>
        </w:tc>
        <w:tc>
          <w:tcPr>
            <w:tcW w:w="7020" w:type="dxa"/>
            <w:noWrap/>
            <w:hideMark/>
          </w:tcPr>
          <w:p w14:paraId="3D8C113F" w14:textId="77777777" w:rsidR="00662F78" w:rsidRPr="0003264F" w:rsidRDefault="00662F78" w:rsidP="00A87627">
            <w:pPr>
              <w:rPr>
                <w:rFonts w:asciiTheme="minorHAnsi" w:hAnsiTheme="minorHAnsi" w:cstheme="minorHAnsi"/>
                <w:b/>
                <w:bCs/>
              </w:rPr>
            </w:pPr>
            <w:r w:rsidRPr="0003264F">
              <w:rPr>
                <w:rFonts w:asciiTheme="minorHAnsi" w:hAnsiTheme="minorHAnsi" w:cstheme="minorHAnsi"/>
                <w:b/>
                <w:bCs/>
              </w:rPr>
              <w:t>Brief Description of the purpose of the FC and the granting entity</w:t>
            </w:r>
          </w:p>
        </w:tc>
        <w:tc>
          <w:tcPr>
            <w:tcW w:w="3320" w:type="dxa"/>
            <w:noWrap/>
            <w:hideMark/>
          </w:tcPr>
          <w:p w14:paraId="417E70E8" w14:textId="77777777" w:rsidR="00662F78" w:rsidRPr="0003264F" w:rsidRDefault="00662F78" w:rsidP="00A87627">
            <w:pPr>
              <w:rPr>
                <w:rFonts w:asciiTheme="minorHAnsi" w:hAnsiTheme="minorHAnsi" w:cstheme="minorHAnsi"/>
                <w:b/>
                <w:bCs/>
              </w:rPr>
            </w:pPr>
            <w:r w:rsidRPr="0003264F">
              <w:rPr>
                <w:rFonts w:asciiTheme="minorHAnsi" w:hAnsiTheme="minorHAnsi" w:cstheme="minorHAnsi"/>
                <w:b/>
                <w:bCs/>
              </w:rPr>
              <w:t>Estimated value of the FC</w:t>
            </w:r>
          </w:p>
        </w:tc>
      </w:tr>
      <w:tr w:rsidR="00662F78" w:rsidRPr="0003264F" w14:paraId="7DB58B5A" w14:textId="77777777" w:rsidTr="00A87627">
        <w:trPr>
          <w:trHeight w:val="300"/>
        </w:trPr>
        <w:tc>
          <w:tcPr>
            <w:tcW w:w="2380" w:type="dxa"/>
            <w:noWrap/>
            <w:hideMark/>
          </w:tcPr>
          <w:p w14:paraId="63433BDC"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Country A</w:t>
            </w:r>
          </w:p>
        </w:tc>
        <w:tc>
          <w:tcPr>
            <w:tcW w:w="3520" w:type="dxa"/>
            <w:noWrap/>
            <w:hideMark/>
          </w:tcPr>
          <w:p w14:paraId="255C5FC8"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c>
          <w:tcPr>
            <w:tcW w:w="7020" w:type="dxa"/>
            <w:noWrap/>
            <w:hideMark/>
          </w:tcPr>
          <w:p w14:paraId="63D354F8"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c>
          <w:tcPr>
            <w:tcW w:w="3320" w:type="dxa"/>
            <w:noWrap/>
            <w:hideMark/>
          </w:tcPr>
          <w:p w14:paraId="3D6F9BB7"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r>
      <w:tr w:rsidR="00662F78" w:rsidRPr="0003264F" w14:paraId="4E06F790" w14:textId="77777777" w:rsidTr="00A87627">
        <w:trPr>
          <w:trHeight w:val="300"/>
        </w:trPr>
        <w:tc>
          <w:tcPr>
            <w:tcW w:w="2380" w:type="dxa"/>
            <w:noWrap/>
            <w:hideMark/>
          </w:tcPr>
          <w:p w14:paraId="38AFEDA9"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Country B</w:t>
            </w:r>
          </w:p>
        </w:tc>
        <w:tc>
          <w:tcPr>
            <w:tcW w:w="3520" w:type="dxa"/>
            <w:noWrap/>
            <w:hideMark/>
          </w:tcPr>
          <w:p w14:paraId="503D50DF"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c>
          <w:tcPr>
            <w:tcW w:w="7020" w:type="dxa"/>
            <w:noWrap/>
            <w:hideMark/>
          </w:tcPr>
          <w:p w14:paraId="5B546B1A"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c>
          <w:tcPr>
            <w:tcW w:w="3320" w:type="dxa"/>
            <w:noWrap/>
            <w:hideMark/>
          </w:tcPr>
          <w:p w14:paraId="509DBA75"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r>
      <w:tr w:rsidR="00662F78" w:rsidRPr="0003264F" w14:paraId="4A3A0773" w14:textId="77777777" w:rsidTr="00A87627">
        <w:trPr>
          <w:trHeight w:val="300"/>
        </w:trPr>
        <w:tc>
          <w:tcPr>
            <w:tcW w:w="2380" w:type="dxa"/>
            <w:noWrap/>
            <w:hideMark/>
          </w:tcPr>
          <w:p w14:paraId="7C544014"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Country C</w:t>
            </w:r>
          </w:p>
        </w:tc>
        <w:tc>
          <w:tcPr>
            <w:tcW w:w="3520" w:type="dxa"/>
            <w:noWrap/>
            <w:hideMark/>
          </w:tcPr>
          <w:p w14:paraId="472B2744"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c>
          <w:tcPr>
            <w:tcW w:w="7020" w:type="dxa"/>
            <w:noWrap/>
            <w:hideMark/>
          </w:tcPr>
          <w:p w14:paraId="5D8E3A09"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c>
          <w:tcPr>
            <w:tcW w:w="3320" w:type="dxa"/>
            <w:noWrap/>
            <w:hideMark/>
          </w:tcPr>
          <w:p w14:paraId="34555F69"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r>
      <w:tr w:rsidR="00662F78" w:rsidRPr="0003264F" w14:paraId="094CFE33" w14:textId="77777777" w:rsidTr="00A87627">
        <w:trPr>
          <w:trHeight w:val="300"/>
        </w:trPr>
        <w:tc>
          <w:tcPr>
            <w:tcW w:w="2380" w:type="dxa"/>
            <w:noWrap/>
            <w:hideMark/>
          </w:tcPr>
          <w:p w14:paraId="2F3CAB7B"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Country D</w:t>
            </w:r>
          </w:p>
        </w:tc>
        <w:tc>
          <w:tcPr>
            <w:tcW w:w="3520" w:type="dxa"/>
            <w:noWrap/>
            <w:hideMark/>
          </w:tcPr>
          <w:p w14:paraId="458B6C51"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c>
          <w:tcPr>
            <w:tcW w:w="7020" w:type="dxa"/>
            <w:noWrap/>
            <w:hideMark/>
          </w:tcPr>
          <w:p w14:paraId="10C74914"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c>
          <w:tcPr>
            <w:tcW w:w="3320" w:type="dxa"/>
            <w:noWrap/>
            <w:hideMark/>
          </w:tcPr>
          <w:p w14:paraId="484B3C16"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r>
    </w:tbl>
    <w:p w14:paraId="69C094B6" w14:textId="77777777" w:rsidR="00662F78" w:rsidRPr="0003264F" w:rsidRDefault="00662F78" w:rsidP="00662F78">
      <w:pPr>
        <w:rPr>
          <w:rFonts w:asciiTheme="minorHAnsi" w:hAnsiTheme="minorHAnsi" w:cstheme="minorHAnsi"/>
        </w:rPr>
      </w:pPr>
    </w:p>
    <w:p w14:paraId="1C15EE13" w14:textId="77777777" w:rsidR="00662F78" w:rsidRPr="0003264F" w:rsidRDefault="00662F78" w:rsidP="00662F78">
      <w:pPr>
        <w:rPr>
          <w:rFonts w:asciiTheme="minorHAnsi" w:hAnsiTheme="minorHAnsi" w:cstheme="minorHAnsi"/>
        </w:rPr>
      </w:pPr>
    </w:p>
    <w:p w14:paraId="105B0E38" w14:textId="77777777" w:rsidR="00662F78" w:rsidRPr="0003264F" w:rsidRDefault="00662F78" w:rsidP="00662F78">
      <w:pPr>
        <w:rPr>
          <w:rFonts w:asciiTheme="minorHAnsi" w:hAnsiTheme="minorHAnsi" w:cstheme="minorHAnsi"/>
        </w:rPr>
      </w:pPr>
    </w:p>
    <w:p w14:paraId="103D407B" w14:textId="77777777" w:rsidR="00662F78" w:rsidRPr="0003264F" w:rsidRDefault="00662F78" w:rsidP="00662F78">
      <w:pPr>
        <w:rPr>
          <w:rFonts w:asciiTheme="minorHAnsi" w:hAnsiTheme="minorHAnsi" w:cstheme="minorHAnsi"/>
        </w:rPr>
      </w:pPr>
    </w:p>
    <w:p w14:paraId="18DF62C3" w14:textId="77777777" w:rsidR="00662F78" w:rsidRPr="0003264F" w:rsidRDefault="00662F78" w:rsidP="00662F78">
      <w:pPr>
        <w:rPr>
          <w:rFonts w:asciiTheme="minorHAnsi" w:hAnsiTheme="minorHAnsi" w:cstheme="minorHAnsi"/>
        </w:rPr>
      </w:pPr>
    </w:p>
    <w:p w14:paraId="4CDC8F88" w14:textId="77777777" w:rsidR="00662F78" w:rsidRPr="0003264F" w:rsidRDefault="00662F78" w:rsidP="00662F78">
      <w:pPr>
        <w:pStyle w:val="Heading1"/>
        <w:spacing w:before="0"/>
        <w:jc w:val="both"/>
        <w:rPr>
          <w:rFonts w:asciiTheme="minorHAnsi" w:hAnsiTheme="minorHAnsi" w:cstheme="minorHAnsi"/>
        </w:rPr>
      </w:pPr>
      <w:r w:rsidRPr="0003264F">
        <w:rPr>
          <w:rFonts w:asciiTheme="minorHAnsi" w:hAnsiTheme="minorHAnsi" w:cstheme="minorHAnsi"/>
        </w:rPr>
        <w:lastRenderedPageBreak/>
        <w:t xml:space="preserve">Appendix 3A: Schedule E – Notification of Foreign Financial Contributions </w:t>
      </w:r>
    </w:p>
    <w:p w14:paraId="447B3331"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[To be completed by notifying parties where the value of the procurement procedure is equal to or greater than the financial thresholds in Article 28 of Regulation (EU) 2022/2560 and where the notifying party has been in receipt of aggregated foreign financial contributions in the three (3) years prior to notification, valued equal to or greater than €4M per third country].  </w:t>
      </w:r>
    </w:p>
    <w:p w14:paraId="4567B006" w14:textId="77777777" w:rsidR="00662F78" w:rsidRPr="0003264F" w:rsidRDefault="00662F78" w:rsidP="00662F78">
      <w:pPr>
        <w:rPr>
          <w:rFonts w:asciiTheme="minorHAnsi" w:hAnsiTheme="minorHAnsi" w:cstheme="minorHAnsi"/>
        </w:rPr>
      </w:pPr>
    </w:p>
    <w:p w14:paraId="35D8AC20" w14:textId="77777777" w:rsidR="00662F78" w:rsidRPr="0003264F" w:rsidRDefault="00662F78" w:rsidP="00662F78">
      <w:pPr>
        <w:rPr>
          <w:rFonts w:asciiTheme="minorHAnsi" w:hAnsiTheme="minorHAnsi" w:cstheme="minorHAnsi"/>
          <w:b/>
          <w:u w:val="single"/>
        </w:rPr>
      </w:pPr>
      <w:r w:rsidRPr="0003264F">
        <w:rPr>
          <w:rFonts w:asciiTheme="minorHAnsi" w:hAnsiTheme="minorHAnsi" w:cstheme="minorHAnsi"/>
          <w:b/>
          <w:u w:val="single"/>
        </w:rPr>
        <w:t>1.</w:t>
      </w:r>
      <w:r w:rsidRPr="0003264F">
        <w:rPr>
          <w:rFonts w:asciiTheme="minorHAnsi" w:hAnsiTheme="minorHAnsi" w:cstheme="minorHAnsi"/>
          <w:b/>
          <w:u w:val="single"/>
        </w:rPr>
        <w:tab/>
        <w:t>Description of the public procurement (Section 1 of Form FS-PP)</w:t>
      </w:r>
    </w:p>
    <w:p w14:paraId="54500836" w14:textId="77777777" w:rsidR="00662F78" w:rsidRPr="0003264F" w:rsidRDefault="00662F78" w:rsidP="00662F78">
      <w:pPr>
        <w:rPr>
          <w:rFonts w:asciiTheme="minorHAnsi" w:hAnsiTheme="minorHAnsi" w:cstheme="minorHAnsi"/>
        </w:rPr>
      </w:pPr>
    </w:p>
    <w:p w14:paraId="1D57EF7D" w14:textId="77777777" w:rsidR="00662F78" w:rsidRPr="0003264F" w:rsidRDefault="00662F78" w:rsidP="00662F78">
      <w:pPr>
        <w:rPr>
          <w:rFonts w:asciiTheme="minorHAnsi" w:hAnsiTheme="minorHAnsi" w:cstheme="minorHAnsi"/>
          <w:b/>
          <w:u w:val="single"/>
        </w:rPr>
      </w:pPr>
      <w:r w:rsidRPr="0003264F">
        <w:rPr>
          <w:rFonts w:asciiTheme="minorHAnsi" w:hAnsiTheme="minorHAnsi" w:cstheme="minorHAnsi"/>
          <w:b/>
          <w:u w:val="single"/>
        </w:rPr>
        <w:t>2.</w:t>
      </w:r>
      <w:r w:rsidRPr="0003264F">
        <w:rPr>
          <w:rFonts w:asciiTheme="minorHAnsi" w:hAnsiTheme="minorHAnsi" w:cstheme="minorHAnsi"/>
          <w:b/>
          <w:u w:val="single"/>
        </w:rPr>
        <w:tab/>
        <w:t>Information about notifying parties (Section 2 of Form FS-PP)</w:t>
      </w:r>
    </w:p>
    <w:p w14:paraId="518B4927" w14:textId="77777777" w:rsidR="00662F78" w:rsidRPr="0003264F" w:rsidRDefault="00662F78" w:rsidP="00662F78">
      <w:pPr>
        <w:rPr>
          <w:rFonts w:asciiTheme="minorHAnsi" w:hAnsiTheme="minorHAnsi" w:cstheme="minorHAnsi"/>
          <w:b/>
          <w:u w:val="single"/>
        </w:rPr>
      </w:pPr>
    </w:p>
    <w:p w14:paraId="67824697" w14:textId="77777777" w:rsidR="00662F78" w:rsidRPr="0003264F" w:rsidRDefault="00662F78" w:rsidP="00662F78">
      <w:pPr>
        <w:rPr>
          <w:rFonts w:asciiTheme="minorHAnsi" w:hAnsiTheme="minorHAnsi" w:cstheme="minorHAnsi"/>
          <w:b/>
          <w:u w:val="single"/>
        </w:rPr>
      </w:pPr>
      <w:r w:rsidRPr="0003264F">
        <w:rPr>
          <w:rFonts w:asciiTheme="minorHAnsi" w:hAnsiTheme="minorHAnsi" w:cstheme="minorHAnsi"/>
          <w:b/>
          <w:u w:val="single"/>
        </w:rPr>
        <w:t>3.</w:t>
      </w:r>
      <w:r w:rsidRPr="0003264F">
        <w:rPr>
          <w:rFonts w:asciiTheme="minorHAnsi" w:hAnsiTheme="minorHAnsi" w:cstheme="minorHAnsi"/>
          <w:b/>
          <w:u w:val="single"/>
        </w:rPr>
        <w:tab/>
        <w:t>Foreign Financial Contributions – (Section 3 of Form FS-PP)</w:t>
      </w:r>
    </w:p>
    <w:p w14:paraId="0BDAFE81" w14:textId="77777777" w:rsidR="00662F78" w:rsidRPr="0003264F" w:rsidRDefault="00662F78" w:rsidP="00662F78">
      <w:pPr>
        <w:rPr>
          <w:rFonts w:asciiTheme="minorHAnsi" w:hAnsiTheme="minorHAnsi" w:cstheme="minorHAnsi"/>
        </w:rPr>
      </w:pPr>
      <w:r w:rsidRPr="0003264F">
        <w:rPr>
          <w:rFonts w:asciiTheme="minorHAnsi" w:hAnsiTheme="minorHAnsi" w:cstheme="minorHAnsi"/>
          <w:b/>
        </w:rPr>
        <w:t>3.1</w:t>
      </w:r>
      <w:r w:rsidRPr="0003264F">
        <w:rPr>
          <w:rFonts w:asciiTheme="minorHAnsi" w:hAnsiTheme="minorHAnsi" w:cstheme="minorHAnsi"/>
          <w:b/>
        </w:rPr>
        <w:tab/>
      </w:r>
      <w:r w:rsidRPr="0003264F">
        <w:rPr>
          <w:rFonts w:asciiTheme="minorHAnsi" w:hAnsiTheme="minorHAnsi" w:cstheme="minorHAnsi"/>
        </w:rPr>
        <w:t>For the purposes of this section 3.1, the notifying party(</w:t>
      </w:r>
      <w:proofErr w:type="spellStart"/>
      <w:r w:rsidRPr="0003264F">
        <w:rPr>
          <w:rFonts w:asciiTheme="minorHAnsi" w:hAnsiTheme="minorHAnsi" w:cstheme="minorHAnsi"/>
        </w:rPr>
        <w:t>ies</w:t>
      </w:r>
      <w:proofErr w:type="spellEnd"/>
      <w:r w:rsidRPr="0003264F">
        <w:rPr>
          <w:rFonts w:asciiTheme="minorHAnsi" w:hAnsiTheme="minorHAnsi" w:cstheme="minorHAnsi"/>
        </w:rPr>
        <w:t xml:space="preserve">) should report foreign </w:t>
      </w:r>
      <w:r w:rsidRPr="0003264F">
        <w:rPr>
          <w:rFonts w:asciiTheme="minorHAnsi" w:hAnsiTheme="minorHAnsi" w:cstheme="minorHAnsi"/>
        </w:rPr>
        <w:tab/>
        <w:t xml:space="preserve">financial contributions falling into the scope of Article 5(1), points (a), (b), (c) and (e) of </w:t>
      </w:r>
      <w:r w:rsidRPr="0003264F">
        <w:rPr>
          <w:rFonts w:asciiTheme="minorHAnsi" w:hAnsiTheme="minorHAnsi" w:cstheme="minorHAnsi"/>
        </w:rPr>
        <w:tab/>
        <w:t xml:space="preserve">Regulation (EU) 2022/2560, which are amongst the most likely to distort the internal market. </w:t>
      </w:r>
    </w:p>
    <w:p w14:paraId="6B6240B3" w14:textId="77777777" w:rsidR="00662F78" w:rsidRPr="0003264F" w:rsidRDefault="00662F78" w:rsidP="00662F78">
      <w:pPr>
        <w:ind w:left="720" w:hanging="720"/>
        <w:rPr>
          <w:rFonts w:asciiTheme="minorHAnsi" w:hAnsiTheme="minorHAnsi" w:cstheme="minorHAnsi"/>
        </w:rPr>
      </w:pPr>
      <w:r w:rsidRPr="0003264F">
        <w:rPr>
          <w:rFonts w:asciiTheme="minorHAnsi" w:hAnsiTheme="minorHAnsi" w:cstheme="minorHAnsi"/>
        </w:rPr>
        <w:t xml:space="preserve">3.1.1. </w:t>
      </w:r>
      <w:r w:rsidRPr="0003264F">
        <w:rPr>
          <w:rFonts w:asciiTheme="minorHAnsi" w:hAnsiTheme="minorHAnsi" w:cstheme="minorHAnsi"/>
        </w:rPr>
        <w:tab/>
        <w:t xml:space="preserve">In order to allow the Commission to determine whether a foreign financial contribution has been granted to an undertaking that was ailing within the meaning of Article 5(1)(a) of Regulation (EU) 2022/2560, notifying parties should indicate whether any of the following conditions were met at any point of time in the three years prior to the notification. </w:t>
      </w:r>
    </w:p>
    <w:p w14:paraId="335908D1"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t xml:space="preserve">3.1.1.1. Is the notifying party a limited liability company, where more than half of its </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 xml:space="preserve">subscribed share capital has disappeared as a result of accumulated losses? </w:t>
      </w:r>
    </w:p>
    <w:p w14:paraId="79B40214"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r>
      <w:r w:rsidRPr="0003264F">
        <w:rPr>
          <w:rFonts w:asciiTheme="minorHAnsi" w:hAnsiTheme="minorHAnsi" w:cstheme="minorHAnsi"/>
        </w:rPr>
        <w:tab/>
      </w:r>
      <w:r w:rsidRPr="0003264F">
        <w:rPr>
          <w:rFonts w:ascii="Segoe UI Symbol" w:hAnsi="Segoe UI Symbol" w:cs="Segoe UI Symbol"/>
        </w:rPr>
        <w:t>☐</w:t>
      </w:r>
      <w:r w:rsidRPr="0003264F">
        <w:rPr>
          <w:rFonts w:asciiTheme="minorHAnsi" w:hAnsiTheme="minorHAnsi" w:cstheme="minorHAnsi"/>
        </w:rPr>
        <w:t xml:space="preserve"> yes </w:t>
      </w:r>
      <w:r w:rsidRPr="0003264F">
        <w:rPr>
          <w:rFonts w:ascii="Segoe UI Symbol" w:hAnsi="Segoe UI Symbol" w:cs="Segoe UI Symbol"/>
        </w:rPr>
        <w:t>☐</w:t>
      </w:r>
      <w:r w:rsidRPr="0003264F">
        <w:rPr>
          <w:rFonts w:asciiTheme="minorHAnsi" w:hAnsiTheme="minorHAnsi" w:cstheme="minorHAnsi"/>
        </w:rPr>
        <w:t xml:space="preserve"> no  </w:t>
      </w:r>
    </w:p>
    <w:p w14:paraId="09C0B666" w14:textId="77777777" w:rsidR="00662F78" w:rsidRPr="0003264F" w:rsidRDefault="00662F78" w:rsidP="00662F78">
      <w:pPr>
        <w:rPr>
          <w:rFonts w:asciiTheme="minorHAnsi" w:hAnsiTheme="minorHAnsi" w:cstheme="minorHAnsi"/>
        </w:rPr>
      </w:pPr>
    </w:p>
    <w:p w14:paraId="412227B8"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t xml:space="preserve">3.1.1.2. Is the notifying party a company where at least some members have unlimited </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 xml:space="preserve">liability for the debt of the company, and where more than half of its capital as </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 xml:space="preserve">shown in the company accounts has disappeared as a result of accumulated losses? </w:t>
      </w:r>
    </w:p>
    <w:p w14:paraId="565A8E51"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r>
      <w:r w:rsidRPr="0003264F">
        <w:rPr>
          <w:rFonts w:asciiTheme="minorHAnsi" w:hAnsiTheme="minorHAnsi" w:cstheme="minorHAnsi"/>
        </w:rPr>
        <w:tab/>
      </w:r>
      <w:r w:rsidRPr="0003264F">
        <w:rPr>
          <w:rFonts w:ascii="Segoe UI Symbol" w:hAnsi="Segoe UI Symbol" w:cs="Segoe UI Symbol"/>
        </w:rPr>
        <w:t>☐</w:t>
      </w:r>
      <w:r w:rsidRPr="0003264F">
        <w:rPr>
          <w:rFonts w:asciiTheme="minorHAnsi" w:hAnsiTheme="minorHAnsi" w:cstheme="minorHAnsi"/>
        </w:rPr>
        <w:t xml:space="preserve"> yes </w:t>
      </w:r>
      <w:r w:rsidRPr="0003264F">
        <w:rPr>
          <w:rFonts w:ascii="Segoe UI Symbol" w:hAnsi="Segoe UI Symbol" w:cs="Segoe UI Symbol"/>
        </w:rPr>
        <w:t>☐</w:t>
      </w:r>
      <w:r w:rsidRPr="0003264F">
        <w:rPr>
          <w:rFonts w:asciiTheme="minorHAnsi" w:hAnsiTheme="minorHAnsi" w:cstheme="minorHAnsi"/>
        </w:rPr>
        <w:t xml:space="preserve"> no </w:t>
      </w:r>
    </w:p>
    <w:p w14:paraId="6B129669"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r>
    </w:p>
    <w:p w14:paraId="432123F2"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t xml:space="preserve">3.1.1.3. Is the notifying party subject to collective insolvency proceedings or does it fulfil the </w:t>
      </w:r>
      <w:r w:rsidRPr="0003264F">
        <w:rPr>
          <w:rFonts w:asciiTheme="minorHAnsi" w:hAnsiTheme="minorHAnsi" w:cstheme="minorHAnsi"/>
        </w:rPr>
        <w:tab/>
      </w:r>
      <w:r w:rsidRPr="0003264F">
        <w:rPr>
          <w:rFonts w:asciiTheme="minorHAnsi" w:hAnsiTheme="minorHAnsi" w:cstheme="minorHAnsi"/>
        </w:rPr>
        <w:tab/>
        <w:t xml:space="preserve">criteria under its domestic law for being placed in collective insolvency proceedings </w:t>
      </w:r>
      <w:r w:rsidRPr="0003264F">
        <w:rPr>
          <w:rFonts w:asciiTheme="minorHAnsi" w:hAnsiTheme="minorHAnsi" w:cstheme="minorHAnsi"/>
        </w:rPr>
        <w:tab/>
      </w:r>
      <w:r w:rsidRPr="0003264F">
        <w:rPr>
          <w:rFonts w:asciiTheme="minorHAnsi" w:hAnsiTheme="minorHAnsi" w:cstheme="minorHAnsi"/>
        </w:rPr>
        <w:tab/>
        <w:t xml:space="preserve">at the request of its creditors? </w:t>
      </w:r>
    </w:p>
    <w:p w14:paraId="696CC0AC"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r>
      <w:r w:rsidRPr="0003264F">
        <w:rPr>
          <w:rFonts w:asciiTheme="minorHAnsi" w:hAnsiTheme="minorHAnsi" w:cstheme="minorHAnsi"/>
        </w:rPr>
        <w:tab/>
      </w:r>
      <w:r w:rsidRPr="0003264F">
        <w:rPr>
          <w:rFonts w:ascii="Segoe UI Symbol" w:hAnsi="Segoe UI Symbol" w:cs="Segoe UI Symbol"/>
        </w:rPr>
        <w:t>☐</w:t>
      </w:r>
      <w:r w:rsidRPr="0003264F">
        <w:rPr>
          <w:rFonts w:asciiTheme="minorHAnsi" w:hAnsiTheme="minorHAnsi" w:cstheme="minorHAnsi"/>
        </w:rPr>
        <w:t xml:space="preserve"> yes </w:t>
      </w:r>
      <w:r w:rsidRPr="0003264F">
        <w:rPr>
          <w:rFonts w:ascii="Segoe UI Symbol" w:hAnsi="Segoe UI Symbol" w:cs="Segoe UI Symbol"/>
        </w:rPr>
        <w:t>☐</w:t>
      </w:r>
      <w:r w:rsidRPr="0003264F">
        <w:rPr>
          <w:rFonts w:asciiTheme="minorHAnsi" w:hAnsiTheme="minorHAnsi" w:cstheme="minorHAnsi"/>
        </w:rPr>
        <w:t xml:space="preserve"> no </w:t>
      </w:r>
    </w:p>
    <w:p w14:paraId="0C286473" w14:textId="77777777" w:rsidR="00662F78" w:rsidRPr="0003264F" w:rsidRDefault="00662F78" w:rsidP="00662F78">
      <w:pPr>
        <w:rPr>
          <w:rFonts w:asciiTheme="minorHAnsi" w:hAnsiTheme="minorHAnsi" w:cstheme="minorHAnsi"/>
        </w:rPr>
      </w:pPr>
    </w:p>
    <w:p w14:paraId="04A23AB7"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t xml:space="preserve">3.1.1.4. In the case the notifying party in question is not an SME: </w:t>
      </w:r>
    </w:p>
    <w:p w14:paraId="5EB33507"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r>
      <w:r w:rsidRPr="0003264F">
        <w:rPr>
          <w:rFonts w:asciiTheme="minorHAnsi" w:hAnsiTheme="minorHAnsi" w:cstheme="minorHAnsi"/>
        </w:rPr>
        <w:tab/>
        <w:t xml:space="preserve">3.1.1.4.1. has the notifying party’s book debt to equity ratio been greater than 7,5 </w:t>
      </w:r>
      <w:r w:rsidRPr="0003264F">
        <w:rPr>
          <w:rFonts w:asciiTheme="minorHAnsi" w:hAnsiTheme="minorHAnsi" w:cstheme="minorHAnsi"/>
        </w:rPr>
        <w:tab/>
      </w:r>
      <w:r w:rsidRPr="0003264F">
        <w:rPr>
          <w:rFonts w:asciiTheme="minorHAnsi" w:hAnsiTheme="minorHAnsi" w:cstheme="minorHAnsi"/>
        </w:rPr>
        <w:tab/>
        <w:t xml:space="preserve">for the past two years </w:t>
      </w:r>
    </w:p>
    <w:p w14:paraId="1C063060"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r>
      <w:r w:rsidRPr="0003264F">
        <w:rPr>
          <w:rFonts w:asciiTheme="minorHAnsi" w:hAnsiTheme="minorHAnsi" w:cstheme="minorHAnsi"/>
        </w:rPr>
        <w:tab/>
        <w:t xml:space="preserve">and </w:t>
      </w:r>
    </w:p>
    <w:p w14:paraId="347A9CC1"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lastRenderedPageBreak/>
        <w:tab/>
      </w:r>
      <w:r w:rsidRPr="0003264F">
        <w:rPr>
          <w:rFonts w:asciiTheme="minorHAnsi" w:hAnsiTheme="minorHAnsi" w:cstheme="minorHAnsi"/>
        </w:rPr>
        <w:tab/>
        <w:t xml:space="preserve">3.1.1.4.2. has the notifying party’s EBITDA interest coverage ratio been below 1,0 for </w:t>
      </w:r>
      <w:r w:rsidRPr="0003264F">
        <w:rPr>
          <w:rFonts w:asciiTheme="minorHAnsi" w:hAnsiTheme="minorHAnsi" w:cstheme="minorHAnsi"/>
        </w:rPr>
        <w:tab/>
      </w:r>
      <w:r w:rsidRPr="0003264F">
        <w:rPr>
          <w:rFonts w:asciiTheme="minorHAnsi" w:hAnsiTheme="minorHAnsi" w:cstheme="minorHAnsi"/>
        </w:rPr>
        <w:tab/>
        <w:t xml:space="preserve">the past two years? </w:t>
      </w:r>
    </w:p>
    <w:p w14:paraId="5EDC75B2"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r>
      <w:r w:rsidRPr="0003264F">
        <w:rPr>
          <w:rFonts w:asciiTheme="minorHAnsi" w:hAnsiTheme="minorHAnsi" w:cstheme="minorHAnsi"/>
        </w:rPr>
        <w:tab/>
      </w:r>
      <w:r w:rsidRPr="0003264F">
        <w:rPr>
          <w:rFonts w:ascii="Segoe UI Symbol" w:hAnsi="Segoe UI Symbol" w:cs="Segoe UI Symbol"/>
        </w:rPr>
        <w:t>☐</w:t>
      </w:r>
      <w:r w:rsidRPr="0003264F">
        <w:rPr>
          <w:rFonts w:asciiTheme="minorHAnsi" w:hAnsiTheme="minorHAnsi" w:cstheme="minorHAnsi"/>
        </w:rPr>
        <w:t xml:space="preserve"> yes </w:t>
      </w:r>
      <w:r w:rsidRPr="0003264F">
        <w:rPr>
          <w:rFonts w:ascii="Segoe UI Symbol" w:hAnsi="Segoe UI Symbol" w:cs="Segoe UI Symbol"/>
        </w:rPr>
        <w:t>☐</w:t>
      </w:r>
      <w:r w:rsidRPr="0003264F">
        <w:rPr>
          <w:rFonts w:asciiTheme="minorHAnsi" w:hAnsiTheme="minorHAnsi" w:cstheme="minorHAnsi"/>
        </w:rPr>
        <w:t xml:space="preserve"> no </w:t>
      </w:r>
    </w:p>
    <w:p w14:paraId="4A9C28D9" w14:textId="77777777" w:rsidR="00662F78" w:rsidRPr="0003264F" w:rsidRDefault="00662F78" w:rsidP="00662F78">
      <w:pPr>
        <w:rPr>
          <w:rFonts w:asciiTheme="minorHAnsi" w:hAnsiTheme="minorHAnsi" w:cstheme="minorHAnsi"/>
        </w:rPr>
      </w:pPr>
    </w:p>
    <w:p w14:paraId="63D7D7FC"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t xml:space="preserve">3.1.1.5. If the reply to any of the questions in sections 3.1.1.1 to 3.1.1.4 was ‘yes’ in relation </w:t>
      </w:r>
      <w:r w:rsidRPr="0003264F">
        <w:rPr>
          <w:rFonts w:asciiTheme="minorHAnsi" w:hAnsiTheme="minorHAnsi" w:cstheme="minorHAnsi"/>
        </w:rPr>
        <w:tab/>
      </w:r>
      <w:r w:rsidRPr="0003264F">
        <w:rPr>
          <w:rFonts w:asciiTheme="minorHAnsi" w:hAnsiTheme="minorHAnsi" w:cstheme="minorHAnsi"/>
        </w:rPr>
        <w:tab/>
        <w:t xml:space="preserve">to any of the notifying parties, please indicate whether during the period in which </w:t>
      </w:r>
      <w:r w:rsidRPr="0003264F">
        <w:rPr>
          <w:rFonts w:asciiTheme="minorHAnsi" w:hAnsiTheme="minorHAnsi" w:cstheme="minorHAnsi"/>
        </w:rPr>
        <w:tab/>
      </w:r>
      <w:r w:rsidRPr="0003264F">
        <w:rPr>
          <w:rFonts w:asciiTheme="minorHAnsi" w:hAnsiTheme="minorHAnsi" w:cstheme="minorHAnsi"/>
        </w:rPr>
        <w:tab/>
        <w:t xml:space="preserve">the undertaking in question was ailing, it received any foreign financial contributions </w:t>
      </w:r>
      <w:r w:rsidRPr="0003264F">
        <w:rPr>
          <w:rFonts w:asciiTheme="minorHAnsi" w:hAnsiTheme="minorHAnsi" w:cstheme="minorHAnsi"/>
        </w:rPr>
        <w:tab/>
      </w:r>
      <w:r w:rsidRPr="0003264F">
        <w:rPr>
          <w:rFonts w:asciiTheme="minorHAnsi" w:hAnsiTheme="minorHAnsi" w:cstheme="minorHAnsi"/>
        </w:rPr>
        <w:tab/>
        <w:t xml:space="preserve">that may have contributed to restore its long-term viability (including any temporary </w:t>
      </w:r>
      <w:r w:rsidRPr="0003264F">
        <w:rPr>
          <w:rFonts w:asciiTheme="minorHAnsi" w:hAnsiTheme="minorHAnsi" w:cstheme="minorHAnsi"/>
        </w:rPr>
        <w:tab/>
      </w:r>
      <w:r w:rsidRPr="0003264F">
        <w:rPr>
          <w:rFonts w:asciiTheme="minorHAnsi" w:hAnsiTheme="minorHAnsi" w:cstheme="minorHAnsi"/>
        </w:rPr>
        <w:tab/>
        <w:t xml:space="preserve">liquidity assistance designed to support that restoration of viability) or to keep that </w:t>
      </w:r>
      <w:r w:rsidRPr="0003264F">
        <w:rPr>
          <w:rFonts w:asciiTheme="minorHAnsi" w:hAnsiTheme="minorHAnsi" w:cstheme="minorHAnsi"/>
        </w:rPr>
        <w:tab/>
      </w:r>
      <w:r w:rsidRPr="0003264F">
        <w:rPr>
          <w:rFonts w:asciiTheme="minorHAnsi" w:hAnsiTheme="minorHAnsi" w:cstheme="minorHAnsi"/>
        </w:rPr>
        <w:tab/>
        <w:t xml:space="preserve">party afloat for </w:t>
      </w:r>
      <w:r w:rsidRPr="0003264F">
        <w:rPr>
          <w:rFonts w:asciiTheme="minorHAnsi" w:hAnsiTheme="minorHAnsi" w:cstheme="minorHAnsi"/>
        </w:rPr>
        <w:tab/>
        <w:t xml:space="preserve">the short time needed to work out a restructuring or liquidation </w:t>
      </w:r>
      <w:r w:rsidRPr="0003264F">
        <w:rPr>
          <w:rFonts w:asciiTheme="minorHAnsi" w:hAnsiTheme="minorHAnsi" w:cstheme="minorHAnsi"/>
        </w:rPr>
        <w:tab/>
      </w:r>
      <w:r w:rsidRPr="0003264F">
        <w:rPr>
          <w:rFonts w:asciiTheme="minorHAnsi" w:hAnsiTheme="minorHAnsi" w:cstheme="minorHAnsi"/>
        </w:rPr>
        <w:tab/>
        <w:t xml:space="preserve">plan. </w:t>
      </w:r>
    </w:p>
    <w:p w14:paraId="6A85BF80"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r>
      <w:r w:rsidRPr="0003264F">
        <w:rPr>
          <w:rFonts w:asciiTheme="minorHAnsi" w:hAnsiTheme="minorHAnsi" w:cstheme="minorHAnsi"/>
        </w:rPr>
        <w:tab/>
        <w:t>Notifying party(</w:t>
      </w:r>
      <w:proofErr w:type="spellStart"/>
      <w:r w:rsidRPr="0003264F">
        <w:rPr>
          <w:rFonts w:asciiTheme="minorHAnsi" w:hAnsiTheme="minorHAnsi" w:cstheme="minorHAnsi"/>
        </w:rPr>
        <w:t>ies</w:t>
      </w:r>
      <w:proofErr w:type="spellEnd"/>
      <w:r w:rsidRPr="0003264F">
        <w:rPr>
          <w:rFonts w:asciiTheme="minorHAnsi" w:hAnsiTheme="minorHAnsi" w:cstheme="minorHAnsi"/>
        </w:rPr>
        <w:t xml:space="preserve">) </w:t>
      </w:r>
      <w:r w:rsidRPr="0003264F">
        <w:rPr>
          <w:rFonts w:ascii="Segoe UI Symbol" w:hAnsi="Segoe UI Symbol" w:cs="Segoe UI Symbol"/>
        </w:rPr>
        <w:t>☐</w:t>
      </w:r>
      <w:r w:rsidRPr="0003264F">
        <w:rPr>
          <w:rFonts w:asciiTheme="minorHAnsi" w:hAnsiTheme="minorHAnsi" w:cstheme="minorHAnsi"/>
        </w:rPr>
        <w:t xml:space="preserve"> yes </w:t>
      </w:r>
      <w:r w:rsidRPr="0003264F">
        <w:rPr>
          <w:rFonts w:ascii="Segoe UI Symbol" w:hAnsi="Segoe UI Symbol" w:cs="Segoe UI Symbol"/>
        </w:rPr>
        <w:t>☐</w:t>
      </w:r>
      <w:r w:rsidRPr="0003264F">
        <w:rPr>
          <w:rFonts w:asciiTheme="minorHAnsi" w:hAnsiTheme="minorHAnsi" w:cstheme="minorHAnsi"/>
        </w:rPr>
        <w:t xml:space="preserve"> no </w:t>
      </w:r>
    </w:p>
    <w:p w14:paraId="2810935A" w14:textId="77777777" w:rsidR="00662F78" w:rsidRPr="0003264F" w:rsidRDefault="00662F78" w:rsidP="00662F78">
      <w:pPr>
        <w:rPr>
          <w:rFonts w:asciiTheme="minorHAnsi" w:hAnsiTheme="minorHAnsi" w:cstheme="minorHAnsi"/>
        </w:rPr>
      </w:pPr>
    </w:p>
    <w:p w14:paraId="1EF1B538"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t xml:space="preserve">3.1.1.6. If the reply to any of the questions in sections 3.1.1.1 to 3.1.1.4 was ‘yes’ in relation </w:t>
      </w:r>
      <w:r w:rsidRPr="0003264F">
        <w:rPr>
          <w:rFonts w:asciiTheme="minorHAnsi" w:hAnsiTheme="minorHAnsi" w:cstheme="minorHAnsi"/>
        </w:rPr>
        <w:tab/>
      </w:r>
      <w:r w:rsidRPr="0003264F">
        <w:rPr>
          <w:rFonts w:asciiTheme="minorHAnsi" w:hAnsiTheme="minorHAnsi" w:cstheme="minorHAnsi"/>
        </w:rPr>
        <w:tab/>
        <w:t xml:space="preserve">to any of the notifying parties, indicate if there is a restructuring plan capable of </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 xml:space="preserve">leading to the long-term viability of that party and if this restructuring plan includes a </w:t>
      </w:r>
      <w:r w:rsidRPr="0003264F">
        <w:rPr>
          <w:rFonts w:asciiTheme="minorHAnsi" w:hAnsiTheme="minorHAnsi" w:cstheme="minorHAnsi"/>
        </w:rPr>
        <w:tab/>
      </w:r>
      <w:r w:rsidRPr="0003264F">
        <w:rPr>
          <w:rFonts w:asciiTheme="minorHAnsi" w:hAnsiTheme="minorHAnsi" w:cstheme="minorHAnsi"/>
        </w:rPr>
        <w:tab/>
        <w:t xml:space="preserve">significant own </w:t>
      </w:r>
      <w:r w:rsidRPr="0003264F">
        <w:rPr>
          <w:rFonts w:asciiTheme="minorHAnsi" w:hAnsiTheme="minorHAnsi" w:cstheme="minorHAnsi"/>
        </w:rPr>
        <w:tab/>
        <w:t xml:space="preserve">contribution by the notifying party and provide details of that plan. </w:t>
      </w:r>
    </w:p>
    <w:p w14:paraId="39C1F0CC" w14:textId="77777777" w:rsidR="00662F78" w:rsidRPr="0003264F" w:rsidRDefault="00662F78" w:rsidP="00662F78">
      <w:pPr>
        <w:rPr>
          <w:rFonts w:asciiTheme="minorHAnsi" w:hAnsiTheme="minorHAnsi" w:cstheme="minorHAnsi"/>
        </w:rPr>
      </w:pPr>
    </w:p>
    <w:p w14:paraId="603F9893"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t xml:space="preserve">3.1.1.7. If the reply to any of the questions in points 3.1.1.1 to 3.1.1.4 was ‘yes’, please </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 xml:space="preserve">substantiate the answer, including references in the answer to the supporting </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 xml:space="preserve">evidence or documents that are to be provided in annexes (such documents may </w:t>
      </w:r>
      <w:r w:rsidRPr="0003264F">
        <w:rPr>
          <w:rFonts w:asciiTheme="minorHAnsi" w:hAnsiTheme="minorHAnsi" w:cstheme="minorHAnsi"/>
        </w:rPr>
        <w:tab/>
      </w:r>
      <w:r w:rsidRPr="0003264F">
        <w:rPr>
          <w:rFonts w:asciiTheme="minorHAnsi" w:hAnsiTheme="minorHAnsi" w:cstheme="minorHAnsi"/>
        </w:rPr>
        <w:tab/>
        <w:t xml:space="preserve">include, but are not limited to, the notifying party’s latest profit and loss account </w:t>
      </w:r>
      <w:r w:rsidRPr="0003264F">
        <w:rPr>
          <w:rFonts w:asciiTheme="minorHAnsi" w:hAnsiTheme="minorHAnsi" w:cstheme="minorHAnsi"/>
        </w:rPr>
        <w:tab/>
      </w:r>
      <w:r w:rsidRPr="0003264F">
        <w:rPr>
          <w:rFonts w:asciiTheme="minorHAnsi" w:hAnsiTheme="minorHAnsi" w:cstheme="minorHAnsi"/>
        </w:rPr>
        <w:tab/>
        <w:t xml:space="preserve">statements with balance sheets, or court decision opening collective insolvency </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 xml:space="preserve">proceedings on the company or documents providing evidence that the criteria for </w:t>
      </w:r>
      <w:r w:rsidRPr="0003264F">
        <w:rPr>
          <w:rFonts w:asciiTheme="minorHAnsi" w:hAnsiTheme="minorHAnsi" w:cstheme="minorHAnsi"/>
        </w:rPr>
        <w:tab/>
      </w:r>
      <w:r w:rsidRPr="0003264F">
        <w:rPr>
          <w:rFonts w:asciiTheme="minorHAnsi" w:hAnsiTheme="minorHAnsi" w:cstheme="minorHAnsi"/>
        </w:rPr>
        <w:tab/>
        <w:t xml:space="preserve">being placed under insolvency proceedings at the request of creditors under national </w:t>
      </w:r>
      <w:r w:rsidRPr="0003264F">
        <w:rPr>
          <w:rFonts w:asciiTheme="minorHAnsi" w:hAnsiTheme="minorHAnsi" w:cstheme="minorHAnsi"/>
        </w:rPr>
        <w:tab/>
      </w:r>
      <w:r w:rsidRPr="0003264F">
        <w:rPr>
          <w:rFonts w:asciiTheme="minorHAnsi" w:hAnsiTheme="minorHAnsi" w:cstheme="minorHAnsi"/>
        </w:rPr>
        <w:tab/>
        <w:t xml:space="preserve">company law are met, etc.). </w:t>
      </w:r>
    </w:p>
    <w:p w14:paraId="02CD30C6" w14:textId="77777777" w:rsidR="00662F78" w:rsidRPr="0003264F" w:rsidRDefault="00662F78" w:rsidP="00662F78">
      <w:pPr>
        <w:rPr>
          <w:rFonts w:asciiTheme="minorHAnsi" w:hAnsiTheme="minorHAnsi" w:cstheme="minorHAnsi"/>
        </w:rPr>
      </w:pPr>
    </w:p>
    <w:p w14:paraId="14D4C897"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3.1.2. </w:t>
      </w:r>
      <w:r w:rsidRPr="0003264F">
        <w:rPr>
          <w:rFonts w:asciiTheme="minorHAnsi" w:hAnsiTheme="minorHAnsi" w:cstheme="minorHAnsi"/>
        </w:rPr>
        <w:tab/>
        <w:t xml:space="preserve">Has the notifying party been in receipt of a foreign financial contribution in the form of an </w:t>
      </w:r>
      <w:r w:rsidRPr="0003264F">
        <w:rPr>
          <w:rFonts w:asciiTheme="minorHAnsi" w:hAnsiTheme="minorHAnsi" w:cstheme="minorHAnsi"/>
        </w:rPr>
        <w:tab/>
        <w:t xml:space="preserve">unlimited guarantee for the debts or liabilities of the undertaking, namely without any </w:t>
      </w:r>
      <w:r w:rsidRPr="0003264F">
        <w:rPr>
          <w:rFonts w:asciiTheme="minorHAnsi" w:hAnsiTheme="minorHAnsi" w:cstheme="minorHAnsi"/>
        </w:rPr>
        <w:tab/>
        <w:t xml:space="preserve">limitation as to the amount or the duration of such guarantee (Article 5(1)(b)) of Regulation </w:t>
      </w:r>
      <w:r w:rsidRPr="0003264F">
        <w:rPr>
          <w:rFonts w:asciiTheme="minorHAnsi" w:hAnsiTheme="minorHAnsi" w:cstheme="minorHAnsi"/>
        </w:rPr>
        <w:tab/>
        <w:t xml:space="preserve">(EU) 2022/2560. </w:t>
      </w:r>
    </w:p>
    <w:p w14:paraId="42200639"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r>
      <w:r w:rsidRPr="0003264F">
        <w:rPr>
          <w:rFonts w:ascii="Segoe UI Symbol" w:hAnsi="Segoe UI Symbol" w:cs="Segoe UI Symbol"/>
        </w:rPr>
        <w:t>☐</w:t>
      </w:r>
      <w:r w:rsidRPr="0003264F">
        <w:rPr>
          <w:rFonts w:asciiTheme="minorHAnsi" w:hAnsiTheme="minorHAnsi" w:cstheme="minorHAnsi"/>
        </w:rPr>
        <w:t xml:space="preserve"> yes </w:t>
      </w:r>
      <w:r w:rsidRPr="0003264F">
        <w:rPr>
          <w:rFonts w:ascii="Segoe UI Symbol" w:hAnsi="Segoe UI Symbol" w:cs="Segoe UI Symbol"/>
        </w:rPr>
        <w:t>☐</w:t>
      </w:r>
      <w:r w:rsidRPr="0003264F">
        <w:rPr>
          <w:rFonts w:asciiTheme="minorHAnsi" w:hAnsiTheme="minorHAnsi" w:cstheme="minorHAnsi"/>
        </w:rPr>
        <w:t xml:space="preserve"> no </w:t>
      </w:r>
    </w:p>
    <w:p w14:paraId="619BA07B"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3.1.3</w:t>
      </w:r>
      <w:r w:rsidRPr="0003264F">
        <w:rPr>
          <w:rFonts w:asciiTheme="minorHAnsi" w:hAnsiTheme="minorHAnsi" w:cstheme="minorHAnsi"/>
        </w:rPr>
        <w:tab/>
        <w:t xml:space="preserve">Has the notifying party been in receipt of an export financing measure that is not in line with </w:t>
      </w:r>
      <w:r w:rsidRPr="0003264F">
        <w:rPr>
          <w:rFonts w:asciiTheme="minorHAnsi" w:hAnsiTheme="minorHAnsi" w:cstheme="minorHAnsi"/>
        </w:rPr>
        <w:tab/>
        <w:t xml:space="preserve">the OECD Arrangement on officially supported export credits (Article 5(1)(c)) of Regulation </w:t>
      </w:r>
      <w:r w:rsidRPr="0003264F">
        <w:rPr>
          <w:rFonts w:asciiTheme="minorHAnsi" w:hAnsiTheme="minorHAnsi" w:cstheme="minorHAnsi"/>
        </w:rPr>
        <w:tab/>
        <w:t xml:space="preserve">(EU) 2022/2560. </w:t>
      </w:r>
    </w:p>
    <w:p w14:paraId="2A687E7A"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r>
      <w:r w:rsidRPr="0003264F">
        <w:rPr>
          <w:rFonts w:ascii="Segoe UI Symbol" w:hAnsi="Segoe UI Symbol" w:cs="Segoe UI Symbol"/>
        </w:rPr>
        <w:t>☐</w:t>
      </w:r>
      <w:r w:rsidRPr="0003264F">
        <w:rPr>
          <w:rFonts w:asciiTheme="minorHAnsi" w:hAnsiTheme="minorHAnsi" w:cstheme="minorHAnsi"/>
        </w:rPr>
        <w:t xml:space="preserve"> yes </w:t>
      </w:r>
      <w:r w:rsidRPr="0003264F">
        <w:rPr>
          <w:rFonts w:ascii="Segoe UI Symbol" w:hAnsi="Segoe UI Symbol" w:cs="Segoe UI Symbol"/>
        </w:rPr>
        <w:t>☐</w:t>
      </w:r>
      <w:r w:rsidRPr="0003264F">
        <w:rPr>
          <w:rFonts w:asciiTheme="minorHAnsi" w:hAnsiTheme="minorHAnsi" w:cstheme="minorHAnsi"/>
        </w:rPr>
        <w:t xml:space="preserve"> no </w:t>
      </w:r>
    </w:p>
    <w:p w14:paraId="05C8E877"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3.1.4. </w:t>
      </w:r>
      <w:r w:rsidRPr="0003264F">
        <w:rPr>
          <w:rFonts w:asciiTheme="minorHAnsi" w:hAnsiTheme="minorHAnsi" w:cstheme="minorHAnsi"/>
        </w:rPr>
        <w:tab/>
        <w:t xml:space="preserve">Has the notifying party been in receipt of a foreign financial contribution enabling an </w:t>
      </w:r>
      <w:r w:rsidRPr="0003264F">
        <w:rPr>
          <w:rFonts w:asciiTheme="minorHAnsi" w:hAnsiTheme="minorHAnsi" w:cstheme="minorHAnsi"/>
        </w:rPr>
        <w:tab/>
        <w:t xml:space="preserve">undertaking to submit an unduly advantageous </w:t>
      </w:r>
      <w:r w:rsidRPr="0003264F">
        <w:rPr>
          <w:rFonts w:asciiTheme="minorHAnsi" w:hAnsiTheme="minorHAnsi" w:cstheme="minorHAnsi"/>
        </w:rPr>
        <w:tab/>
        <w:t xml:space="preserve">tender on the basis of which the undertaking </w:t>
      </w:r>
      <w:r w:rsidRPr="0003264F">
        <w:rPr>
          <w:rFonts w:asciiTheme="minorHAnsi" w:hAnsiTheme="minorHAnsi" w:cstheme="minorHAnsi"/>
        </w:rPr>
        <w:tab/>
        <w:t xml:space="preserve">could be awarded the relevant contract (Article </w:t>
      </w:r>
      <w:r w:rsidRPr="0003264F">
        <w:rPr>
          <w:rFonts w:asciiTheme="minorHAnsi" w:hAnsiTheme="minorHAnsi" w:cstheme="minorHAnsi"/>
        </w:rPr>
        <w:tab/>
        <w:t>5(1)(e)) of Regulation (EU) 2022/2560.</w:t>
      </w:r>
    </w:p>
    <w:p w14:paraId="078ABE0E"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t xml:space="preserve"> </w:t>
      </w:r>
      <w:r w:rsidRPr="0003264F">
        <w:rPr>
          <w:rFonts w:ascii="Segoe UI Symbol" w:hAnsi="Segoe UI Symbol" w:cs="Segoe UI Symbol"/>
        </w:rPr>
        <w:t>☐</w:t>
      </w:r>
      <w:r w:rsidRPr="0003264F">
        <w:rPr>
          <w:rFonts w:asciiTheme="minorHAnsi" w:hAnsiTheme="minorHAnsi" w:cstheme="minorHAnsi"/>
        </w:rPr>
        <w:t xml:space="preserve"> yes </w:t>
      </w:r>
      <w:r w:rsidRPr="0003264F">
        <w:rPr>
          <w:rFonts w:ascii="Segoe UI Symbol" w:hAnsi="Segoe UI Symbol" w:cs="Segoe UI Symbol"/>
        </w:rPr>
        <w:t>☐</w:t>
      </w:r>
      <w:r w:rsidRPr="0003264F">
        <w:rPr>
          <w:rFonts w:asciiTheme="minorHAnsi" w:hAnsiTheme="minorHAnsi" w:cstheme="minorHAnsi"/>
        </w:rPr>
        <w:t xml:space="preserve"> no </w:t>
      </w:r>
    </w:p>
    <w:p w14:paraId="70A9C1A0" w14:textId="77777777" w:rsidR="00662F78" w:rsidRPr="0003264F" w:rsidRDefault="00662F78" w:rsidP="00662F78">
      <w:pPr>
        <w:rPr>
          <w:rFonts w:asciiTheme="minorHAnsi" w:hAnsiTheme="minorHAnsi" w:cstheme="minorHAnsi"/>
        </w:rPr>
      </w:pPr>
    </w:p>
    <w:p w14:paraId="3B760D36" w14:textId="77777777" w:rsidR="00662F78" w:rsidRPr="0003264F" w:rsidRDefault="00662F78" w:rsidP="00662F78">
      <w:pPr>
        <w:rPr>
          <w:rFonts w:asciiTheme="minorHAnsi" w:hAnsiTheme="minorHAnsi" w:cstheme="minorHAnsi"/>
        </w:rPr>
      </w:pPr>
      <w:r w:rsidRPr="0003264F">
        <w:rPr>
          <w:rFonts w:asciiTheme="minorHAnsi" w:hAnsiTheme="minorHAnsi" w:cstheme="minorHAnsi"/>
          <w:b/>
        </w:rPr>
        <w:t>3.2</w:t>
      </w:r>
      <w:r w:rsidRPr="0003264F">
        <w:rPr>
          <w:rFonts w:asciiTheme="minorHAnsi" w:hAnsiTheme="minorHAnsi" w:cstheme="minorHAnsi"/>
        </w:rPr>
        <w:t xml:space="preserve">. </w:t>
      </w:r>
      <w:r w:rsidRPr="0003264F">
        <w:rPr>
          <w:rFonts w:asciiTheme="minorHAnsi" w:hAnsiTheme="minorHAnsi" w:cstheme="minorHAnsi"/>
        </w:rPr>
        <w:tab/>
        <w:t xml:space="preserve">For each foreign financial contribution equal to or in excess of EUR 1 million granted to the </w:t>
      </w:r>
      <w:r w:rsidRPr="0003264F">
        <w:rPr>
          <w:rFonts w:asciiTheme="minorHAnsi" w:hAnsiTheme="minorHAnsi" w:cstheme="minorHAnsi"/>
        </w:rPr>
        <w:tab/>
        <w:t xml:space="preserve">notifying parties in the three years prior to the notification that may fall into any of the </w:t>
      </w:r>
      <w:r w:rsidRPr="0003264F">
        <w:rPr>
          <w:rFonts w:asciiTheme="minorHAnsi" w:hAnsiTheme="minorHAnsi" w:cstheme="minorHAnsi"/>
        </w:rPr>
        <w:tab/>
        <w:t xml:space="preserve">categories of Article 5(1), points (a) to (c) and (e) of Regulation (EU) 2022/2560, the notifying </w:t>
      </w:r>
      <w:r w:rsidRPr="0003264F">
        <w:rPr>
          <w:rFonts w:asciiTheme="minorHAnsi" w:hAnsiTheme="minorHAnsi" w:cstheme="minorHAnsi"/>
        </w:rPr>
        <w:tab/>
        <w:t>party must provide the</w:t>
      </w:r>
      <w:r w:rsidRPr="0003264F">
        <w:rPr>
          <w:rFonts w:asciiTheme="minorHAnsi" w:hAnsiTheme="minorHAnsi" w:cstheme="minorHAnsi"/>
        </w:rPr>
        <w:tab/>
        <w:t xml:space="preserve">following information and provide supporting documents: </w:t>
      </w:r>
    </w:p>
    <w:p w14:paraId="3AE5B4A6"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3.2.1. </w:t>
      </w:r>
      <w:r w:rsidRPr="0003264F">
        <w:rPr>
          <w:rFonts w:asciiTheme="minorHAnsi" w:hAnsiTheme="minorHAnsi" w:cstheme="minorHAnsi"/>
        </w:rPr>
        <w:tab/>
        <w:t xml:space="preserve">Form of the financial contribution (e.g. loan, tax exemption, capital injection, fiscal incentive, </w:t>
      </w:r>
      <w:r w:rsidRPr="0003264F">
        <w:rPr>
          <w:rFonts w:asciiTheme="minorHAnsi" w:hAnsiTheme="minorHAnsi" w:cstheme="minorHAnsi"/>
        </w:rPr>
        <w:tab/>
        <w:t xml:space="preserve">contributions in kind, etc.). </w:t>
      </w:r>
    </w:p>
    <w:p w14:paraId="19500A97"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3.2.2. </w:t>
      </w:r>
      <w:r w:rsidRPr="0003264F">
        <w:rPr>
          <w:rFonts w:asciiTheme="minorHAnsi" w:hAnsiTheme="minorHAnsi" w:cstheme="minorHAnsi"/>
        </w:rPr>
        <w:tab/>
        <w:t xml:space="preserve">Third country granting the financial contribution. Specify also the granting public authority or </w:t>
      </w:r>
      <w:r w:rsidRPr="0003264F">
        <w:rPr>
          <w:rFonts w:asciiTheme="minorHAnsi" w:hAnsiTheme="minorHAnsi" w:cstheme="minorHAnsi"/>
        </w:rPr>
        <w:tab/>
        <w:t xml:space="preserve">entity. </w:t>
      </w:r>
    </w:p>
    <w:p w14:paraId="2EB304DE"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3.2.3. </w:t>
      </w:r>
      <w:r w:rsidRPr="0003264F">
        <w:rPr>
          <w:rFonts w:asciiTheme="minorHAnsi" w:hAnsiTheme="minorHAnsi" w:cstheme="minorHAnsi"/>
        </w:rPr>
        <w:tab/>
        <w:t xml:space="preserve">Amount of each financial contribution. </w:t>
      </w:r>
    </w:p>
    <w:p w14:paraId="24CE9377"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3.2.4. </w:t>
      </w:r>
      <w:r w:rsidRPr="0003264F">
        <w:rPr>
          <w:rFonts w:asciiTheme="minorHAnsi" w:hAnsiTheme="minorHAnsi" w:cstheme="minorHAnsi"/>
        </w:rPr>
        <w:tab/>
        <w:t xml:space="preserve">Purpose and economic rationale for granting the financial contribution to the party </w:t>
      </w:r>
    </w:p>
    <w:p w14:paraId="23FBF567"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3.2.5. </w:t>
      </w:r>
      <w:r w:rsidRPr="0003264F">
        <w:rPr>
          <w:rFonts w:asciiTheme="minorHAnsi" w:hAnsiTheme="minorHAnsi" w:cstheme="minorHAnsi"/>
        </w:rPr>
        <w:tab/>
        <w:t xml:space="preserve">Whether there are any conditions attached to the financial contributions as well as its use. </w:t>
      </w:r>
    </w:p>
    <w:p w14:paraId="14023A9A"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3.2.6. </w:t>
      </w:r>
      <w:r w:rsidRPr="0003264F">
        <w:rPr>
          <w:rFonts w:asciiTheme="minorHAnsi" w:hAnsiTheme="minorHAnsi" w:cstheme="minorHAnsi"/>
        </w:rPr>
        <w:tab/>
        <w:t xml:space="preserve">Describe the main elements and characteristics of those financial contributions (e.g. interest </w:t>
      </w:r>
      <w:r w:rsidRPr="0003264F">
        <w:rPr>
          <w:rFonts w:asciiTheme="minorHAnsi" w:hAnsiTheme="minorHAnsi" w:cstheme="minorHAnsi"/>
        </w:rPr>
        <w:tab/>
        <w:t xml:space="preserve">rates and duration in the case of a loan). </w:t>
      </w:r>
    </w:p>
    <w:p w14:paraId="348ED2AE"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3.2.7. </w:t>
      </w:r>
      <w:r w:rsidRPr="0003264F">
        <w:rPr>
          <w:rFonts w:asciiTheme="minorHAnsi" w:hAnsiTheme="minorHAnsi" w:cstheme="minorHAnsi"/>
        </w:rPr>
        <w:tab/>
        <w:t xml:space="preserve">Explain whether the financial contribution confers a benefit within the meaning of Article 3 </w:t>
      </w:r>
      <w:r w:rsidRPr="0003264F">
        <w:rPr>
          <w:rFonts w:asciiTheme="minorHAnsi" w:hAnsiTheme="minorHAnsi" w:cstheme="minorHAnsi"/>
        </w:rPr>
        <w:tab/>
        <w:t xml:space="preserve">of Regulation (EU) 2022/2560 to the undertaking to which the foreign financial contribution </w:t>
      </w:r>
      <w:r w:rsidRPr="0003264F">
        <w:rPr>
          <w:rFonts w:asciiTheme="minorHAnsi" w:hAnsiTheme="minorHAnsi" w:cstheme="minorHAnsi"/>
        </w:rPr>
        <w:tab/>
        <w:t xml:space="preserve">has been granted. Please explain why, with reference to the supporting documents provided </w:t>
      </w:r>
      <w:r w:rsidRPr="0003264F">
        <w:rPr>
          <w:rFonts w:asciiTheme="minorHAnsi" w:hAnsiTheme="minorHAnsi" w:cstheme="minorHAnsi"/>
        </w:rPr>
        <w:tab/>
        <w:t xml:space="preserve">under Section 6 (below). </w:t>
      </w:r>
    </w:p>
    <w:p w14:paraId="6635218B"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3.2.8. </w:t>
      </w:r>
      <w:r w:rsidRPr="0003264F">
        <w:rPr>
          <w:rFonts w:asciiTheme="minorHAnsi" w:hAnsiTheme="minorHAnsi" w:cstheme="minorHAnsi"/>
        </w:rPr>
        <w:tab/>
        <w:t xml:space="preserve">Explain whether the financial contribution is limited in law or in fact, within the meaning of </w:t>
      </w:r>
      <w:r w:rsidRPr="0003264F">
        <w:rPr>
          <w:rFonts w:asciiTheme="minorHAnsi" w:hAnsiTheme="minorHAnsi" w:cstheme="minorHAnsi"/>
        </w:rPr>
        <w:tab/>
        <w:t xml:space="preserve">Article 3 of Regulation (EU) 2022/2560, to certain undertakings or industries. Please explain </w:t>
      </w:r>
      <w:r w:rsidRPr="0003264F">
        <w:rPr>
          <w:rFonts w:asciiTheme="minorHAnsi" w:hAnsiTheme="minorHAnsi" w:cstheme="minorHAnsi"/>
        </w:rPr>
        <w:tab/>
        <w:t>why, with reference to the supporting documents provided under Section 6 (below).</w:t>
      </w:r>
    </w:p>
    <w:p w14:paraId="1F54C483"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3.2.9. </w:t>
      </w:r>
      <w:r w:rsidRPr="0003264F">
        <w:rPr>
          <w:rFonts w:asciiTheme="minorHAnsi" w:hAnsiTheme="minorHAnsi" w:cstheme="minorHAnsi"/>
        </w:rPr>
        <w:tab/>
        <w:t xml:space="preserve">Explain if the financial contribution is granted only for operating costs exclusively linked with </w:t>
      </w:r>
      <w:r w:rsidRPr="0003264F">
        <w:rPr>
          <w:rFonts w:asciiTheme="minorHAnsi" w:hAnsiTheme="minorHAnsi" w:cstheme="minorHAnsi"/>
        </w:rPr>
        <w:tab/>
        <w:t xml:space="preserve">the public procurement at stake. </w:t>
      </w:r>
    </w:p>
    <w:p w14:paraId="1203A877" w14:textId="77777777" w:rsidR="00662F78" w:rsidRPr="0003264F" w:rsidRDefault="00662F78" w:rsidP="00662F78">
      <w:pPr>
        <w:rPr>
          <w:rFonts w:asciiTheme="minorHAnsi" w:hAnsiTheme="minorHAnsi" w:cstheme="minorHAnsi"/>
        </w:rPr>
      </w:pPr>
    </w:p>
    <w:p w14:paraId="31628CA9" w14:textId="77777777" w:rsidR="00662F78" w:rsidRPr="0003264F" w:rsidRDefault="00662F78" w:rsidP="00662F78">
      <w:pPr>
        <w:rPr>
          <w:rFonts w:asciiTheme="minorHAnsi" w:hAnsiTheme="minorHAnsi" w:cstheme="minorHAnsi"/>
        </w:rPr>
      </w:pPr>
      <w:r w:rsidRPr="0003264F">
        <w:rPr>
          <w:rFonts w:asciiTheme="minorHAnsi" w:hAnsiTheme="minorHAnsi" w:cstheme="minorHAnsi"/>
          <w:b/>
        </w:rPr>
        <w:t>3.3</w:t>
      </w:r>
      <w:r w:rsidRPr="0003264F">
        <w:rPr>
          <w:rFonts w:asciiTheme="minorHAnsi" w:hAnsiTheme="minorHAnsi" w:cstheme="minorHAnsi"/>
        </w:rPr>
        <w:tab/>
        <w:t xml:space="preserve">Having regard to foreign financial contributions not falling within the categories set out in </w:t>
      </w:r>
      <w:r w:rsidRPr="0003264F">
        <w:rPr>
          <w:rFonts w:asciiTheme="minorHAnsi" w:hAnsiTheme="minorHAnsi" w:cstheme="minorHAnsi"/>
        </w:rPr>
        <w:tab/>
        <w:t xml:space="preserve">Section 3.1 above, notifying parties are required to provide an overview of the foreign </w:t>
      </w:r>
      <w:r w:rsidRPr="0003264F">
        <w:rPr>
          <w:rFonts w:asciiTheme="minorHAnsi" w:hAnsiTheme="minorHAnsi" w:cstheme="minorHAnsi"/>
        </w:rPr>
        <w:tab/>
        <w:t xml:space="preserve">financial contributions equal to or in excess of EUR 1 million granted to the notifying parties </w:t>
      </w:r>
      <w:r w:rsidRPr="0003264F">
        <w:rPr>
          <w:rFonts w:asciiTheme="minorHAnsi" w:hAnsiTheme="minorHAnsi" w:cstheme="minorHAnsi"/>
        </w:rPr>
        <w:tab/>
        <w:t xml:space="preserve">in the three years prior to the notification that do not fall into any of the categories of Article </w:t>
      </w:r>
      <w:r w:rsidRPr="0003264F">
        <w:rPr>
          <w:rFonts w:asciiTheme="minorHAnsi" w:hAnsiTheme="minorHAnsi" w:cstheme="minorHAnsi"/>
        </w:rPr>
        <w:tab/>
        <w:t xml:space="preserve">5(1), points (a) to (e) of Regulation (EU) 2022/2560. In that regard, notifying parties are </w:t>
      </w:r>
      <w:r w:rsidRPr="0003264F">
        <w:rPr>
          <w:rFonts w:asciiTheme="minorHAnsi" w:hAnsiTheme="minorHAnsi" w:cstheme="minorHAnsi"/>
        </w:rPr>
        <w:tab/>
        <w:t xml:space="preserve">required to complete Table 1 below. Notifying parties should follow the instructions provided </w:t>
      </w:r>
      <w:r w:rsidRPr="0003264F">
        <w:rPr>
          <w:rFonts w:asciiTheme="minorHAnsi" w:hAnsiTheme="minorHAnsi" w:cstheme="minorHAnsi"/>
        </w:rPr>
        <w:tab/>
        <w:t>at Section 8 (Annex II) of Commission Implementing Regulation (EU) 2023/1441.</w:t>
      </w:r>
    </w:p>
    <w:p w14:paraId="2CBB0869" w14:textId="77777777" w:rsidR="00662F78" w:rsidRPr="0003264F" w:rsidRDefault="00662F78" w:rsidP="00662F78">
      <w:pPr>
        <w:rPr>
          <w:rFonts w:asciiTheme="minorHAnsi" w:hAnsiTheme="minorHAnsi" w:cstheme="minorHAnsi"/>
        </w:rPr>
      </w:pPr>
    </w:p>
    <w:p w14:paraId="1E3E75E5" w14:textId="77777777" w:rsidR="00662F78" w:rsidRPr="0003264F" w:rsidRDefault="00662F78" w:rsidP="00662F78">
      <w:pPr>
        <w:rPr>
          <w:rFonts w:asciiTheme="minorHAnsi" w:hAnsiTheme="minorHAnsi" w:cstheme="minorHAnsi"/>
          <w:b/>
        </w:rPr>
      </w:pPr>
      <w:r w:rsidRPr="0003264F">
        <w:rPr>
          <w:rFonts w:asciiTheme="minorHAnsi" w:hAnsiTheme="minorHAnsi" w:cstheme="minorHAnsi"/>
          <w:b/>
        </w:rPr>
        <w:t>Table 1</w:t>
      </w:r>
    </w:p>
    <w:p w14:paraId="5D3D8C2F"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Information to be included in Table 1 below by notifying parties.</w:t>
      </w:r>
    </w:p>
    <w:p w14:paraId="1D37D78B"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w:t>
      </w:r>
      <w:proofErr w:type="spellStart"/>
      <w:r w:rsidRPr="0003264F">
        <w:rPr>
          <w:rFonts w:asciiTheme="minorHAnsi" w:hAnsiTheme="minorHAnsi" w:cstheme="minorHAnsi"/>
        </w:rPr>
        <w:t>i</w:t>
      </w:r>
      <w:proofErr w:type="spellEnd"/>
      <w:r w:rsidRPr="0003264F">
        <w:rPr>
          <w:rFonts w:asciiTheme="minorHAnsi" w:hAnsiTheme="minorHAnsi" w:cstheme="minorHAnsi"/>
        </w:rPr>
        <w:t xml:space="preserve">) </w:t>
      </w:r>
      <w:r w:rsidRPr="0003264F">
        <w:rPr>
          <w:rFonts w:asciiTheme="minorHAnsi" w:hAnsiTheme="minorHAnsi" w:cstheme="minorHAnsi"/>
        </w:rPr>
        <w:tab/>
        <w:t xml:space="preserve">Group the different financial contributions per third country and per type, such as direct </w:t>
      </w:r>
      <w:r w:rsidRPr="0003264F">
        <w:rPr>
          <w:rFonts w:asciiTheme="minorHAnsi" w:hAnsiTheme="minorHAnsi" w:cstheme="minorHAnsi"/>
        </w:rPr>
        <w:tab/>
        <w:t xml:space="preserve">grant, loan/financing instrument/repayable advances, tax advantage, guarantee, risk capital </w:t>
      </w:r>
      <w:r w:rsidRPr="0003264F">
        <w:rPr>
          <w:rFonts w:asciiTheme="minorHAnsi" w:hAnsiTheme="minorHAnsi" w:cstheme="minorHAnsi"/>
        </w:rPr>
        <w:tab/>
        <w:t xml:space="preserve">instrument, equity intervention, debt write-off, contributions provided for the non-economic </w:t>
      </w:r>
      <w:r w:rsidRPr="0003264F">
        <w:rPr>
          <w:rFonts w:asciiTheme="minorHAnsi" w:hAnsiTheme="minorHAnsi" w:cstheme="minorHAnsi"/>
        </w:rPr>
        <w:tab/>
        <w:t xml:space="preserve">activities of an undertaking (see recital 16 of Regulation (EU) 2022/2560), or other. </w:t>
      </w:r>
    </w:p>
    <w:p w14:paraId="0254BBA1"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lastRenderedPageBreak/>
        <w:t xml:space="preserve">(ii) </w:t>
      </w:r>
      <w:r w:rsidRPr="0003264F">
        <w:rPr>
          <w:rFonts w:asciiTheme="minorHAnsi" w:hAnsiTheme="minorHAnsi" w:cstheme="minorHAnsi"/>
        </w:rPr>
        <w:tab/>
        <w:t xml:space="preserve">Include only those countries where the estimated aggregate amount of all financial </w:t>
      </w:r>
      <w:r w:rsidRPr="0003264F">
        <w:rPr>
          <w:rFonts w:asciiTheme="minorHAnsi" w:hAnsiTheme="minorHAnsi" w:cstheme="minorHAnsi"/>
        </w:rPr>
        <w:tab/>
        <w:t xml:space="preserve">contributions per country granted in the three years prior to the notification (calculated </w:t>
      </w:r>
      <w:r w:rsidRPr="0003264F">
        <w:rPr>
          <w:rFonts w:asciiTheme="minorHAnsi" w:hAnsiTheme="minorHAnsi" w:cstheme="minorHAnsi"/>
        </w:rPr>
        <w:tab/>
        <w:t xml:space="preserve">according to point (iv) below is EUR 4 million or more. </w:t>
      </w:r>
    </w:p>
    <w:p w14:paraId="07AEB196"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(iii) </w:t>
      </w:r>
      <w:r w:rsidRPr="0003264F">
        <w:rPr>
          <w:rFonts w:asciiTheme="minorHAnsi" w:hAnsiTheme="minorHAnsi" w:cstheme="minorHAnsi"/>
        </w:rPr>
        <w:tab/>
        <w:t xml:space="preserve">For each type of financial contribution, provide a brief description of the purpose of the </w:t>
      </w:r>
      <w:r w:rsidRPr="0003264F">
        <w:rPr>
          <w:rFonts w:asciiTheme="minorHAnsi" w:hAnsiTheme="minorHAnsi" w:cstheme="minorHAnsi"/>
        </w:rPr>
        <w:tab/>
        <w:t xml:space="preserve">financial contributions and the granting entities. </w:t>
      </w:r>
    </w:p>
    <w:p w14:paraId="53DF6D68"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(iv)</w:t>
      </w:r>
      <w:r w:rsidRPr="0003264F">
        <w:rPr>
          <w:rFonts w:asciiTheme="minorHAnsi" w:hAnsiTheme="minorHAnsi" w:cstheme="minorHAnsi"/>
        </w:rPr>
        <w:tab/>
        <w:t xml:space="preserve">Quantify the estimated aggregate amount of financial contributions granted by each third </w:t>
      </w:r>
      <w:r w:rsidRPr="0003264F">
        <w:rPr>
          <w:rFonts w:asciiTheme="minorHAnsi" w:hAnsiTheme="minorHAnsi" w:cstheme="minorHAnsi"/>
        </w:rPr>
        <w:tab/>
        <w:t xml:space="preserve">country in the three years prior to the notification in the form of ranges, as specified in the </w:t>
      </w:r>
      <w:r w:rsidRPr="0003264F">
        <w:rPr>
          <w:rFonts w:asciiTheme="minorHAnsi" w:hAnsiTheme="minorHAnsi" w:cstheme="minorHAnsi"/>
        </w:rPr>
        <w:tab/>
        <w:t xml:space="preserve">notes to the Table below. For the calculation of this amount, the following considerations are </w:t>
      </w:r>
      <w:r w:rsidRPr="0003264F">
        <w:rPr>
          <w:rFonts w:asciiTheme="minorHAnsi" w:hAnsiTheme="minorHAnsi" w:cstheme="minorHAnsi"/>
        </w:rPr>
        <w:tab/>
        <w:t xml:space="preserve">relevant: </w:t>
      </w:r>
    </w:p>
    <w:p w14:paraId="3D751C2B"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t xml:space="preserve">(a) </w:t>
      </w:r>
      <w:proofErr w:type="gramStart"/>
      <w:r w:rsidRPr="0003264F">
        <w:rPr>
          <w:rFonts w:asciiTheme="minorHAnsi" w:hAnsiTheme="minorHAnsi" w:cstheme="minorHAnsi"/>
        </w:rPr>
        <w:t>Take into account</w:t>
      </w:r>
      <w:proofErr w:type="gramEnd"/>
      <w:r w:rsidRPr="0003264F">
        <w:rPr>
          <w:rFonts w:asciiTheme="minorHAnsi" w:hAnsiTheme="minorHAnsi" w:cstheme="minorHAnsi"/>
        </w:rPr>
        <w:t xml:space="preserve"> foreign financial contributions falling into the categories of </w:t>
      </w:r>
      <w:r w:rsidRPr="0003264F">
        <w:rPr>
          <w:rFonts w:asciiTheme="minorHAnsi" w:hAnsiTheme="minorHAnsi" w:cstheme="minorHAnsi"/>
        </w:rPr>
        <w:tab/>
        <w:t xml:space="preserve">Article 5(1) of Regulation (EU) 2022/2560 and on which information has been provided under </w:t>
      </w:r>
      <w:r w:rsidRPr="0003264F">
        <w:rPr>
          <w:rFonts w:asciiTheme="minorHAnsi" w:hAnsiTheme="minorHAnsi" w:cstheme="minorHAnsi"/>
        </w:rPr>
        <w:tab/>
        <w:t>Sections 3.1 and 3.2 (above) and;</w:t>
      </w:r>
    </w:p>
    <w:p w14:paraId="50C66FAB"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t xml:space="preserve">(b) do not </w:t>
      </w:r>
      <w:proofErr w:type="gramStart"/>
      <w:r w:rsidRPr="0003264F">
        <w:rPr>
          <w:rFonts w:asciiTheme="minorHAnsi" w:hAnsiTheme="minorHAnsi" w:cstheme="minorHAnsi"/>
        </w:rPr>
        <w:t>take into account</w:t>
      </w:r>
      <w:proofErr w:type="gramEnd"/>
      <w:r w:rsidRPr="0003264F">
        <w:rPr>
          <w:rFonts w:asciiTheme="minorHAnsi" w:hAnsiTheme="minorHAnsi" w:cstheme="minorHAnsi"/>
        </w:rPr>
        <w:t xml:space="preserve"> foreign financial contributions excluded according to points (v) </w:t>
      </w:r>
      <w:r w:rsidRPr="0003264F">
        <w:rPr>
          <w:rFonts w:asciiTheme="minorHAnsi" w:hAnsiTheme="minorHAnsi" w:cstheme="minorHAnsi"/>
        </w:rPr>
        <w:tab/>
        <w:t>and (vi) below</w:t>
      </w:r>
    </w:p>
    <w:p w14:paraId="67B6C8FD"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(v)</w:t>
      </w:r>
      <w:r w:rsidRPr="0003264F">
        <w:rPr>
          <w:rFonts w:asciiTheme="minorHAnsi" w:hAnsiTheme="minorHAnsi" w:cstheme="minorHAnsi"/>
        </w:rPr>
        <w:tab/>
        <w:t xml:space="preserve">Notifying Parties do not need to include (in the Table below) a description of the following </w:t>
      </w:r>
      <w:r w:rsidRPr="0003264F">
        <w:rPr>
          <w:rFonts w:asciiTheme="minorHAnsi" w:hAnsiTheme="minorHAnsi" w:cstheme="minorHAnsi"/>
        </w:rPr>
        <w:tab/>
        <w:t>foreign financial contributions:</w:t>
      </w:r>
    </w:p>
    <w:p w14:paraId="6A4971E4"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r>
      <w:r w:rsidRPr="0003264F">
        <w:rPr>
          <w:rFonts w:asciiTheme="minorHAnsi" w:hAnsiTheme="minorHAnsi" w:cstheme="minorHAnsi"/>
        </w:rPr>
        <w:tab/>
        <w:t xml:space="preserve">(a) Deferrals of payment of taxes and/or of social security contributions, tax </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 xml:space="preserve">amnesties and tax holidays as well as normal depreciation and loss-carry forward </w:t>
      </w:r>
      <w:r w:rsidRPr="0003264F">
        <w:rPr>
          <w:rFonts w:asciiTheme="minorHAnsi" w:hAnsiTheme="minorHAnsi" w:cstheme="minorHAnsi"/>
        </w:rPr>
        <w:tab/>
      </w:r>
      <w:r w:rsidRPr="0003264F">
        <w:rPr>
          <w:rFonts w:asciiTheme="minorHAnsi" w:hAnsiTheme="minorHAnsi" w:cstheme="minorHAnsi"/>
        </w:rPr>
        <w:tab/>
        <w:t xml:space="preserve">rules that are of general application. If these measures are limited, for example, to </w:t>
      </w:r>
      <w:r w:rsidRPr="0003264F">
        <w:rPr>
          <w:rFonts w:asciiTheme="minorHAnsi" w:hAnsiTheme="minorHAnsi" w:cstheme="minorHAnsi"/>
        </w:rPr>
        <w:tab/>
      </w:r>
      <w:r w:rsidRPr="0003264F">
        <w:rPr>
          <w:rFonts w:asciiTheme="minorHAnsi" w:hAnsiTheme="minorHAnsi" w:cstheme="minorHAnsi"/>
        </w:rPr>
        <w:tab/>
        <w:t xml:space="preserve">certain </w:t>
      </w:r>
      <w:r w:rsidRPr="0003264F">
        <w:rPr>
          <w:rFonts w:asciiTheme="minorHAnsi" w:hAnsiTheme="minorHAnsi" w:cstheme="minorHAnsi"/>
        </w:rPr>
        <w:tab/>
        <w:t xml:space="preserve">sectors, regions or (types of) undertakings, they have to be included. </w:t>
      </w:r>
    </w:p>
    <w:p w14:paraId="1EA32BD2"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r>
      <w:r w:rsidRPr="0003264F">
        <w:rPr>
          <w:rFonts w:asciiTheme="minorHAnsi" w:hAnsiTheme="minorHAnsi" w:cstheme="minorHAnsi"/>
        </w:rPr>
        <w:tab/>
        <w:t xml:space="preserve">(b) Application of tax reliefs for avoidance of double taxation in line with the </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 xml:space="preserve">provisions of bilateral or multilateral agreements for avoidance of double taxation as </w:t>
      </w:r>
      <w:r w:rsidRPr="0003264F">
        <w:rPr>
          <w:rFonts w:asciiTheme="minorHAnsi" w:hAnsiTheme="minorHAnsi" w:cstheme="minorHAnsi"/>
        </w:rPr>
        <w:tab/>
      </w:r>
      <w:r w:rsidRPr="0003264F">
        <w:rPr>
          <w:rFonts w:asciiTheme="minorHAnsi" w:hAnsiTheme="minorHAnsi" w:cstheme="minorHAnsi"/>
        </w:rPr>
        <w:tab/>
        <w:t xml:space="preserve">well as unilateral tax reliefs for avoidance of double taxation applied under national </w:t>
      </w:r>
      <w:r w:rsidRPr="0003264F">
        <w:rPr>
          <w:rFonts w:asciiTheme="minorHAnsi" w:hAnsiTheme="minorHAnsi" w:cstheme="minorHAnsi"/>
        </w:rPr>
        <w:tab/>
      </w:r>
      <w:r w:rsidRPr="0003264F">
        <w:rPr>
          <w:rFonts w:asciiTheme="minorHAnsi" w:hAnsiTheme="minorHAnsi" w:cstheme="minorHAnsi"/>
        </w:rPr>
        <w:tab/>
        <w:t xml:space="preserve">tax legislation to the extent they follow the same logic as the provisions of bilateral </w:t>
      </w:r>
      <w:r w:rsidRPr="0003264F">
        <w:rPr>
          <w:rFonts w:asciiTheme="minorHAnsi" w:hAnsiTheme="minorHAnsi" w:cstheme="minorHAnsi"/>
        </w:rPr>
        <w:tab/>
      </w:r>
      <w:r w:rsidRPr="0003264F">
        <w:rPr>
          <w:rFonts w:asciiTheme="minorHAnsi" w:hAnsiTheme="minorHAnsi" w:cstheme="minorHAnsi"/>
        </w:rPr>
        <w:tab/>
        <w:t xml:space="preserve">or multilateral agreements. </w:t>
      </w:r>
    </w:p>
    <w:p w14:paraId="74D4D1A8"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r>
      <w:r w:rsidRPr="0003264F">
        <w:rPr>
          <w:rFonts w:asciiTheme="minorHAnsi" w:hAnsiTheme="minorHAnsi" w:cstheme="minorHAnsi"/>
        </w:rPr>
        <w:tab/>
        <w:t xml:space="preserve">(c) Provision/purchase of goods/services (except financial services) at market terms </w:t>
      </w:r>
      <w:r w:rsidRPr="0003264F">
        <w:rPr>
          <w:rFonts w:asciiTheme="minorHAnsi" w:hAnsiTheme="minorHAnsi" w:cstheme="minorHAnsi"/>
        </w:rPr>
        <w:tab/>
      </w:r>
      <w:r w:rsidRPr="0003264F">
        <w:rPr>
          <w:rFonts w:asciiTheme="minorHAnsi" w:hAnsiTheme="minorHAnsi" w:cstheme="minorHAnsi"/>
        </w:rPr>
        <w:tab/>
        <w:t xml:space="preserve">in the ordinary course of business, for example the provision/purchase of goods or </w:t>
      </w:r>
      <w:r w:rsidRPr="0003264F">
        <w:rPr>
          <w:rFonts w:asciiTheme="minorHAnsi" w:hAnsiTheme="minorHAnsi" w:cstheme="minorHAnsi"/>
        </w:rPr>
        <w:tab/>
      </w:r>
      <w:r w:rsidRPr="0003264F">
        <w:rPr>
          <w:rFonts w:asciiTheme="minorHAnsi" w:hAnsiTheme="minorHAnsi" w:cstheme="minorHAnsi"/>
        </w:rPr>
        <w:tab/>
        <w:t xml:space="preserve">services carried </w:t>
      </w:r>
      <w:r w:rsidRPr="0003264F">
        <w:rPr>
          <w:rFonts w:asciiTheme="minorHAnsi" w:hAnsiTheme="minorHAnsi" w:cstheme="minorHAnsi"/>
        </w:rPr>
        <w:tab/>
        <w:t xml:space="preserve">out following a competitive, transparent and non-discriminatory </w:t>
      </w:r>
      <w:r w:rsidRPr="0003264F">
        <w:rPr>
          <w:rFonts w:asciiTheme="minorHAnsi" w:hAnsiTheme="minorHAnsi" w:cstheme="minorHAnsi"/>
        </w:rPr>
        <w:tab/>
      </w:r>
      <w:r w:rsidRPr="0003264F">
        <w:rPr>
          <w:rFonts w:asciiTheme="minorHAnsi" w:hAnsiTheme="minorHAnsi" w:cstheme="minorHAnsi"/>
        </w:rPr>
        <w:tab/>
        <w:t xml:space="preserve">tender procedure. </w:t>
      </w:r>
    </w:p>
    <w:p w14:paraId="237C06FB"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r>
      <w:r w:rsidRPr="0003264F">
        <w:rPr>
          <w:rFonts w:asciiTheme="minorHAnsi" w:hAnsiTheme="minorHAnsi" w:cstheme="minorHAnsi"/>
        </w:rPr>
        <w:tab/>
        <w:t>(d) Foreign financial contributions below the individual amount of EUR 1 million.</w:t>
      </w:r>
    </w:p>
    <w:p w14:paraId="682482DA"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(vi)</w:t>
      </w:r>
      <w:r w:rsidRPr="0003264F">
        <w:rPr>
          <w:rFonts w:asciiTheme="minorHAnsi" w:hAnsiTheme="minorHAnsi" w:cstheme="minorHAnsi"/>
        </w:rPr>
        <w:tab/>
        <w:t xml:space="preserve">The foreign financial contributions that may be relevant for the assessment of each public </w:t>
      </w:r>
      <w:r w:rsidRPr="0003264F">
        <w:rPr>
          <w:rFonts w:asciiTheme="minorHAnsi" w:hAnsiTheme="minorHAnsi" w:cstheme="minorHAnsi"/>
        </w:rPr>
        <w:tab/>
        <w:t xml:space="preserve">procurement may depend on a number of factors such as the sectors or activities involved, </w:t>
      </w:r>
      <w:r w:rsidRPr="0003264F">
        <w:rPr>
          <w:rFonts w:asciiTheme="minorHAnsi" w:hAnsiTheme="minorHAnsi" w:cstheme="minorHAnsi"/>
        </w:rPr>
        <w:tab/>
        <w:t xml:space="preserve">the type of financial contributions or other specificities of the case. In light of these </w:t>
      </w:r>
      <w:r w:rsidRPr="0003264F">
        <w:rPr>
          <w:rFonts w:asciiTheme="minorHAnsi" w:hAnsiTheme="minorHAnsi" w:cstheme="minorHAnsi"/>
        </w:rPr>
        <w:tab/>
        <w:t xml:space="preserve">specificities, the Commission may request additional information where it considers such </w:t>
      </w:r>
      <w:r w:rsidRPr="0003264F">
        <w:rPr>
          <w:rFonts w:asciiTheme="minorHAnsi" w:hAnsiTheme="minorHAnsi" w:cstheme="minorHAnsi"/>
        </w:rPr>
        <w:tab/>
        <w:t xml:space="preserve">information necessary for its assessment. </w:t>
      </w:r>
    </w:p>
    <w:p w14:paraId="5BBCE3D3" w14:textId="293595ED" w:rsidR="00662F78" w:rsidRPr="0003264F" w:rsidRDefault="00662F78" w:rsidP="00662F78">
      <w:pPr>
        <w:rPr>
          <w:rFonts w:asciiTheme="minorHAnsi" w:hAnsiTheme="minorHAnsi" w:cstheme="minorHAnsi"/>
          <w:b/>
        </w:rPr>
      </w:pPr>
    </w:p>
    <w:p w14:paraId="07C566E3" w14:textId="7BE2C632" w:rsidR="00074610" w:rsidRPr="0003264F" w:rsidRDefault="00074610" w:rsidP="00662F78">
      <w:pPr>
        <w:rPr>
          <w:rFonts w:asciiTheme="minorHAnsi" w:hAnsiTheme="minorHAnsi" w:cstheme="minorHAnsi"/>
          <w:b/>
        </w:rPr>
      </w:pPr>
    </w:p>
    <w:p w14:paraId="45DA68C5" w14:textId="7FA8FE02" w:rsidR="00074610" w:rsidRPr="0003264F" w:rsidRDefault="00074610" w:rsidP="00662F78">
      <w:pPr>
        <w:rPr>
          <w:rFonts w:asciiTheme="minorHAnsi" w:hAnsiTheme="minorHAnsi" w:cstheme="minorHAnsi"/>
          <w:b/>
        </w:rPr>
      </w:pPr>
    </w:p>
    <w:p w14:paraId="11259FE5" w14:textId="77777777" w:rsidR="00074610" w:rsidRPr="0003264F" w:rsidRDefault="00074610" w:rsidP="00662F78">
      <w:pPr>
        <w:rPr>
          <w:rFonts w:asciiTheme="minorHAnsi" w:hAnsiTheme="minorHAnsi" w:cstheme="minorHAnsi"/>
          <w:b/>
        </w:rPr>
      </w:pPr>
    </w:p>
    <w:tbl>
      <w:tblPr>
        <w:tblStyle w:val="TableGrid"/>
        <w:tblW w:w="0" w:type="auto"/>
        <w:tblLook w:val="04A0" w:firstRow="1" w:lastRow="0" w:firstColumn="1" w:lastColumn="0" w:noHBand="0" w:noVBand="1"/>
      </w:tblPr>
      <w:tblGrid>
        <w:gridCol w:w="1370"/>
        <w:gridCol w:w="1977"/>
        <w:gridCol w:w="3843"/>
        <w:gridCol w:w="1871"/>
      </w:tblGrid>
      <w:tr w:rsidR="00662F78" w:rsidRPr="0003264F" w14:paraId="64A69F45" w14:textId="77777777" w:rsidTr="00A87627">
        <w:trPr>
          <w:trHeight w:val="300"/>
        </w:trPr>
        <w:tc>
          <w:tcPr>
            <w:tcW w:w="1370" w:type="dxa"/>
            <w:noWrap/>
            <w:hideMark/>
          </w:tcPr>
          <w:p w14:paraId="787CEE70" w14:textId="77777777" w:rsidR="00662F78" w:rsidRPr="0003264F" w:rsidRDefault="00662F78" w:rsidP="00A87627">
            <w:pPr>
              <w:rPr>
                <w:rFonts w:asciiTheme="minorHAnsi" w:hAnsiTheme="minorHAnsi" w:cstheme="minorHAnsi"/>
                <w:b/>
                <w:bCs/>
                <w:lang w:val="en-IE"/>
              </w:rPr>
            </w:pPr>
            <w:r w:rsidRPr="0003264F">
              <w:rPr>
                <w:rFonts w:asciiTheme="minorHAnsi" w:hAnsiTheme="minorHAnsi" w:cstheme="minorHAnsi"/>
                <w:b/>
                <w:bCs/>
              </w:rPr>
              <w:lastRenderedPageBreak/>
              <w:t>Third Country</w:t>
            </w:r>
          </w:p>
        </w:tc>
        <w:tc>
          <w:tcPr>
            <w:tcW w:w="1977" w:type="dxa"/>
            <w:noWrap/>
            <w:hideMark/>
          </w:tcPr>
          <w:p w14:paraId="6BD44841" w14:textId="77777777" w:rsidR="00662F78" w:rsidRPr="0003264F" w:rsidRDefault="00662F78" w:rsidP="00A87627">
            <w:pPr>
              <w:rPr>
                <w:rFonts w:asciiTheme="minorHAnsi" w:hAnsiTheme="minorHAnsi" w:cstheme="minorHAnsi"/>
                <w:b/>
                <w:bCs/>
              </w:rPr>
            </w:pPr>
            <w:r w:rsidRPr="0003264F">
              <w:rPr>
                <w:rFonts w:asciiTheme="minorHAnsi" w:hAnsiTheme="minorHAnsi" w:cstheme="minorHAnsi"/>
                <w:b/>
                <w:bCs/>
              </w:rPr>
              <w:t>Type of Financial Contribution (FC)*</w:t>
            </w:r>
          </w:p>
        </w:tc>
        <w:tc>
          <w:tcPr>
            <w:tcW w:w="3843" w:type="dxa"/>
            <w:noWrap/>
            <w:hideMark/>
          </w:tcPr>
          <w:p w14:paraId="49E4D255" w14:textId="77777777" w:rsidR="00662F78" w:rsidRPr="0003264F" w:rsidRDefault="00662F78" w:rsidP="00A87627">
            <w:pPr>
              <w:rPr>
                <w:rFonts w:asciiTheme="minorHAnsi" w:hAnsiTheme="minorHAnsi" w:cstheme="minorHAnsi"/>
                <w:b/>
                <w:bCs/>
              </w:rPr>
            </w:pPr>
            <w:r w:rsidRPr="0003264F">
              <w:rPr>
                <w:rFonts w:asciiTheme="minorHAnsi" w:hAnsiTheme="minorHAnsi" w:cstheme="minorHAnsi"/>
                <w:b/>
                <w:bCs/>
              </w:rPr>
              <w:t>Brief Description of the purpose of the FC and the granting entity**</w:t>
            </w:r>
          </w:p>
        </w:tc>
        <w:tc>
          <w:tcPr>
            <w:tcW w:w="1871" w:type="dxa"/>
            <w:noWrap/>
            <w:hideMark/>
          </w:tcPr>
          <w:p w14:paraId="6A65F64C" w14:textId="77777777" w:rsidR="00662F78" w:rsidRPr="0003264F" w:rsidRDefault="00662F78" w:rsidP="00A87627">
            <w:pPr>
              <w:rPr>
                <w:rFonts w:asciiTheme="minorHAnsi" w:hAnsiTheme="minorHAnsi" w:cstheme="minorHAnsi"/>
                <w:b/>
                <w:bCs/>
              </w:rPr>
            </w:pPr>
            <w:r w:rsidRPr="0003264F">
              <w:rPr>
                <w:rFonts w:asciiTheme="minorHAnsi" w:hAnsiTheme="minorHAnsi" w:cstheme="minorHAnsi"/>
                <w:b/>
                <w:bCs/>
              </w:rPr>
              <w:t>Total Estimated value of the FC granted***</w:t>
            </w:r>
          </w:p>
        </w:tc>
      </w:tr>
      <w:tr w:rsidR="00662F78" w:rsidRPr="0003264F" w14:paraId="2D4BA6B3" w14:textId="77777777" w:rsidTr="00A87627">
        <w:trPr>
          <w:trHeight w:val="300"/>
        </w:trPr>
        <w:tc>
          <w:tcPr>
            <w:tcW w:w="1370" w:type="dxa"/>
            <w:noWrap/>
            <w:hideMark/>
          </w:tcPr>
          <w:p w14:paraId="6738F5DA"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Country A</w:t>
            </w:r>
          </w:p>
        </w:tc>
        <w:tc>
          <w:tcPr>
            <w:tcW w:w="1977" w:type="dxa"/>
            <w:noWrap/>
            <w:hideMark/>
          </w:tcPr>
          <w:p w14:paraId="0F3C9998"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c>
          <w:tcPr>
            <w:tcW w:w="3843" w:type="dxa"/>
            <w:noWrap/>
            <w:hideMark/>
          </w:tcPr>
          <w:p w14:paraId="22DD1730"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c>
          <w:tcPr>
            <w:tcW w:w="1871" w:type="dxa"/>
            <w:noWrap/>
            <w:hideMark/>
          </w:tcPr>
          <w:p w14:paraId="16CF6468"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r>
      <w:tr w:rsidR="00662F78" w:rsidRPr="0003264F" w14:paraId="1B09F152" w14:textId="77777777" w:rsidTr="00A87627">
        <w:trPr>
          <w:trHeight w:val="300"/>
        </w:trPr>
        <w:tc>
          <w:tcPr>
            <w:tcW w:w="1370" w:type="dxa"/>
            <w:noWrap/>
            <w:hideMark/>
          </w:tcPr>
          <w:p w14:paraId="4A46EE5A"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Country B</w:t>
            </w:r>
          </w:p>
        </w:tc>
        <w:tc>
          <w:tcPr>
            <w:tcW w:w="1977" w:type="dxa"/>
            <w:noWrap/>
            <w:hideMark/>
          </w:tcPr>
          <w:p w14:paraId="1E32DDEC"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c>
          <w:tcPr>
            <w:tcW w:w="3843" w:type="dxa"/>
            <w:noWrap/>
            <w:hideMark/>
          </w:tcPr>
          <w:p w14:paraId="20785771"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c>
          <w:tcPr>
            <w:tcW w:w="1871" w:type="dxa"/>
            <w:noWrap/>
            <w:hideMark/>
          </w:tcPr>
          <w:p w14:paraId="43BF4013"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r>
      <w:tr w:rsidR="00662F78" w:rsidRPr="0003264F" w14:paraId="0F623FAF" w14:textId="77777777" w:rsidTr="00A87627">
        <w:trPr>
          <w:trHeight w:val="300"/>
        </w:trPr>
        <w:tc>
          <w:tcPr>
            <w:tcW w:w="1370" w:type="dxa"/>
            <w:noWrap/>
            <w:hideMark/>
          </w:tcPr>
          <w:p w14:paraId="677B9726"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Country C</w:t>
            </w:r>
          </w:p>
        </w:tc>
        <w:tc>
          <w:tcPr>
            <w:tcW w:w="1977" w:type="dxa"/>
            <w:noWrap/>
            <w:hideMark/>
          </w:tcPr>
          <w:p w14:paraId="0B628E22"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c>
          <w:tcPr>
            <w:tcW w:w="3843" w:type="dxa"/>
            <w:noWrap/>
            <w:hideMark/>
          </w:tcPr>
          <w:p w14:paraId="5EF37575"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c>
          <w:tcPr>
            <w:tcW w:w="1871" w:type="dxa"/>
            <w:noWrap/>
            <w:hideMark/>
          </w:tcPr>
          <w:p w14:paraId="3CEDF1CE"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r>
      <w:tr w:rsidR="00662F78" w:rsidRPr="0003264F" w14:paraId="6F2299B9" w14:textId="77777777" w:rsidTr="00A87627">
        <w:trPr>
          <w:trHeight w:val="300"/>
        </w:trPr>
        <w:tc>
          <w:tcPr>
            <w:tcW w:w="1370" w:type="dxa"/>
            <w:noWrap/>
            <w:hideMark/>
          </w:tcPr>
          <w:p w14:paraId="4731D9DE"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Country D</w:t>
            </w:r>
          </w:p>
        </w:tc>
        <w:tc>
          <w:tcPr>
            <w:tcW w:w="1977" w:type="dxa"/>
            <w:noWrap/>
            <w:hideMark/>
          </w:tcPr>
          <w:p w14:paraId="5E7FE374"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c>
          <w:tcPr>
            <w:tcW w:w="3843" w:type="dxa"/>
            <w:noWrap/>
            <w:hideMark/>
          </w:tcPr>
          <w:p w14:paraId="6B45AFC1"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c>
          <w:tcPr>
            <w:tcW w:w="1871" w:type="dxa"/>
            <w:noWrap/>
            <w:hideMark/>
          </w:tcPr>
          <w:p w14:paraId="6B747E6A" w14:textId="77777777" w:rsidR="00662F78" w:rsidRPr="0003264F" w:rsidRDefault="00662F78" w:rsidP="00A87627">
            <w:pPr>
              <w:rPr>
                <w:rFonts w:asciiTheme="minorHAnsi" w:hAnsiTheme="minorHAnsi" w:cstheme="minorHAnsi"/>
              </w:rPr>
            </w:pPr>
            <w:r w:rsidRPr="0003264F">
              <w:rPr>
                <w:rFonts w:asciiTheme="minorHAnsi" w:hAnsiTheme="minorHAnsi" w:cstheme="minorHAnsi"/>
              </w:rPr>
              <w:t> </w:t>
            </w:r>
          </w:p>
        </w:tc>
      </w:tr>
    </w:tbl>
    <w:p w14:paraId="1D7039BB" w14:textId="77777777" w:rsidR="00662F78" w:rsidRPr="0003264F" w:rsidRDefault="00662F78" w:rsidP="00662F78">
      <w:pPr>
        <w:rPr>
          <w:rFonts w:asciiTheme="minorHAnsi" w:hAnsiTheme="minorHAnsi" w:cstheme="minorHAnsi"/>
          <w:sz w:val="18"/>
          <w:szCs w:val="18"/>
        </w:rPr>
      </w:pPr>
    </w:p>
    <w:p w14:paraId="75638795" w14:textId="77777777" w:rsidR="00662F78" w:rsidRPr="0003264F" w:rsidRDefault="00662F78" w:rsidP="00662F78">
      <w:pPr>
        <w:rPr>
          <w:rFonts w:asciiTheme="minorHAnsi" w:hAnsiTheme="minorHAnsi" w:cstheme="minorHAnsi"/>
          <w:sz w:val="18"/>
          <w:szCs w:val="18"/>
        </w:rPr>
      </w:pPr>
      <w:r w:rsidRPr="0003264F">
        <w:rPr>
          <w:rFonts w:asciiTheme="minorHAnsi" w:hAnsiTheme="minorHAnsi" w:cstheme="minorHAnsi"/>
          <w:sz w:val="18"/>
          <w:szCs w:val="18"/>
        </w:rPr>
        <w:t xml:space="preserve">Note: please provide a separate table for each of the notifying parties. Third countries and, where possible, types of contributions, should be ordered by total amount of foreign financial contribution, from the highest to the lowest. </w:t>
      </w:r>
    </w:p>
    <w:p w14:paraId="0655585E" w14:textId="77777777" w:rsidR="00662F78" w:rsidRPr="0003264F" w:rsidRDefault="00662F78" w:rsidP="00662F78">
      <w:pPr>
        <w:rPr>
          <w:rFonts w:asciiTheme="minorHAnsi" w:hAnsiTheme="minorHAnsi" w:cstheme="minorHAnsi"/>
          <w:sz w:val="18"/>
          <w:szCs w:val="18"/>
        </w:rPr>
      </w:pPr>
      <w:r w:rsidRPr="0003264F">
        <w:rPr>
          <w:rFonts w:asciiTheme="minorHAnsi" w:hAnsiTheme="minorHAnsi" w:cstheme="minorHAnsi"/>
          <w:sz w:val="18"/>
          <w:szCs w:val="18"/>
        </w:rPr>
        <w:t>* Identify the financial contributions grouping them by type: such as direct grant, loan/financing instrument/repayable advances, tax advantage, guarantee, risk capital instrument, equity intervention, debt write-off, contributions provided for the non-economic activities of an undertaking (see recital 16 of Regulation 2022/2560), or other. (</w:t>
      </w:r>
    </w:p>
    <w:p w14:paraId="132BBDBB" w14:textId="77777777" w:rsidR="00662F78" w:rsidRPr="0003264F" w:rsidRDefault="00662F78" w:rsidP="00662F78">
      <w:pPr>
        <w:rPr>
          <w:rFonts w:asciiTheme="minorHAnsi" w:hAnsiTheme="minorHAnsi" w:cstheme="minorHAnsi"/>
          <w:sz w:val="18"/>
          <w:szCs w:val="18"/>
        </w:rPr>
      </w:pPr>
      <w:r w:rsidRPr="0003264F">
        <w:rPr>
          <w:rFonts w:asciiTheme="minorHAnsi" w:hAnsiTheme="minorHAnsi" w:cstheme="minorHAnsi"/>
          <w:sz w:val="18"/>
          <w:szCs w:val="18"/>
        </w:rPr>
        <w:t>** General description of the purpose of the financial contributions included in each type and of the granting entity(</w:t>
      </w:r>
      <w:proofErr w:type="spellStart"/>
      <w:r w:rsidRPr="0003264F">
        <w:rPr>
          <w:rFonts w:asciiTheme="minorHAnsi" w:hAnsiTheme="minorHAnsi" w:cstheme="minorHAnsi"/>
          <w:sz w:val="18"/>
          <w:szCs w:val="18"/>
        </w:rPr>
        <w:t>ies</w:t>
      </w:r>
      <w:proofErr w:type="spellEnd"/>
      <w:r w:rsidRPr="0003264F">
        <w:rPr>
          <w:rFonts w:asciiTheme="minorHAnsi" w:hAnsiTheme="minorHAnsi" w:cstheme="minorHAnsi"/>
          <w:sz w:val="18"/>
          <w:szCs w:val="18"/>
        </w:rPr>
        <w:t>). For instance, ‘tax exemption for the production of product A and R &amp; D activities’, ‘several loans with State-owned banks for purpose X’, ‘several financing measures with State investment agencies to cover operating expenses/for R &amp; D activities’, ‘public capital injection in Company X’.</w:t>
      </w:r>
    </w:p>
    <w:p w14:paraId="101A6F86" w14:textId="77777777" w:rsidR="00662F78" w:rsidRPr="0003264F" w:rsidRDefault="00662F78" w:rsidP="00662F78">
      <w:pPr>
        <w:rPr>
          <w:rFonts w:asciiTheme="minorHAnsi" w:hAnsiTheme="minorHAnsi" w:cstheme="minorHAnsi"/>
          <w:sz w:val="18"/>
          <w:szCs w:val="18"/>
        </w:rPr>
      </w:pPr>
      <w:r w:rsidRPr="0003264F">
        <w:rPr>
          <w:rFonts w:asciiTheme="minorHAnsi" w:hAnsiTheme="minorHAnsi" w:cstheme="minorHAnsi"/>
          <w:sz w:val="18"/>
          <w:szCs w:val="18"/>
        </w:rPr>
        <w:t>*** Use the following ranges: ‘EUR 45-100 million’, ‘EUR &gt; 100-500 million’, ‘EUR &gt; 500-1 000 million’, ‘more than EUR 1 000 million’</w:t>
      </w:r>
    </w:p>
    <w:p w14:paraId="6135312F" w14:textId="77777777" w:rsidR="00662F78" w:rsidRPr="0003264F" w:rsidRDefault="00662F78" w:rsidP="00662F78">
      <w:pPr>
        <w:rPr>
          <w:rFonts w:asciiTheme="minorHAnsi" w:hAnsiTheme="minorHAnsi" w:cstheme="minorHAnsi"/>
        </w:rPr>
      </w:pPr>
    </w:p>
    <w:p w14:paraId="50ACB92E" w14:textId="77777777" w:rsidR="00662F78" w:rsidRPr="0003264F" w:rsidRDefault="00662F78" w:rsidP="00662F78">
      <w:pPr>
        <w:rPr>
          <w:rFonts w:asciiTheme="minorHAnsi" w:hAnsiTheme="minorHAnsi" w:cstheme="minorHAnsi"/>
          <w:b/>
          <w:u w:val="single"/>
        </w:rPr>
      </w:pPr>
      <w:r w:rsidRPr="0003264F">
        <w:rPr>
          <w:rFonts w:asciiTheme="minorHAnsi" w:hAnsiTheme="minorHAnsi" w:cstheme="minorHAnsi"/>
          <w:b/>
          <w:u w:val="single"/>
        </w:rPr>
        <w:t>4.</w:t>
      </w:r>
      <w:r w:rsidRPr="0003264F">
        <w:rPr>
          <w:rFonts w:asciiTheme="minorHAnsi" w:hAnsiTheme="minorHAnsi" w:cstheme="minorHAnsi"/>
          <w:b/>
          <w:u w:val="single"/>
        </w:rPr>
        <w:tab/>
        <w:t>Justification for absence of unduly advantageous tender – (Section 4 of Form FS-PP)</w:t>
      </w:r>
    </w:p>
    <w:p w14:paraId="0D490323" w14:textId="77777777" w:rsidR="00662F78" w:rsidRPr="0003264F" w:rsidRDefault="00662F78" w:rsidP="00662F78">
      <w:pPr>
        <w:rPr>
          <w:rFonts w:asciiTheme="minorHAnsi" w:hAnsiTheme="minorHAnsi" w:cstheme="minorHAnsi"/>
        </w:rPr>
      </w:pPr>
      <w:r w:rsidRPr="0003264F">
        <w:rPr>
          <w:rFonts w:asciiTheme="minorHAnsi" w:hAnsiTheme="minorHAnsi" w:cstheme="minorHAnsi"/>
          <w:u w:val="single"/>
        </w:rPr>
        <w:t>4.1</w:t>
      </w:r>
      <w:r w:rsidRPr="0003264F">
        <w:rPr>
          <w:rFonts w:asciiTheme="minorHAnsi" w:hAnsiTheme="minorHAnsi" w:cstheme="minorHAnsi"/>
          <w:u w:val="single"/>
        </w:rPr>
        <w:tab/>
      </w:r>
      <w:r w:rsidRPr="0003264F">
        <w:rPr>
          <w:rFonts w:asciiTheme="minorHAnsi" w:hAnsiTheme="minorHAnsi" w:cstheme="minorHAnsi"/>
        </w:rPr>
        <w:t xml:space="preserve">For any of the foreign financial contributions enabling an undertaking to submit an unduly </w:t>
      </w:r>
      <w:r w:rsidRPr="0003264F">
        <w:rPr>
          <w:rFonts w:asciiTheme="minorHAnsi" w:hAnsiTheme="minorHAnsi" w:cstheme="minorHAnsi"/>
        </w:rPr>
        <w:tab/>
        <w:t xml:space="preserve">advantageous tender on the basis of which the undertaking could be awarded the relevant </w:t>
      </w:r>
      <w:r w:rsidRPr="0003264F">
        <w:rPr>
          <w:rFonts w:asciiTheme="minorHAnsi" w:hAnsiTheme="minorHAnsi" w:cstheme="minorHAnsi"/>
        </w:rPr>
        <w:tab/>
        <w:t xml:space="preserve">contract (Article 5(1)(e) of Regulation (EU) 2022/2560), are there any elements which can be </w:t>
      </w:r>
      <w:r w:rsidRPr="0003264F">
        <w:rPr>
          <w:rFonts w:asciiTheme="minorHAnsi" w:hAnsiTheme="minorHAnsi" w:cstheme="minorHAnsi"/>
        </w:rPr>
        <w:tab/>
        <w:t xml:space="preserve">adduced to demonstrate that the tender is not unduly advantageous directly or indirectly </w:t>
      </w:r>
      <w:r w:rsidRPr="0003264F">
        <w:rPr>
          <w:rFonts w:asciiTheme="minorHAnsi" w:hAnsiTheme="minorHAnsi" w:cstheme="minorHAnsi"/>
        </w:rPr>
        <w:tab/>
        <w:t xml:space="preserve">due to the financial contribution(s) received, including the elements referred to in Article </w:t>
      </w:r>
      <w:r w:rsidRPr="0003264F">
        <w:rPr>
          <w:rFonts w:asciiTheme="minorHAnsi" w:hAnsiTheme="minorHAnsi" w:cstheme="minorHAnsi"/>
        </w:rPr>
        <w:tab/>
        <w:t xml:space="preserve">69(2) of Directive 2014/24/EU. </w:t>
      </w:r>
    </w:p>
    <w:p w14:paraId="450A1EFF" w14:textId="77777777" w:rsidR="00662F78" w:rsidRPr="0003264F" w:rsidRDefault="00662F78" w:rsidP="00662F78">
      <w:pPr>
        <w:rPr>
          <w:rFonts w:asciiTheme="minorHAnsi" w:hAnsiTheme="minorHAnsi" w:cstheme="minorHAnsi"/>
          <w:u w:val="single"/>
        </w:rPr>
      </w:pPr>
      <w:r w:rsidRPr="0003264F">
        <w:rPr>
          <w:rFonts w:asciiTheme="minorHAnsi" w:hAnsiTheme="minorHAnsi" w:cstheme="minorHAnsi"/>
        </w:rPr>
        <w:tab/>
        <w:t xml:space="preserve">In that regard, notifying parties should detail any elements that in their view may </w:t>
      </w:r>
      <w:r w:rsidRPr="0003264F">
        <w:rPr>
          <w:rFonts w:asciiTheme="minorHAnsi" w:hAnsiTheme="minorHAnsi" w:cstheme="minorHAnsi"/>
        </w:rPr>
        <w:tab/>
        <w:t xml:space="preserve">demonstrate that their tender is not unduly advantageous. </w:t>
      </w:r>
    </w:p>
    <w:p w14:paraId="3053E8D7" w14:textId="77777777" w:rsidR="00662F78" w:rsidRPr="0003264F" w:rsidRDefault="00662F78" w:rsidP="00662F78">
      <w:pPr>
        <w:rPr>
          <w:rFonts w:asciiTheme="minorHAnsi" w:hAnsiTheme="minorHAnsi" w:cstheme="minorHAnsi"/>
        </w:rPr>
      </w:pPr>
      <w:r w:rsidRPr="0003264F">
        <w:rPr>
          <w:rFonts w:asciiTheme="minorHAnsi" w:hAnsiTheme="minorHAnsi" w:cstheme="minorHAnsi"/>
          <w:u w:val="single"/>
        </w:rPr>
        <w:t>4.2</w:t>
      </w:r>
      <w:r w:rsidRPr="0003264F">
        <w:rPr>
          <w:rFonts w:asciiTheme="minorHAnsi" w:hAnsiTheme="minorHAnsi" w:cstheme="minorHAnsi"/>
          <w:u w:val="single"/>
        </w:rPr>
        <w:tab/>
      </w:r>
      <w:r w:rsidRPr="0003264F">
        <w:rPr>
          <w:rFonts w:asciiTheme="minorHAnsi" w:hAnsiTheme="minorHAnsi" w:cstheme="minorHAnsi"/>
        </w:rPr>
        <w:t xml:space="preserve">The elements may in particular refer to: </w:t>
      </w:r>
    </w:p>
    <w:p w14:paraId="1E184F88"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t xml:space="preserve">4.2.1. </w:t>
      </w:r>
      <w:r w:rsidRPr="0003264F">
        <w:rPr>
          <w:rFonts w:asciiTheme="minorHAnsi" w:hAnsiTheme="minorHAnsi" w:cstheme="minorHAnsi"/>
        </w:rPr>
        <w:tab/>
        <w:t xml:space="preserve">The economics of the manufacturing process, of the services provided or of the </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construction method;</w:t>
      </w:r>
    </w:p>
    <w:p w14:paraId="25AFDC90" w14:textId="6F7EAECC" w:rsidR="00662F78" w:rsidRPr="0003264F" w:rsidRDefault="00662F78" w:rsidP="00662F78">
      <w:pPr>
        <w:rPr>
          <w:rFonts w:asciiTheme="minorHAnsi" w:hAnsiTheme="minorHAnsi" w:cstheme="minorHAnsi"/>
        </w:rPr>
      </w:pPr>
      <w:r w:rsidRPr="0003264F">
        <w:rPr>
          <w:rFonts w:asciiTheme="minorHAnsi" w:hAnsiTheme="minorHAnsi" w:cstheme="minorHAnsi"/>
        </w:rPr>
        <w:tab/>
        <w:t xml:space="preserve">4.2.2. </w:t>
      </w:r>
      <w:r w:rsidRPr="0003264F">
        <w:rPr>
          <w:rFonts w:asciiTheme="minorHAnsi" w:hAnsiTheme="minorHAnsi" w:cstheme="minorHAnsi"/>
        </w:rPr>
        <w:tab/>
        <w:t xml:space="preserve">The technical solutions chosen or any exceptionally favourable conditions available </w:t>
      </w:r>
      <w:r w:rsidRPr="0003264F">
        <w:rPr>
          <w:rFonts w:asciiTheme="minorHAnsi" w:hAnsiTheme="minorHAnsi" w:cstheme="minorHAnsi"/>
        </w:rPr>
        <w:tab/>
      </w:r>
      <w:r w:rsidRPr="0003264F">
        <w:rPr>
          <w:rFonts w:asciiTheme="minorHAnsi" w:hAnsiTheme="minorHAnsi" w:cstheme="minorHAnsi"/>
        </w:rPr>
        <w:tab/>
        <w:t xml:space="preserve">to the tenderer for the supply of the products or services or for the execution of the </w:t>
      </w:r>
      <w:r w:rsidRPr="0003264F">
        <w:rPr>
          <w:rFonts w:asciiTheme="minorHAnsi" w:hAnsiTheme="minorHAnsi" w:cstheme="minorHAnsi"/>
        </w:rPr>
        <w:tab/>
      </w:r>
      <w:r w:rsidRPr="0003264F">
        <w:rPr>
          <w:rFonts w:asciiTheme="minorHAnsi" w:hAnsiTheme="minorHAnsi" w:cstheme="minorHAnsi"/>
        </w:rPr>
        <w:tab/>
      </w:r>
      <w:r w:rsidR="0078759F" w:rsidRPr="0003264F">
        <w:rPr>
          <w:rFonts w:asciiTheme="minorHAnsi" w:hAnsiTheme="minorHAnsi" w:cstheme="minorHAnsi"/>
        </w:rPr>
        <w:t>work.</w:t>
      </w:r>
      <w:r w:rsidRPr="0003264F">
        <w:rPr>
          <w:rFonts w:asciiTheme="minorHAnsi" w:hAnsiTheme="minorHAnsi" w:cstheme="minorHAnsi"/>
        </w:rPr>
        <w:t xml:space="preserve"> </w:t>
      </w:r>
    </w:p>
    <w:p w14:paraId="66AD5714" w14:textId="6A04AC49" w:rsidR="00662F78" w:rsidRPr="0003264F" w:rsidRDefault="00662F78" w:rsidP="00662F78">
      <w:pPr>
        <w:rPr>
          <w:rFonts w:asciiTheme="minorHAnsi" w:hAnsiTheme="minorHAnsi" w:cstheme="minorHAnsi"/>
        </w:rPr>
      </w:pPr>
      <w:r w:rsidRPr="0003264F">
        <w:rPr>
          <w:rFonts w:asciiTheme="minorHAnsi" w:hAnsiTheme="minorHAnsi" w:cstheme="minorHAnsi"/>
        </w:rPr>
        <w:tab/>
        <w:t xml:space="preserve">4.2.3. </w:t>
      </w:r>
      <w:r w:rsidRPr="0003264F">
        <w:rPr>
          <w:rFonts w:asciiTheme="minorHAnsi" w:hAnsiTheme="minorHAnsi" w:cstheme="minorHAnsi"/>
        </w:rPr>
        <w:tab/>
        <w:t xml:space="preserve">The originality of the work, supplies or services proposed by the </w:t>
      </w:r>
      <w:r w:rsidR="0078759F" w:rsidRPr="0003264F">
        <w:rPr>
          <w:rFonts w:asciiTheme="minorHAnsi" w:hAnsiTheme="minorHAnsi" w:cstheme="minorHAnsi"/>
        </w:rPr>
        <w:t>tenderer.</w:t>
      </w:r>
      <w:r w:rsidRPr="0003264F">
        <w:rPr>
          <w:rFonts w:asciiTheme="minorHAnsi" w:hAnsiTheme="minorHAnsi" w:cstheme="minorHAnsi"/>
        </w:rPr>
        <w:t xml:space="preserve"> </w:t>
      </w:r>
    </w:p>
    <w:p w14:paraId="22F28125" w14:textId="5052672D" w:rsidR="00662F78" w:rsidRPr="0003264F" w:rsidRDefault="00662F78" w:rsidP="00662F78">
      <w:pPr>
        <w:rPr>
          <w:rFonts w:asciiTheme="minorHAnsi" w:hAnsiTheme="minorHAnsi" w:cstheme="minorHAnsi"/>
        </w:rPr>
      </w:pPr>
      <w:r w:rsidRPr="0003264F">
        <w:rPr>
          <w:rFonts w:asciiTheme="minorHAnsi" w:hAnsiTheme="minorHAnsi" w:cstheme="minorHAnsi"/>
        </w:rPr>
        <w:tab/>
        <w:t xml:space="preserve">4.2.4. </w:t>
      </w:r>
      <w:r w:rsidRPr="0003264F">
        <w:rPr>
          <w:rFonts w:asciiTheme="minorHAnsi" w:hAnsiTheme="minorHAnsi" w:cstheme="minorHAnsi"/>
        </w:rPr>
        <w:tab/>
        <w:t xml:space="preserve">Compliance with applicable obligations in the fields of environmental, social and </w:t>
      </w:r>
      <w:r w:rsidRPr="0003264F">
        <w:rPr>
          <w:rFonts w:asciiTheme="minorHAnsi" w:hAnsiTheme="minorHAnsi" w:cstheme="minorHAnsi"/>
        </w:rPr>
        <w:tab/>
      </w:r>
      <w:r w:rsidRPr="0003264F">
        <w:rPr>
          <w:rFonts w:asciiTheme="minorHAnsi" w:hAnsiTheme="minorHAnsi" w:cstheme="minorHAnsi"/>
        </w:rPr>
        <w:tab/>
        <w:t xml:space="preserve">labour </w:t>
      </w:r>
      <w:r w:rsidR="0078759F" w:rsidRPr="0003264F">
        <w:rPr>
          <w:rFonts w:asciiTheme="minorHAnsi" w:hAnsiTheme="minorHAnsi" w:cstheme="minorHAnsi"/>
        </w:rPr>
        <w:t>law.</w:t>
      </w:r>
      <w:r w:rsidRPr="0003264F">
        <w:rPr>
          <w:rFonts w:asciiTheme="minorHAnsi" w:hAnsiTheme="minorHAnsi" w:cstheme="minorHAnsi"/>
        </w:rPr>
        <w:t xml:space="preserve"> </w:t>
      </w:r>
    </w:p>
    <w:p w14:paraId="4C512AFA"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t xml:space="preserve">4.2.5. </w:t>
      </w:r>
      <w:r w:rsidRPr="0003264F">
        <w:rPr>
          <w:rFonts w:asciiTheme="minorHAnsi" w:hAnsiTheme="minorHAnsi" w:cstheme="minorHAnsi"/>
        </w:rPr>
        <w:tab/>
        <w:t>Compliance with obligations regarding subcontracting.</w:t>
      </w:r>
    </w:p>
    <w:p w14:paraId="60EA9E0C" w14:textId="77777777" w:rsidR="00662F78" w:rsidRPr="0003264F" w:rsidRDefault="00662F78" w:rsidP="00662F78">
      <w:pPr>
        <w:rPr>
          <w:rFonts w:asciiTheme="minorHAnsi" w:hAnsiTheme="minorHAnsi" w:cstheme="minorHAnsi"/>
          <w:u w:val="single"/>
        </w:rPr>
      </w:pPr>
    </w:p>
    <w:p w14:paraId="713DE67C" w14:textId="77777777" w:rsidR="00074610" w:rsidRPr="0003264F" w:rsidRDefault="00074610" w:rsidP="00662F78">
      <w:pPr>
        <w:rPr>
          <w:rFonts w:asciiTheme="minorHAnsi" w:hAnsiTheme="minorHAnsi" w:cstheme="minorHAnsi"/>
          <w:b/>
          <w:u w:val="single"/>
        </w:rPr>
      </w:pPr>
    </w:p>
    <w:p w14:paraId="23BE1B69" w14:textId="1B7CE339" w:rsidR="00662F78" w:rsidRPr="0003264F" w:rsidRDefault="00662F78" w:rsidP="00662F78">
      <w:pPr>
        <w:rPr>
          <w:rFonts w:asciiTheme="minorHAnsi" w:hAnsiTheme="minorHAnsi" w:cstheme="minorHAnsi"/>
          <w:b/>
          <w:u w:val="single"/>
        </w:rPr>
      </w:pPr>
      <w:r w:rsidRPr="0003264F">
        <w:rPr>
          <w:rFonts w:asciiTheme="minorHAnsi" w:hAnsiTheme="minorHAnsi" w:cstheme="minorHAnsi"/>
          <w:b/>
          <w:u w:val="single"/>
        </w:rPr>
        <w:lastRenderedPageBreak/>
        <w:t>5.</w:t>
      </w:r>
      <w:r w:rsidRPr="0003264F">
        <w:rPr>
          <w:rFonts w:asciiTheme="minorHAnsi" w:hAnsiTheme="minorHAnsi" w:cstheme="minorHAnsi"/>
          <w:b/>
          <w:u w:val="single"/>
        </w:rPr>
        <w:tab/>
        <w:t xml:space="preserve">Possible Positive </w:t>
      </w:r>
      <w:r w:rsidR="0078759F" w:rsidRPr="0003264F">
        <w:rPr>
          <w:rFonts w:asciiTheme="minorHAnsi" w:hAnsiTheme="minorHAnsi" w:cstheme="minorHAnsi"/>
          <w:b/>
          <w:u w:val="single"/>
        </w:rPr>
        <w:t>Effects -</w:t>
      </w:r>
      <w:r w:rsidRPr="0003264F">
        <w:rPr>
          <w:rFonts w:asciiTheme="minorHAnsi" w:hAnsiTheme="minorHAnsi" w:cstheme="minorHAnsi"/>
          <w:b/>
          <w:u w:val="single"/>
        </w:rPr>
        <w:t xml:space="preserve"> </w:t>
      </w:r>
      <w:r w:rsidR="00AF79B3" w:rsidRPr="0003264F">
        <w:rPr>
          <w:rFonts w:asciiTheme="minorHAnsi" w:hAnsiTheme="minorHAnsi" w:cstheme="minorHAnsi"/>
          <w:b/>
          <w:u w:val="single"/>
        </w:rPr>
        <w:t>(Section</w:t>
      </w:r>
      <w:r w:rsidRPr="0003264F">
        <w:rPr>
          <w:rFonts w:asciiTheme="minorHAnsi" w:hAnsiTheme="minorHAnsi" w:cstheme="minorHAnsi"/>
          <w:b/>
          <w:u w:val="single"/>
        </w:rPr>
        <w:t xml:space="preserve"> 5 of Form FS-PP)</w:t>
      </w:r>
    </w:p>
    <w:p w14:paraId="4F2E57F2" w14:textId="77777777" w:rsidR="00662F78" w:rsidRPr="0003264F" w:rsidRDefault="00662F78" w:rsidP="00662F78">
      <w:pPr>
        <w:rPr>
          <w:rFonts w:asciiTheme="minorHAnsi" w:hAnsiTheme="minorHAnsi" w:cstheme="minorHAnsi"/>
        </w:rPr>
      </w:pPr>
      <w:r w:rsidRPr="0003264F">
        <w:rPr>
          <w:rFonts w:asciiTheme="minorHAnsi" w:hAnsiTheme="minorHAnsi" w:cstheme="minorHAnsi"/>
          <w:u w:val="single"/>
        </w:rPr>
        <w:t>5.1</w:t>
      </w:r>
      <w:r w:rsidRPr="0003264F">
        <w:rPr>
          <w:rFonts w:asciiTheme="minorHAnsi" w:hAnsiTheme="minorHAnsi" w:cstheme="minorHAnsi"/>
          <w:u w:val="single"/>
        </w:rPr>
        <w:tab/>
      </w:r>
      <w:r w:rsidRPr="0003264F">
        <w:rPr>
          <w:rFonts w:asciiTheme="minorHAnsi" w:hAnsiTheme="minorHAnsi" w:cstheme="minorHAnsi"/>
        </w:rPr>
        <w:t xml:space="preserve">If applicable, notifying parties should list and substantiate any possible positive effects on the </w:t>
      </w:r>
      <w:r w:rsidRPr="0003264F">
        <w:rPr>
          <w:rFonts w:asciiTheme="minorHAnsi" w:hAnsiTheme="minorHAnsi" w:cstheme="minorHAnsi"/>
        </w:rPr>
        <w:tab/>
        <w:t xml:space="preserve">development of the relevant subsidised economic activity on the internal market. Notifying </w:t>
      </w:r>
      <w:r w:rsidRPr="0003264F">
        <w:rPr>
          <w:rFonts w:asciiTheme="minorHAnsi" w:hAnsiTheme="minorHAnsi" w:cstheme="minorHAnsi"/>
        </w:rPr>
        <w:tab/>
        <w:t xml:space="preserve">parties should also list and substantiate any other positive effects of the foreign subsidies, </w:t>
      </w:r>
      <w:r w:rsidRPr="0003264F">
        <w:rPr>
          <w:rFonts w:asciiTheme="minorHAnsi" w:hAnsiTheme="minorHAnsi" w:cstheme="minorHAnsi"/>
        </w:rPr>
        <w:tab/>
        <w:t xml:space="preserve">such as </w:t>
      </w:r>
      <w:r w:rsidRPr="0003264F">
        <w:rPr>
          <w:rFonts w:asciiTheme="minorHAnsi" w:hAnsiTheme="minorHAnsi" w:cstheme="minorHAnsi"/>
        </w:rPr>
        <w:tab/>
        <w:t xml:space="preserve">broader positive effects in relation to the relevant policy objectives, in particular </w:t>
      </w:r>
      <w:r w:rsidRPr="0003264F">
        <w:rPr>
          <w:rFonts w:asciiTheme="minorHAnsi" w:hAnsiTheme="minorHAnsi" w:cstheme="minorHAnsi"/>
        </w:rPr>
        <w:tab/>
        <w:t xml:space="preserve">those of the Union, and specify when and where those effects have or are expected to take </w:t>
      </w:r>
      <w:r w:rsidRPr="0003264F">
        <w:rPr>
          <w:rFonts w:asciiTheme="minorHAnsi" w:hAnsiTheme="minorHAnsi" w:cstheme="minorHAnsi"/>
        </w:rPr>
        <w:tab/>
        <w:t>place. Notifying parties should provide a description of each of those positive effects.</w:t>
      </w:r>
    </w:p>
    <w:p w14:paraId="3FF0BFB9" w14:textId="77777777" w:rsidR="00662F78" w:rsidRPr="0003264F" w:rsidRDefault="00662F78" w:rsidP="00662F78">
      <w:pPr>
        <w:rPr>
          <w:rFonts w:asciiTheme="minorHAnsi" w:hAnsiTheme="minorHAnsi" w:cstheme="minorHAnsi"/>
          <w:u w:val="single"/>
        </w:rPr>
      </w:pPr>
    </w:p>
    <w:p w14:paraId="11F7E9C3" w14:textId="77777777" w:rsidR="00662F78" w:rsidRPr="0003264F" w:rsidRDefault="00662F78" w:rsidP="00662F78">
      <w:pPr>
        <w:rPr>
          <w:rFonts w:asciiTheme="minorHAnsi" w:hAnsiTheme="minorHAnsi" w:cstheme="minorHAnsi"/>
          <w:b/>
          <w:u w:val="single"/>
        </w:rPr>
      </w:pPr>
      <w:r w:rsidRPr="0003264F">
        <w:rPr>
          <w:rFonts w:asciiTheme="minorHAnsi" w:hAnsiTheme="minorHAnsi" w:cstheme="minorHAnsi"/>
          <w:b/>
          <w:u w:val="single"/>
        </w:rPr>
        <w:t>6.</w:t>
      </w:r>
      <w:r w:rsidRPr="0003264F">
        <w:rPr>
          <w:rFonts w:asciiTheme="minorHAnsi" w:hAnsiTheme="minorHAnsi" w:cstheme="minorHAnsi"/>
          <w:b/>
          <w:u w:val="single"/>
        </w:rPr>
        <w:tab/>
        <w:t>Supporting Documentation – (Section 6 of Form FS-PP)</w:t>
      </w:r>
    </w:p>
    <w:p w14:paraId="6ECF913D"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Notifying parties are required to provide the following for each notifying party: </w:t>
      </w:r>
    </w:p>
    <w:p w14:paraId="2C03C23A"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6.1. </w:t>
      </w:r>
      <w:r w:rsidRPr="0003264F">
        <w:rPr>
          <w:rFonts w:asciiTheme="minorHAnsi" w:hAnsiTheme="minorHAnsi" w:cstheme="minorHAnsi"/>
        </w:rPr>
        <w:tab/>
        <w:t xml:space="preserve">Copies of all the supporting official documents relating to the financial contributions that </w:t>
      </w:r>
      <w:r w:rsidRPr="0003264F">
        <w:rPr>
          <w:rFonts w:asciiTheme="minorHAnsi" w:hAnsiTheme="minorHAnsi" w:cstheme="minorHAnsi"/>
        </w:rPr>
        <w:tab/>
        <w:t xml:space="preserve">may fall into any of the categories of Article 5(1), points (a) to (c) and (e) of Regulation (EU) </w:t>
      </w:r>
      <w:r w:rsidRPr="0003264F">
        <w:rPr>
          <w:rFonts w:asciiTheme="minorHAnsi" w:hAnsiTheme="minorHAnsi" w:cstheme="minorHAnsi"/>
        </w:rPr>
        <w:tab/>
        <w:t xml:space="preserve">2022/2560 pursuant to Section 3.1. </w:t>
      </w:r>
    </w:p>
    <w:p w14:paraId="273F08A8"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6.2. </w:t>
      </w:r>
      <w:r w:rsidRPr="0003264F">
        <w:rPr>
          <w:rFonts w:asciiTheme="minorHAnsi" w:hAnsiTheme="minorHAnsi" w:cstheme="minorHAnsi"/>
        </w:rPr>
        <w:tab/>
        <w:t xml:space="preserve">Copies of the following documents prepared by or for or received by any member of the </w:t>
      </w:r>
      <w:r w:rsidRPr="0003264F">
        <w:rPr>
          <w:rFonts w:asciiTheme="minorHAnsi" w:hAnsiTheme="minorHAnsi" w:cstheme="minorHAnsi"/>
        </w:rPr>
        <w:tab/>
        <w:t xml:space="preserve">board of management, the board of directors or the supervisory board: </w:t>
      </w:r>
    </w:p>
    <w:p w14:paraId="383BE9DA"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t xml:space="preserve">Analyses, reports, studies surveys, presentations and any comparable documents discussing </w:t>
      </w:r>
      <w:r w:rsidRPr="0003264F">
        <w:rPr>
          <w:rFonts w:asciiTheme="minorHAnsi" w:hAnsiTheme="minorHAnsi" w:cstheme="minorHAnsi"/>
        </w:rPr>
        <w:tab/>
        <w:t xml:space="preserve">the purpose, use and economic rationale of the foreign financial contributions that may fall </w:t>
      </w:r>
      <w:r w:rsidRPr="0003264F">
        <w:rPr>
          <w:rFonts w:asciiTheme="minorHAnsi" w:hAnsiTheme="minorHAnsi" w:cstheme="minorHAnsi"/>
        </w:rPr>
        <w:tab/>
        <w:t xml:space="preserve">into any of the categories of Article 5(1), points (a) to (c) and (e) of Regulation (EU) </w:t>
      </w:r>
      <w:r w:rsidRPr="0003264F">
        <w:rPr>
          <w:rFonts w:asciiTheme="minorHAnsi" w:hAnsiTheme="minorHAnsi" w:cstheme="minorHAnsi"/>
        </w:rPr>
        <w:tab/>
        <w:t xml:space="preserve">2022/2560. </w:t>
      </w:r>
    </w:p>
    <w:p w14:paraId="6D871B59"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b/>
        <w:t xml:space="preserve">Provide the same documents prepared by or for or received by the entity granting the </w:t>
      </w:r>
      <w:r w:rsidRPr="0003264F">
        <w:rPr>
          <w:rFonts w:asciiTheme="minorHAnsi" w:hAnsiTheme="minorHAnsi" w:cstheme="minorHAnsi"/>
        </w:rPr>
        <w:tab/>
        <w:t xml:space="preserve">foreign financial contribution to the extent that they are in your possession or that they are </w:t>
      </w:r>
      <w:r w:rsidRPr="0003264F">
        <w:rPr>
          <w:rFonts w:asciiTheme="minorHAnsi" w:hAnsiTheme="minorHAnsi" w:cstheme="minorHAnsi"/>
        </w:rPr>
        <w:tab/>
        <w:t xml:space="preserve">publicly available. </w:t>
      </w:r>
    </w:p>
    <w:p w14:paraId="73310649" w14:textId="77777777" w:rsidR="00662F78" w:rsidRPr="0003264F" w:rsidRDefault="00662F78" w:rsidP="00662F78">
      <w:pPr>
        <w:rPr>
          <w:rFonts w:asciiTheme="minorHAnsi" w:hAnsiTheme="minorHAnsi" w:cstheme="minorHAnsi"/>
        </w:rPr>
      </w:pPr>
    </w:p>
    <w:p w14:paraId="3ACB2085"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6.3. </w:t>
      </w:r>
      <w:r w:rsidRPr="0003264F">
        <w:rPr>
          <w:rFonts w:asciiTheme="minorHAnsi" w:hAnsiTheme="minorHAnsi" w:cstheme="minorHAnsi"/>
        </w:rPr>
        <w:tab/>
        <w:t xml:space="preserve">An indication of the internet address, if any, at which the most recent annual accounts or </w:t>
      </w:r>
      <w:r w:rsidRPr="0003264F">
        <w:rPr>
          <w:rFonts w:asciiTheme="minorHAnsi" w:hAnsiTheme="minorHAnsi" w:cstheme="minorHAnsi"/>
        </w:rPr>
        <w:tab/>
        <w:t>reports of the notifying party(</w:t>
      </w:r>
      <w:proofErr w:type="spellStart"/>
      <w:r w:rsidRPr="0003264F">
        <w:rPr>
          <w:rFonts w:asciiTheme="minorHAnsi" w:hAnsiTheme="minorHAnsi" w:cstheme="minorHAnsi"/>
        </w:rPr>
        <w:t>ies</w:t>
      </w:r>
      <w:proofErr w:type="spellEnd"/>
      <w:r w:rsidRPr="0003264F">
        <w:rPr>
          <w:rFonts w:asciiTheme="minorHAnsi" w:hAnsiTheme="minorHAnsi" w:cstheme="minorHAnsi"/>
        </w:rPr>
        <w:t xml:space="preserve">) are available, or if no such internet address exists, copies of </w:t>
      </w:r>
      <w:r w:rsidRPr="0003264F">
        <w:rPr>
          <w:rFonts w:asciiTheme="minorHAnsi" w:hAnsiTheme="minorHAnsi" w:cstheme="minorHAnsi"/>
        </w:rPr>
        <w:tab/>
        <w:t xml:space="preserve">the most recent annual accounts and reports. </w:t>
      </w:r>
    </w:p>
    <w:p w14:paraId="1DAB6DDA" w14:textId="77777777" w:rsidR="00662F78" w:rsidRPr="0003264F" w:rsidRDefault="00662F78" w:rsidP="00662F78">
      <w:pPr>
        <w:rPr>
          <w:rFonts w:asciiTheme="minorHAnsi" w:hAnsiTheme="minorHAnsi" w:cstheme="minorHAnsi"/>
        </w:rPr>
      </w:pPr>
    </w:p>
    <w:p w14:paraId="54A20E60"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6.4. </w:t>
      </w:r>
      <w:r w:rsidRPr="0003264F">
        <w:rPr>
          <w:rFonts w:asciiTheme="minorHAnsi" w:hAnsiTheme="minorHAnsi" w:cstheme="minorHAnsi"/>
        </w:rPr>
        <w:tab/>
        <w:t>Where the notifying party(</w:t>
      </w:r>
      <w:proofErr w:type="spellStart"/>
      <w:r w:rsidRPr="0003264F">
        <w:rPr>
          <w:rFonts w:asciiTheme="minorHAnsi" w:hAnsiTheme="minorHAnsi" w:cstheme="minorHAnsi"/>
        </w:rPr>
        <w:t>ies</w:t>
      </w:r>
      <w:proofErr w:type="spellEnd"/>
      <w:r w:rsidRPr="0003264F">
        <w:rPr>
          <w:rFonts w:asciiTheme="minorHAnsi" w:hAnsiTheme="minorHAnsi" w:cstheme="minorHAnsi"/>
        </w:rPr>
        <w:t xml:space="preserve">) provide(s) justifications of the absence of an undue advantage </w:t>
      </w:r>
      <w:r w:rsidRPr="0003264F">
        <w:rPr>
          <w:rFonts w:asciiTheme="minorHAnsi" w:hAnsiTheme="minorHAnsi" w:cstheme="minorHAnsi"/>
        </w:rPr>
        <w:tab/>
        <w:t xml:space="preserve">of the tender by filling in Section 4 of this form, they also need to provide documentation for </w:t>
      </w:r>
      <w:r w:rsidRPr="0003264F">
        <w:rPr>
          <w:rFonts w:asciiTheme="minorHAnsi" w:hAnsiTheme="minorHAnsi" w:cstheme="minorHAnsi"/>
        </w:rPr>
        <w:tab/>
        <w:t xml:space="preserve">the period covering the three years preceding the notification, substantiating the adduced </w:t>
      </w:r>
      <w:r w:rsidRPr="0003264F">
        <w:rPr>
          <w:rFonts w:asciiTheme="minorHAnsi" w:hAnsiTheme="minorHAnsi" w:cstheme="minorHAnsi"/>
        </w:rPr>
        <w:tab/>
        <w:t xml:space="preserve">elements. Such documentation may include, inter alia, as relevant: (a) tax declarations for </w:t>
      </w:r>
      <w:r w:rsidRPr="0003264F">
        <w:rPr>
          <w:rFonts w:asciiTheme="minorHAnsi" w:hAnsiTheme="minorHAnsi" w:cstheme="minorHAnsi"/>
        </w:rPr>
        <w:tab/>
        <w:t xml:space="preserve">the period under review, including copies of company tax returns and VAT returns, (b) </w:t>
      </w:r>
      <w:r w:rsidRPr="0003264F">
        <w:rPr>
          <w:rFonts w:asciiTheme="minorHAnsi" w:hAnsiTheme="minorHAnsi" w:cstheme="minorHAnsi"/>
        </w:rPr>
        <w:tab/>
        <w:t xml:space="preserve">business plans and market research underlying the decision to participate in the public </w:t>
      </w:r>
      <w:r w:rsidRPr="0003264F">
        <w:rPr>
          <w:rFonts w:asciiTheme="minorHAnsi" w:hAnsiTheme="minorHAnsi" w:cstheme="minorHAnsi"/>
        </w:rPr>
        <w:tab/>
        <w:t>procurement procedure.</w:t>
      </w:r>
    </w:p>
    <w:p w14:paraId="680E4BF8" w14:textId="77777777" w:rsidR="00662F78" w:rsidRPr="0003264F" w:rsidRDefault="00662F78" w:rsidP="00662F78">
      <w:pPr>
        <w:rPr>
          <w:rFonts w:asciiTheme="minorHAnsi" w:hAnsiTheme="minorHAnsi" w:cstheme="minorHAnsi"/>
          <w:b/>
          <w:u w:val="single"/>
        </w:rPr>
      </w:pPr>
    </w:p>
    <w:p w14:paraId="60094750" w14:textId="77777777" w:rsidR="00074610" w:rsidRPr="0003264F" w:rsidRDefault="00074610" w:rsidP="00662F78">
      <w:pPr>
        <w:rPr>
          <w:rFonts w:asciiTheme="minorHAnsi" w:hAnsiTheme="minorHAnsi" w:cstheme="minorHAnsi"/>
          <w:b/>
          <w:u w:val="single"/>
        </w:rPr>
      </w:pPr>
    </w:p>
    <w:p w14:paraId="49345EE0" w14:textId="77777777" w:rsidR="00074610" w:rsidRPr="0003264F" w:rsidRDefault="00074610" w:rsidP="00662F78">
      <w:pPr>
        <w:rPr>
          <w:rFonts w:asciiTheme="minorHAnsi" w:hAnsiTheme="minorHAnsi" w:cstheme="minorHAnsi"/>
          <w:b/>
          <w:u w:val="single"/>
        </w:rPr>
      </w:pPr>
    </w:p>
    <w:p w14:paraId="2BF08498" w14:textId="77777777" w:rsidR="00074610" w:rsidRPr="0003264F" w:rsidRDefault="00074610" w:rsidP="00662F78">
      <w:pPr>
        <w:rPr>
          <w:rFonts w:asciiTheme="minorHAnsi" w:hAnsiTheme="minorHAnsi" w:cstheme="minorHAnsi"/>
          <w:b/>
          <w:u w:val="single"/>
        </w:rPr>
      </w:pPr>
    </w:p>
    <w:p w14:paraId="5237696A" w14:textId="77777777" w:rsidR="00074610" w:rsidRPr="0003264F" w:rsidRDefault="00074610" w:rsidP="00662F78">
      <w:pPr>
        <w:rPr>
          <w:rFonts w:asciiTheme="minorHAnsi" w:hAnsiTheme="minorHAnsi" w:cstheme="minorHAnsi"/>
          <w:b/>
          <w:u w:val="single"/>
        </w:rPr>
      </w:pPr>
    </w:p>
    <w:p w14:paraId="7635445E" w14:textId="77777777" w:rsidR="00074610" w:rsidRPr="0003264F" w:rsidRDefault="00074610" w:rsidP="00662F78">
      <w:pPr>
        <w:rPr>
          <w:rFonts w:asciiTheme="minorHAnsi" w:hAnsiTheme="minorHAnsi" w:cstheme="minorHAnsi"/>
          <w:b/>
          <w:u w:val="single"/>
        </w:rPr>
      </w:pPr>
    </w:p>
    <w:p w14:paraId="078553CC" w14:textId="2F84015E" w:rsidR="00662F78" w:rsidRPr="0003264F" w:rsidRDefault="00662F78" w:rsidP="00662F78">
      <w:pPr>
        <w:rPr>
          <w:rFonts w:asciiTheme="minorHAnsi" w:hAnsiTheme="minorHAnsi" w:cstheme="minorHAnsi"/>
          <w:b/>
          <w:u w:val="single"/>
        </w:rPr>
      </w:pPr>
      <w:r w:rsidRPr="0003264F">
        <w:rPr>
          <w:rFonts w:asciiTheme="minorHAnsi" w:hAnsiTheme="minorHAnsi" w:cstheme="minorHAnsi"/>
          <w:b/>
          <w:u w:val="single"/>
        </w:rPr>
        <w:lastRenderedPageBreak/>
        <w:t>7.</w:t>
      </w:r>
      <w:r w:rsidRPr="0003264F">
        <w:rPr>
          <w:rFonts w:asciiTheme="minorHAnsi" w:hAnsiTheme="minorHAnsi" w:cstheme="minorHAnsi"/>
          <w:b/>
          <w:u w:val="single"/>
        </w:rPr>
        <w:tab/>
        <w:t>Attestation (Section 8 of Form FS-PP)</w:t>
      </w:r>
    </w:p>
    <w:p w14:paraId="20EC5F66"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The notifying party(</w:t>
      </w:r>
      <w:proofErr w:type="spellStart"/>
      <w:r w:rsidRPr="0003264F">
        <w:rPr>
          <w:rFonts w:asciiTheme="minorHAnsi" w:hAnsiTheme="minorHAnsi" w:cstheme="minorHAnsi"/>
        </w:rPr>
        <w:t>ies</w:t>
      </w:r>
      <w:proofErr w:type="spellEnd"/>
      <w:r w:rsidRPr="0003264F">
        <w:rPr>
          <w:rFonts w:asciiTheme="minorHAnsi" w:hAnsiTheme="minorHAnsi" w:cstheme="minorHAnsi"/>
        </w:rPr>
        <w:t>) confirm(s) that, to the best of their knowledge and belief, the information given in this declaration is true, correct, and complete, that true and complete copies of documents required by this Form FS-PP have been supplied, that all estimates are identified as such and are their best estimates of the underlying facts, and that all the opinions expressed are sincere.</w:t>
      </w:r>
    </w:p>
    <w:p w14:paraId="27149EED"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The notifying party(</w:t>
      </w:r>
      <w:proofErr w:type="spellStart"/>
      <w:r w:rsidRPr="0003264F">
        <w:rPr>
          <w:rFonts w:asciiTheme="minorHAnsi" w:hAnsiTheme="minorHAnsi" w:cstheme="minorHAnsi"/>
        </w:rPr>
        <w:t>ies</w:t>
      </w:r>
      <w:proofErr w:type="spellEnd"/>
      <w:r w:rsidRPr="0003264F">
        <w:rPr>
          <w:rFonts w:asciiTheme="minorHAnsi" w:hAnsiTheme="minorHAnsi" w:cstheme="minorHAnsi"/>
        </w:rPr>
        <w:t>) confirm that they aware of the provisions of Article 33 of Regulation (EU) 2022/2560 concerning fines and periodic penalty payments.</w:t>
      </w:r>
    </w:p>
    <w:p w14:paraId="5D21BFE4" w14:textId="77777777" w:rsidR="00662F78" w:rsidRPr="0003264F" w:rsidRDefault="00662F78" w:rsidP="00662F78">
      <w:pPr>
        <w:rPr>
          <w:rFonts w:asciiTheme="minorHAnsi" w:hAnsiTheme="minorHAnsi" w:cstheme="minorHAnsi"/>
        </w:rPr>
      </w:pPr>
    </w:p>
    <w:p w14:paraId="72CB66D7" w14:textId="77777777" w:rsidR="00662F78" w:rsidRPr="0003264F" w:rsidRDefault="00662F78" w:rsidP="00662F78">
      <w:pPr>
        <w:rPr>
          <w:rFonts w:asciiTheme="minorHAnsi" w:hAnsiTheme="minorHAnsi" w:cstheme="minorHAnsi"/>
        </w:rPr>
      </w:pPr>
    </w:p>
    <w:p w14:paraId="00353E38" w14:textId="77777777" w:rsidR="00662F78" w:rsidRPr="0003264F" w:rsidRDefault="00662F78" w:rsidP="00662F78">
      <w:pPr>
        <w:rPr>
          <w:rFonts w:asciiTheme="minorHAnsi" w:hAnsiTheme="minorHAnsi" w:cstheme="minorHAnsi"/>
        </w:rPr>
      </w:pPr>
    </w:p>
    <w:p w14:paraId="15A0A46B" w14:textId="77777777" w:rsidR="00662F78" w:rsidRPr="0003264F" w:rsidRDefault="00662F78" w:rsidP="00662F78">
      <w:pPr>
        <w:rPr>
          <w:rFonts w:asciiTheme="minorHAnsi" w:hAnsiTheme="minorHAnsi" w:cstheme="minorHAnsi"/>
        </w:rPr>
      </w:pPr>
    </w:p>
    <w:p w14:paraId="4ED04795" w14:textId="77777777" w:rsidR="00662F78" w:rsidRPr="0003264F" w:rsidRDefault="00662F78" w:rsidP="00662F78">
      <w:pPr>
        <w:rPr>
          <w:rFonts w:asciiTheme="minorHAnsi" w:hAnsiTheme="minorHAnsi" w:cstheme="minorHAnsi"/>
        </w:rPr>
      </w:pPr>
    </w:p>
    <w:p w14:paraId="2756F581" w14:textId="77777777" w:rsidR="00662F78" w:rsidRPr="0003264F" w:rsidRDefault="00662F78" w:rsidP="00662F78">
      <w:pPr>
        <w:rPr>
          <w:rFonts w:asciiTheme="minorHAnsi" w:hAnsiTheme="minorHAnsi" w:cstheme="minorHAnsi"/>
        </w:rPr>
      </w:pPr>
    </w:p>
    <w:p w14:paraId="4E1521C4"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 xml:space="preserve">Date: </w:t>
      </w:r>
    </w:p>
    <w:p w14:paraId="1BBD361F" w14:textId="77777777" w:rsidR="00662F78" w:rsidRPr="0003264F" w:rsidRDefault="00662F78" w:rsidP="00662F78">
      <w:pPr>
        <w:rPr>
          <w:rFonts w:asciiTheme="minorHAnsi" w:hAnsiTheme="minorHAnsi" w:cstheme="minorHAnsi"/>
        </w:rPr>
      </w:pPr>
    </w:p>
    <w:p w14:paraId="44D1F58A" w14:textId="77777777" w:rsidR="00662F78" w:rsidRPr="0003264F" w:rsidRDefault="00662F78" w:rsidP="00662F78">
      <w:pPr>
        <w:rPr>
          <w:rFonts w:asciiTheme="minorHAnsi" w:hAnsiTheme="minorHAnsi" w:cstheme="minorHAnsi"/>
        </w:rPr>
      </w:pPr>
    </w:p>
    <w:p w14:paraId="45C58467" w14:textId="77777777" w:rsidR="00662F78" w:rsidRPr="0003264F" w:rsidRDefault="00662F78" w:rsidP="00662F78">
      <w:pPr>
        <w:rPr>
          <w:rFonts w:asciiTheme="minorHAnsi" w:hAnsiTheme="minorHAnsi" w:cstheme="minorHAnsi"/>
          <w:b/>
        </w:rPr>
      </w:pPr>
      <w:r w:rsidRPr="0003264F">
        <w:rPr>
          <w:rFonts w:asciiTheme="minorHAnsi" w:hAnsiTheme="minorHAnsi" w:cstheme="minorHAnsi"/>
          <w:b/>
        </w:rPr>
        <w:t>[Signatory 1]</w:t>
      </w:r>
      <w:r w:rsidRPr="0003264F">
        <w:rPr>
          <w:rFonts w:asciiTheme="minorHAnsi" w:hAnsiTheme="minorHAnsi" w:cstheme="minorHAnsi"/>
          <w:b/>
        </w:rPr>
        <w:tab/>
      </w:r>
      <w:r w:rsidRPr="0003264F">
        <w:rPr>
          <w:rFonts w:asciiTheme="minorHAnsi" w:hAnsiTheme="minorHAnsi" w:cstheme="minorHAnsi"/>
          <w:b/>
        </w:rPr>
        <w:tab/>
      </w:r>
      <w:r w:rsidRPr="0003264F">
        <w:rPr>
          <w:rFonts w:asciiTheme="minorHAnsi" w:hAnsiTheme="minorHAnsi" w:cstheme="minorHAnsi"/>
          <w:b/>
        </w:rPr>
        <w:tab/>
      </w:r>
      <w:r w:rsidRPr="0003264F">
        <w:rPr>
          <w:rFonts w:asciiTheme="minorHAnsi" w:hAnsiTheme="minorHAnsi" w:cstheme="minorHAnsi"/>
          <w:b/>
        </w:rPr>
        <w:tab/>
      </w:r>
      <w:r w:rsidRPr="0003264F">
        <w:rPr>
          <w:rFonts w:asciiTheme="minorHAnsi" w:hAnsiTheme="minorHAnsi" w:cstheme="minorHAnsi"/>
          <w:b/>
        </w:rPr>
        <w:tab/>
      </w:r>
      <w:r w:rsidRPr="0003264F">
        <w:rPr>
          <w:rFonts w:asciiTheme="minorHAnsi" w:hAnsiTheme="minorHAnsi" w:cstheme="minorHAnsi"/>
          <w:b/>
        </w:rPr>
        <w:tab/>
        <w:t>[Signatory 2]</w:t>
      </w:r>
    </w:p>
    <w:p w14:paraId="45753205" w14:textId="77777777" w:rsidR="00662F78" w:rsidRPr="0003264F" w:rsidRDefault="00662F78" w:rsidP="00662F78">
      <w:pPr>
        <w:rPr>
          <w:rFonts w:asciiTheme="minorHAnsi" w:hAnsiTheme="minorHAnsi" w:cstheme="minorHAnsi"/>
        </w:rPr>
      </w:pPr>
    </w:p>
    <w:p w14:paraId="3C0CB20C"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Name:</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Name:</w:t>
      </w:r>
    </w:p>
    <w:p w14:paraId="4E175418" w14:textId="77777777" w:rsidR="00662F78" w:rsidRPr="0003264F" w:rsidRDefault="00662F78" w:rsidP="00662F78">
      <w:pPr>
        <w:rPr>
          <w:rFonts w:asciiTheme="minorHAnsi" w:hAnsiTheme="minorHAnsi" w:cstheme="minorHAnsi"/>
        </w:rPr>
      </w:pPr>
    </w:p>
    <w:p w14:paraId="7001FF79"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Organisation:</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Organisation:</w:t>
      </w:r>
    </w:p>
    <w:p w14:paraId="17B2AE3C" w14:textId="77777777" w:rsidR="00662F78" w:rsidRPr="0003264F" w:rsidRDefault="00662F78" w:rsidP="00662F78">
      <w:pPr>
        <w:rPr>
          <w:rFonts w:asciiTheme="minorHAnsi" w:hAnsiTheme="minorHAnsi" w:cstheme="minorHAnsi"/>
        </w:rPr>
      </w:pPr>
    </w:p>
    <w:p w14:paraId="3CD2EF37"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Position:</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Position:</w:t>
      </w:r>
    </w:p>
    <w:p w14:paraId="032FEC66" w14:textId="77777777" w:rsidR="00662F78" w:rsidRPr="0003264F" w:rsidRDefault="00662F78" w:rsidP="00662F78">
      <w:pPr>
        <w:rPr>
          <w:rFonts w:asciiTheme="minorHAnsi" w:hAnsiTheme="minorHAnsi" w:cstheme="minorHAnsi"/>
        </w:rPr>
      </w:pPr>
    </w:p>
    <w:p w14:paraId="608CA93E"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Address:</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Address:</w:t>
      </w:r>
    </w:p>
    <w:p w14:paraId="0F45A577" w14:textId="77777777" w:rsidR="00662F78" w:rsidRPr="0003264F" w:rsidRDefault="00662F78" w:rsidP="00662F78">
      <w:pPr>
        <w:rPr>
          <w:rFonts w:asciiTheme="minorHAnsi" w:hAnsiTheme="minorHAnsi" w:cstheme="minorHAnsi"/>
        </w:rPr>
      </w:pPr>
    </w:p>
    <w:p w14:paraId="7DE98CF6"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Phone Number:</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Phone Number:</w:t>
      </w:r>
    </w:p>
    <w:p w14:paraId="03D1A531" w14:textId="77777777" w:rsidR="00662F78" w:rsidRPr="0003264F" w:rsidRDefault="00662F78" w:rsidP="00662F78">
      <w:pPr>
        <w:rPr>
          <w:rFonts w:asciiTheme="minorHAnsi" w:hAnsiTheme="minorHAnsi" w:cstheme="minorHAnsi"/>
        </w:rPr>
      </w:pPr>
    </w:p>
    <w:p w14:paraId="1CBB0AF7"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Email:</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Email:</w:t>
      </w:r>
    </w:p>
    <w:p w14:paraId="4EA0681E" w14:textId="77777777" w:rsidR="00662F78" w:rsidRPr="0003264F" w:rsidRDefault="00662F78" w:rsidP="00662F78">
      <w:pPr>
        <w:rPr>
          <w:rFonts w:asciiTheme="minorHAnsi" w:hAnsiTheme="minorHAnsi" w:cstheme="minorHAnsi"/>
        </w:rPr>
      </w:pPr>
    </w:p>
    <w:p w14:paraId="7AC71E30" w14:textId="77777777" w:rsidR="00662F78" w:rsidRPr="0003264F" w:rsidRDefault="00662F78" w:rsidP="00662F78">
      <w:pPr>
        <w:rPr>
          <w:rFonts w:asciiTheme="minorHAnsi" w:hAnsiTheme="minorHAnsi" w:cstheme="minorHAnsi"/>
        </w:rPr>
      </w:pPr>
      <w:r w:rsidRPr="0003264F">
        <w:rPr>
          <w:rFonts w:asciiTheme="minorHAnsi" w:hAnsiTheme="minorHAnsi" w:cstheme="minorHAnsi"/>
        </w:rPr>
        <w:t>Signed:</w:t>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r>
      <w:r w:rsidRPr="0003264F">
        <w:rPr>
          <w:rFonts w:asciiTheme="minorHAnsi" w:hAnsiTheme="minorHAnsi" w:cstheme="minorHAnsi"/>
        </w:rPr>
        <w:tab/>
        <w:t>Signed:</w:t>
      </w:r>
    </w:p>
    <w:p w14:paraId="43DE08BB" w14:textId="77777777" w:rsidR="00662F78" w:rsidRPr="0003264F" w:rsidRDefault="00662F78" w:rsidP="00662F78">
      <w:pPr>
        <w:rPr>
          <w:rFonts w:asciiTheme="minorHAnsi" w:hAnsiTheme="minorHAnsi" w:cstheme="minorHAnsi"/>
          <w:b/>
          <w:u w:val="single"/>
        </w:rPr>
      </w:pPr>
    </w:p>
    <w:p w14:paraId="3801B9FD" w14:textId="77777777" w:rsidR="00662F78" w:rsidRPr="0003264F" w:rsidRDefault="00662F78" w:rsidP="00662F78">
      <w:pPr>
        <w:rPr>
          <w:rFonts w:asciiTheme="minorHAnsi" w:hAnsiTheme="minorHAnsi" w:cstheme="minorHAnsi"/>
          <w:b/>
          <w:u w:val="single"/>
        </w:rPr>
      </w:pPr>
    </w:p>
    <w:p w14:paraId="3548E066" w14:textId="77777777" w:rsidR="00662F78" w:rsidRPr="0003264F" w:rsidRDefault="00662F78" w:rsidP="00662F78">
      <w:pPr>
        <w:rPr>
          <w:rFonts w:asciiTheme="minorHAnsi" w:hAnsiTheme="minorHAnsi" w:cstheme="minorHAnsi"/>
          <w:b/>
          <w:u w:val="single"/>
        </w:rPr>
      </w:pPr>
    </w:p>
    <w:p w14:paraId="5F1CDE3B" w14:textId="41F53656" w:rsidR="007B120C" w:rsidRPr="0003264F" w:rsidRDefault="007B120C" w:rsidP="007B120C">
      <w:pPr>
        <w:spacing w:after="160" w:line="259" w:lineRule="auto"/>
        <w:rPr>
          <w:rFonts w:asciiTheme="minorHAnsi" w:hAnsiTheme="minorHAnsi" w:cstheme="minorHAnsi"/>
          <w:szCs w:val="22"/>
          <w:highlight w:val="magenta"/>
        </w:rPr>
      </w:pPr>
    </w:p>
    <w:p w14:paraId="128A37C2" w14:textId="77777777" w:rsidR="003C0FB1" w:rsidRPr="0003264F" w:rsidRDefault="003C0FB1" w:rsidP="003C0FB1">
      <w:pPr>
        <w:pStyle w:val="Heading1"/>
        <w:spacing w:before="0"/>
        <w:jc w:val="both"/>
        <w:rPr>
          <w:rFonts w:asciiTheme="minorHAnsi" w:hAnsiTheme="minorHAnsi" w:cstheme="minorHAnsi"/>
        </w:rPr>
      </w:pPr>
      <w:r w:rsidRPr="0003264F">
        <w:rPr>
          <w:rFonts w:asciiTheme="minorHAnsi" w:hAnsiTheme="minorHAnsi" w:cstheme="minorHAnsi"/>
        </w:rPr>
        <w:lastRenderedPageBreak/>
        <w:t xml:space="preserve">Appendix </w:t>
      </w:r>
      <w:r w:rsidR="0083112F" w:rsidRPr="0003264F">
        <w:rPr>
          <w:rFonts w:asciiTheme="minorHAnsi" w:hAnsiTheme="minorHAnsi" w:cstheme="minorHAnsi"/>
        </w:rPr>
        <w:t>4</w:t>
      </w:r>
      <w:r w:rsidRPr="0003264F">
        <w:rPr>
          <w:rFonts w:asciiTheme="minorHAnsi" w:hAnsiTheme="minorHAnsi" w:cstheme="minorHAnsi"/>
        </w:rPr>
        <w:t>: Declaration as to Personal Circumstances of Tenderer</w:t>
      </w:r>
    </w:p>
    <w:p w14:paraId="5B89C8D2" w14:textId="5926B4E4" w:rsidR="003C0FB1" w:rsidRPr="0003264F" w:rsidRDefault="003C0FB1" w:rsidP="0058336E">
      <w:pPr>
        <w:keepLines/>
        <w:jc w:val="both"/>
        <w:rPr>
          <w:rFonts w:asciiTheme="minorHAnsi" w:hAnsiTheme="minorHAnsi" w:cstheme="minorHAnsi"/>
        </w:rPr>
      </w:pPr>
      <w:r w:rsidRPr="0003264F">
        <w:rPr>
          <w:rFonts w:asciiTheme="minorHAnsi" w:hAnsiTheme="minorHAnsi" w:cstheme="minorHAnsi"/>
        </w:rPr>
        <w:t xml:space="preserve">Re: Request for Tenders for the Provision of </w:t>
      </w:r>
      <w:sdt>
        <w:sdtPr>
          <w:rPr>
            <w:rFonts w:asciiTheme="minorHAnsi" w:hAnsiTheme="minorHAnsi" w:cstheme="minorHAnsi"/>
            <w:szCs w:val="22"/>
            <w:highlight w:val="lightGray"/>
          </w:rPr>
          <w:alias w:val="Type of Services"/>
          <w:tag w:val="Type of Services"/>
          <w:id w:val="825010900"/>
          <w:placeholder>
            <w:docPart w:val="26C473BB5B7B4CAE8B3563BF7B7D0983"/>
          </w:placeholder>
          <w:dataBinding w:prefixMappings="xmlns:ns0='http://schemas.microsoft.com/office/2006/coverPageProps' " w:xpath="/ns0:CoverPageProperties[1]/ns0:CompanyFax[1]" w:storeItemID="{55AF091B-3C7A-41E3-B477-F2FDAA23CFDA}"/>
          <w:text/>
        </w:sdtPr>
        <w:sdtEndPr/>
        <w:sdtContent>
          <w:r w:rsidR="002C7E6B">
            <w:rPr>
              <w:rFonts w:asciiTheme="minorHAnsi" w:hAnsiTheme="minorHAnsi" w:cstheme="minorHAnsi"/>
              <w:szCs w:val="22"/>
              <w:highlight w:val="lightGray"/>
            </w:rPr>
            <w:t>NCAD Website Design, Website Development, Hosting, Support and Maintenance.</w:t>
          </w:r>
        </w:sdtContent>
      </w:sdt>
      <w:r w:rsidRPr="0003264F">
        <w:rPr>
          <w:rFonts w:asciiTheme="minorHAnsi" w:hAnsiTheme="minorHAnsi" w:cstheme="minorHAnsi"/>
        </w:rPr>
        <w:t xml:space="preserve"> </w:t>
      </w:r>
    </w:p>
    <w:p w14:paraId="7395CBA3" w14:textId="77777777" w:rsidR="00206CC8" w:rsidRPr="0003264F" w:rsidRDefault="00206CC8" w:rsidP="00206CC8">
      <w:pPr>
        <w:tabs>
          <w:tab w:val="left" w:pos="1701"/>
        </w:tabs>
        <w:spacing w:after="200"/>
        <w:jc w:val="both"/>
        <w:rPr>
          <w:rFonts w:asciiTheme="minorHAnsi" w:hAnsiTheme="minorHAnsi" w:cstheme="minorHAnsi"/>
        </w:rPr>
      </w:pPr>
      <w:r w:rsidRPr="0003264F">
        <w:rPr>
          <w:rFonts w:asciiTheme="minorHAnsi" w:hAnsiTheme="minorHAnsi" w:cstheme="minorHAnsi"/>
          <w:b/>
        </w:rPr>
        <w:t>NAME:</w:t>
      </w:r>
      <w:r w:rsidRPr="0003264F">
        <w:rPr>
          <w:rFonts w:asciiTheme="minorHAnsi" w:hAnsiTheme="minorHAnsi" w:cstheme="minorHAnsi"/>
        </w:rPr>
        <w:t xml:space="preserve">   </w:t>
      </w:r>
      <w:r w:rsidRPr="0003264F">
        <w:rPr>
          <w:rFonts w:asciiTheme="minorHAnsi" w:hAnsiTheme="minorHAnsi" w:cstheme="minorHAnsi"/>
        </w:rPr>
        <w:tab/>
      </w:r>
      <w:r w:rsidRPr="0003264F">
        <w:rPr>
          <w:rFonts w:asciiTheme="minorHAnsi" w:hAnsiTheme="minorHAnsi" w:cstheme="minorHAnsi"/>
          <w:u w:val="single"/>
        </w:rPr>
        <w:fldChar w:fldCharType="begin">
          <w:ffData>
            <w:name w:val=""/>
            <w:enabled/>
            <w:calcOnExit w:val="0"/>
            <w:textInput>
              <w:default w:val="[Click here and insert name]"/>
            </w:textInput>
          </w:ffData>
        </w:fldChar>
      </w:r>
      <w:r w:rsidRPr="0003264F">
        <w:rPr>
          <w:rFonts w:asciiTheme="minorHAnsi" w:hAnsiTheme="minorHAnsi" w:cstheme="minorHAnsi"/>
          <w:u w:val="single"/>
        </w:rPr>
        <w:instrText xml:space="preserve"> FORMTEXT </w:instrText>
      </w:r>
      <w:r w:rsidRPr="0003264F">
        <w:rPr>
          <w:rFonts w:asciiTheme="minorHAnsi" w:hAnsiTheme="minorHAnsi" w:cstheme="minorHAnsi"/>
          <w:u w:val="single"/>
        </w:rPr>
      </w:r>
      <w:r w:rsidRPr="0003264F">
        <w:rPr>
          <w:rFonts w:asciiTheme="minorHAnsi" w:hAnsiTheme="minorHAnsi" w:cstheme="minorHAnsi"/>
          <w:u w:val="single"/>
        </w:rPr>
        <w:fldChar w:fldCharType="separate"/>
      </w:r>
      <w:r w:rsidRPr="0003264F">
        <w:rPr>
          <w:rFonts w:asciiTheme="minorHAnsi" w:hAnsiTheme="minorHAnsi" w:cstheme="minorHAnsi"/>
          <w:noProof/>
          <w:u w:val="single"/>
        </w:rPr>
        <w:t>[Click here and insert name]</w:t>
      </w:r>
      <w:r w:rsidRPr="0003264F">
        <w:rPr>
          <w:rFonts w:asciiTheme="minorHAnsi" w:hAnsiTheme="minorHAnsi" w:cstheme="minorHAnsi"/>
          <w:u w:val="single"/>
        </w:rPr>
        <w:fldChar w:fldCharType="end"/>
      </w:r>
    </w:p>
    <w:p w14:paraId="54B21FD4" w14:textId="77777777" w:rsidR="00206CC8" w:rsidRPr="0003264F" w:rsidRDefault="00206CC8" w:rsidP="00206CC8">
      <w:pPr>
        <w:tabs>
          <w:tab w:val="left" w:pos="1701"/>
        </w:tabs>
        <w:spacing w:after="200"/>
        <w:jc w:val="both"/>
        <w:rPr>
          <w:rFonts w:asciiTheme="minorHAnsi" w:hAnsiTheme="minorHAnsi" w:cstheme="minorHAnsi"/>
        </w:rPr>
      </w:pPr>
      <w:r w:rsidRPr="0003264F">
        <w:rPr>
          <w:rFonts w:asciiTheme="minorHAnsi" w:hAnsiTheme="minorHAnsi" w:cstheme="minorHAnsi"/>
          <w:b/>
        </w:rPr>
        <w:t>ADDRESS:</w:t>
      </w:r>
      <w:r w:rsidRPr="0003264F">
        <w:rPr>
          <w:rFonts w:asciiTheme="minorHAnsi" w:hAnsiTheme="minorHAnsi" w:cstheme="minorHAnsi"/>
        </w:rPr>
        <w:t xml:space="preserve"> </w:t>
      </w:r>
      <w:r w:rsidRPr="0003264F">
        <w:rPr>
          <w:rFonts w:asciiTheme="minorHAnsi" w:hAnsiTheme="minorHAnsi" w:cstheme="minorHAnsi"/>
        </w:rPr>
        <w:tab/>
      </w:r>
      <w:r w:rsidRPr="0003264F">
        <w:rPr>
          <w:rFonts w:asciiTheme="minorHAnsi" w:hAnsiTheme="minorHAnsi" w:cstheme="minorHAnsi"/>
          <w:u w:val="single"/>
        </w:rPr>
        <w:fldChar w:fldCharType="begin">
          <w:ffData>
            <w:name w:val=""/>
            <w:enabled/>
            <w:calcOnExit w:val="0"/>
            <w:textInput>
              <w:default w:val="[Click here and insert address]"/>
            </w:textInput>
          </w:ffData>
        </w:fldChar>
      </w:r>
      <w:r w:rsidRPr="0003264F">
        <w:rPr>
          <w:rFonts w:asciiTheme="minorHAnsi" w:hAnsiTheme="minorHAnsi" w:cstheme="minorHAnsi"/>
          <w:u w:val="single"/>
        </w:rPr>
        <w:instrText xml:space="preserve"> FORMTEXT </w:instrText>
      </w:r>
      <w:r w:rsidRPr="0003264F">
        <w:rPr>
          <w:rFonts w:asciiTheme="minorHAnsi" w:hAnsiTheme="minorHAnsi" w:cstheme="minorHAnsi"/>
          <w:u w:val="single"/>
        </w:rPr>
      </w:r>
      <w:r w:rsidRPr="0003264F">
        <w:rPr>
          <w:rFonts w:asciiTheme="minorHAnsi" w:hAnsiTheme="minorHAnsi" w:cstheme="minorHAnsi"/>
          <w:u w:val="single"/>
        </w:rPr>
        <w:fldChar w:fldCharType="separate"/>
      </w:r>
      <w:r w:rsidRPr="0003264F">
        <w:rPr>
          <w:rFonts w:asciiTheme="minorHAnsi" w:hAnsiTheme="minorHAnsi" w:cstheme="minorHAnsi"/>
          <w:noProof/>
          <w:u w:val="single"/>
        </w:rPr>
        <w:t>[Click here and insert address]</w:t>
      </w:r>
      <w:r w:rsidRPr="0003264F">
        <w:rPr>
          <w:rFonts w:asciiTheme="minorHAnsi" w:hAnsiTheme="minorHAnsi" w:cstheme="minorHAnsi"/>
          <w:u w:val="single"/>
        </w:rPr>
        <w:fldChar w:fldCharType="end"/>
      </w:r>
    </w:p>
    <w:p w14:paraId="507BEC58" w14:textId="77777777" w:rsidR="00206CC8" w:rsidRPr="0003264F" w:rsidRDefault="00206CC8" w:rsidP="00206CC8">
      <w:pPr>
        <w:rPr>
          <w:rFonts w:asciiTheme="minorHAnsi" w:hAnsiTheme="minorHAnsi" w:cstheme="minorHAnsi"/>
          <w:lang w:val="en-US"/>
        </w:rPr>
      </w:pPr>
      <w:r w:rsidRPr="0003264F">
        <w:rPr>
          <w:rFonts w:asciiTheme="minorHAnsi" w:hAnsiTheme="minorHAnsi" w:cstheme="minorHAnsi"/>
          <w:lang w:val="en-US"/>
        </w:rPr>
        <w:t xml:space="preserve">I, </w:t>
      </w:r>
      <w:r w:rsidRPr="0003264F">
        <w:rPr>
          <w:rFonts w:asciiTheme="minorHAnsi" w:hAnsiTheme="minorHAnsi" w:cstheme="minorHAnsi"/>
        </w:rPr>
        <w:fldChar w:fldCharType="begin">
          <w:ffData>
            <w:name w:val=""/>
            <w:enabled/>
            <w:calcOnExit w:val="0"/>
            <w:textInput>
              <w:default w:val="[Click here and insert name of Declarant]"/>
            </w:textInput>
          </w:ffData>
        </w:fldChar>
      </w:r>
      <w:r w:rsidRPr="0003264F">
        <w:rPr>
          <w:rFonts w:asciiTheme="minorHAnsi" w:hAnsiTheme="minorHAnsi" w:cstheme="minorHAnsi"/>
        </w:rPr>
        <w:instrText xml:space="preserve"> FORMTEXT </w:instrText>
      </w:r>
      <w:r w:rsidRPr="0003264F">
        <w:rPr>
          <w:rFonts w:asciiTheme="minorHAnsi" w:hAnsiTheme="minorHAnsi" w:cstheme="minorHAnsi"/>
        </w:rPr>
      </w:r>
      <w:r w:rsidRPr="0003264F">
        <w:rPr>
          <w:rFonts w:asciiTheme="minorHAnsi" w:hAnsiTheme="minorHAnsi" w:cstheme="minorHAnsi"/>
        </w:rPr>
        <w:fldChar w:fldCharType="separate"/>
      </w:r>
      <w:r w:rsidRPr="0003264F">
        <w:rPr>
          <w:rFonts w:asciiTheme="minorHAnsi" w:hAnsiTheme="minorHAnsi" w:cstheme="minorHAnsi"/>
          <w:noProof/>
        </w:rPr>
        <w:t>[Click here and insert name of Declarant]</w:t>
      </w:r>
      <w:r w:rsidRPr="0003264F">
        <w:rPr>
          <w:rFonts w:asciiTheme="minorHAnsi" w:hAnsiTheme="minorHAnsi" w:cstheme="minorHAnsi"/>
        </w:rPr>
        <w:fldChar w:fldCharType="end"/>
      </w:r>
      <w:r w:rsidRPr="0003264F">
        <w:rPr>
          <w:rFonts w:asciiTheme="minorHAnsi" w:hAnsiTheme="minorHAnsi" w:cstheme="minorHAnsi"/>
        </w:rPr>
        <w:t>,</w:t>
      </w:r>
      <w:r w:rsidRPr="0003264F">
        <w:rPr>
          <w:rFonts w:asciiTheme="minorHAnsi" w:hAnsiTheme="minorHAnsi" w:cstheme="minorHAnsi"/>
          <w:i/>
        </w:rPr>
        <w:t xml:space="preserve"> </w:t>
      </w:r>
      <w:r w:rsidRPr="0003264F">
        <w:rPr>
          <w:rFonts w:asciiTheme="minorHAnsi" w:hAnsiTheme="minorHAnsi" w:cstheme="minorHAnsi"/>
          <w:lang w:val="en-US"/>
        </w:rPr>
        <w:t xml:space="preserve">of </w:t>
      </w:r>
      <w:r w:rsidRPr="0003264F">
        <w:rPr>
          <w:rFonts w:asciiTheme="minorHAnsi" w:hAnsiTheme="minorHAnsi" w:cstheme="minorHAnsi"/>
        </w:rPr>
        <w:fldChar w:fldCharType="begin">
          <w:ffData>
            <w:name w:val=""/>
            <w:enabled/>
            <w:calcOnExit w:val="0"/>
            <w:textInput>
              <w:default w:val="[Click here and insert name of entity]"/>
            </w:textInput>
          </w:ffData>
        </w:fldChar>
      </w:r>
      <w:r w:rsidRPr="0003264F">
        <w:rPr>
          <w:rFonts w:asciiTheme="minorHAnsi" w:hAnsiTheme="minorHAnsi" w:cstheme="minorHAnsi"/>
        </w:rPr>
        <w:instrText xml:space="preserve"> FORMTEXT </w:instrText>
      </w:r>
      <w:r w:rsidRPr="0003264F">
        <w:rPr>
          <w:rFonts w:asciiTheme="minorHAnsi" w:hAnsiTheme="minorHAnsi" w:cstheme="minorHAnsi"/>
        </w:rPr>
      </w:r>
      <w:r w:rsidRPr="0003264F">
        <w:rPr>
          <w:rFonts w:asciiTheme="minorHAnsi" w:hAnsiTheme="minorHAnsi" w:cstheme="minorHAnsi"/>
        </w:rPr>
        <w:fldChar w:fldCharType="separate"/>
      </w:r>
      <w:r w:rsidRPr="0003264F">
        <w:rPr>
          <w:rFonts w:asciiTheme="minorHAnsi" w:hAnsiTheme="minorHAnsi" w:cstheme="minorHAnsi"/>
          <w:noProof/>
        </w:rPr>
        <w:t>[Click here and insert name of entity]</w:t>
      </w:r>
      <w:r w:rsidRPr="0003264F">
        <w:rPr>
          <w:rFonts w:asciiTheme="minorHAnsi" w:hAnsiTheme="minorHAnsi" w:cstheme="minorHAnsi"/>
        </w:rPr>
        <w:fldChar w:fldCharType="end"/>
      </w:r>
      <w:r w:rsidRPr="0003264F">
        <w:rPr>
          <w:rFonts w:asciiTheme="minorHAnsi" w:hAnsiTheme="minorHAnsi" w:cstheme="minorHAnsi"/>
          <w:lang w:val="en-US"/>
        </w:rPr>
        <w:t xml:space="preserve">  do solemnly and sincerely declare that:</w:t>
      </w:r>
    </w:p>
    <w:p w14:paraId="3D26CE20" w14:textId="77777777" w:rsidR="00206CC8" w:rsidRPr="0003264F" w:rsidRDefault="00206CC8" w:rsidP="0003041E">
      <w:pPr>
        <w:pStyle w:val="ListParagraph"/>
        <w:numPr>
          <w:ilvl w:val="0"/>
          <w:numId w:val="20"/>
        </w:numPr>
        <w:spacing w:after="160" w:line="259" w:lineRule="auto"/>
        <w:rPr>
          <w:rFonts w:asciiTheme="minorHAnsi" w:hAnsiTheme="minorHAnsi" w:cstheme="minorHAnsi"/>
          <w:lang w:val="en-US"/>
        </w:rPr>
      </w:pPr>
      <w:r w:rsidRPr="0003264F">
        <w:rPr>
          <w:rFonts w:asciiTheme="minorHAnsi" w:hAnsiTheme="minorHAnsi" w:cstheme="minorHAnsi"/>
          <w:lang w:val="en-US"/>
        </w:rPr>
        <w:t xml:space="preserve">I am a </w:t>
      </w:r>
      <w:r w:rsidRPr="0003264F">
        <w:rPr>
          <w:rFonts w:asciiTheme="minorHAnsi" w:hAnsiTheme="minorHAnsi" w:cstheme="minorHAnsi"/>
        </w:rPr>
        <w:fldChar w:fldCharType="begin">
          <w:ffData>
            <w:name w:val=""/>
            <w:enabled/>
            <w:calcOnExit w:val="0"/>
            <w:textInput>
              <w:default w:val="[insert role of Declarant]"/>
            </w:textInput>
          </w:ffData>
        </w:fldChar>
      </w:r>
      <w:r w:rsidRPr="0003264F">
        <w:rPr>
          <w:rFonts w:asciiTheme="minorHAnsi" w:hAnsiTheme="minorHAnsi" w:cstheme="minorHAnsi"/>
        </w:rPr>
        <w:instrText xml:space="preserve"> FORMTEXT </w:instrText>
      </w:r>
      <w:r w:rsidRPr="0003264F">
        <w:rPr>
          <w:rFonts w:asciiTheme="minorHAnsi" w:hAnsiTheme="minorHAnsi" w:cstheme="minorHAnsi"/>
        </w:rPr>
      </w:r>
      <w:r w:rsidRPr="0003264F">
        <w:rPr>
          <w:rFonts w:asciiTheme="minorHAnsi" w:hAnsiTheme="minorHAnsi" w:cstheme="minorHAnsi"/>
        </w:rPr>
        <w:fldChar w:fldCharType="separate"/>
      </w:r>
      <w:r w:rsidRPr="0003264F">
        <w:rPr>
          <w:rFonts w:asciiTheme="minorHAnsi" w:hAnsiTheme="minorHAnsi" w:cstheme="minorHAnsi"/>
          <w:noProof/>
        </w:rPr>
        <w:t>[insert role of Declarant]</w:t>
      </w:r>
      <w:r w:rsidRPr="0003264F">
        <w:rPr>
          <w:rFonts w:asciiTheme="minorHAnsi" w:hAnsiTheme="minorHAnsi" w:cstheme="minorHAnsi"/>
        </w:rPr>
        <w:fldChar w:fldCharType="end"/>
      </w:r>
      <w:r w:rsidRPr="0003264F">
        <w:rPr>
          <w:rFonts w:asciiTheme="minorHAnsi" w:hAnsiTheme="minorHAnsi" w:cstheme="minorHAnsi"/>
          <w:lang w:val="en-US"/>
        </w:rPr>
        <w:t xml:space="preserve"> of </w:t>
      </w:r>
      <w:r w:rsidRPr="0003264F">
        <w:rPr>
          <w:rFonts w:asciiTheme="minorHAnsi" w:hAnsiTheme="minorHAnsi" w:cstheme="minorHAnsi"/>
        </w:rPr>
        <w:fldChar w:fldCharType="begin">
          <w:ffData>
            <w:name w:val=""/>
            <w:enabled/>
            <w:calcOnExit w:val="0"/>
            <w:textInput>
              <w:default w:val="[Click here and insert name of entity]"/>
            </w:textInput>
          </w:ffData>
        </w:fldChar>
      </w:r>
      <w:r w:rsidRPr="0003264F">
        <w:rPr>
          <w:rFonts w:asciiTheme="minorHAnsi" w:hAnsiTheme="minorHAnsi" w:cstheme="minorHAnsi"/>
        </w:rPr>
        <w:instrText xml:space="preserve"> FORMTEXT </w:instrText>
      </w:r>
      <w:r w:rsidRPr="0003264F">
        <w:rPr>
          <w:rFonts w:asciiTheme="minorHAnsi" w:hAnsiTheme="minorHAnsi" w:cstheme="minorHAnsi"/>
        </w:rPr>
      </w:r>
      <w:r w:rsidRPr="0003264F">
        <w:rPr>
          <w:rFonts w:asciiTheme="minorHAnsi" w:hAnsiTheme="minorHAnsi" w:cstheme="minorHAnsi"/>
        </w:rPr>
        <w:fldChar w:fldCharType="separate"/>
      </w:r>
      <w:r w:rsidRPr="0003264F">
        <w:rPr>
          <w:rFonts w:asciiTheme="minorHAnsi" w:hAnsiTheme="minorHAnsi" w:cstheme="minorHAnsi"/>
          <w:noProof/>
        </w:rPr>
        <w:t>[Click here and insert name of entity]</w:t>
      </w:r>
      <w:r w:rsidRPr="0003264F">
        <w:rPr>
          <w:rFonts w:asciiTheme="minorHAnsi" w:hAnsiTheme="minorHAnsi" w:cstheme="minorHAnsi"/>
        </w:rPr>
        <w:fldChar w:fldCharType="end"/>
      </w:r>
      <w:r w:rsidRPr="0003264F">
        <w:rPr>
          <w:rFonts w:asciiTheme="minorHAnsi" w:hAnsiTheme="minorHAnsi" w:cstheme="minorHAnsi"/>
          <w:lang w:val="en-US"/>
        </w:rPr>
        <w:t xml:space="preserve"> and am authorized by </w:t>
      </w:r>
      <w:r w:rsidRPr="0003264F">
        <w:rPr>
          <w:rFonts w:asciiTheme="minorHAnsi" w:hAnsiTheme="minorHAnsi" w:cstheme="minorHAnsi"/>
        </w:rPr>
        <w:fldChar w:fldCharType="begin">
          <w:ffData>
            <w:name w:val=""/>
            <w:enabled/>
            <w:calcOnExit w:val="0"/>
            <w:textInput>
              <w:default w:val="[Click here and insert name of entity]"/>
            </w:textInput>
          </w:ffData>
        </w:fldChar>
      </w:r>
      <w:r w:rsidRPr="0003264F">
        <w:rPr>
          <w:rFonts w:asciiTheme="minorHAnsi" w:hAnsiTheme="minorHAnsi" w:cstheme="minorHAnsi"/>
        </w:rPr>
        <w:instrText xml:space="preserve"> FORMTEXT </w:instrText>
      </w:r>
      <w:r w:rsidRPr="0003264F">
        <w:rPr>
          <w:rFonts w:asciiTheme="minorHAnsi" w:hAnsiTheme="minorHAnsi" w:cstheme="minorHAnsi"/>
        </w:rPr>
      </w:r>
      <w:r w:rsidRPr="0003264F">
        <w:rPr>
          <w:rFonts w:asciiTheme="minorHAnsi" w:hAnsiTheme="minorHAnsi" w:cstheme="minorHAnsi"/>
        </w:rPr>
        <w:fldChar w:fldCharType="separate"/>
      </w:r>
      <w:r w:rsidRPr="0003264F">
        <w:rPr>
          <w:rFonts w:asciiTheme="minorHAnsi" w:hAnsiTheme="minorHAnsi" w:cstheme="minorHAnsi"/>
          <w:noProof/>
        </w:rPr>
        <w:t>[Click here and insert name of entity]</w:t>
      </w:r>
      <w:r w:rsidRPr="0003264F">
        <w:rPr>
          <w:rFonts w:asciiTheme="minorHAnsi" w:hAnsiTheme="minorHAnsi" w:cstheme="minorHAnsi"/>
        </w:rPr>
        <w:fldChar w:fldCharType="end"/>
      </w:r>
      <w:r w:rsidRPr="0003264F">
        <w:rPr>
          <w:rFonts w:asciiTheme="minorHAnsi" w:hAnsiTheme="minorHAnsi" w:cstheme="minorHAnsi"/>
          <w:lang w:val="en-US"/>
        </w:rPr>
        <w:t xml:space="preserve">  to make this declaration which relates to a tender (“the Tender”) submitted by </w:t>
      </w:r>
      <w:r w:rsidRPr="0003264F">
        <w:rPr>
          <w:rFonts w:asciiTheme="minorHAnsi" w:hAnsiTheme="minorHAnsi" w:cstheme="minorHAnsi"/>
        </w:rPr>
        <w:fldChar w:fldCharType="begin">
          <w:ffData>
            <w:name w:val=""/>
            <w:enabled/>
            <w:calcOnExit w:val="0"/>
            <w:textInput>
              <w:default w:val="[Click here and insert name of entity]"/>
            </w:textInput>
          </w:ffData>
        </w:fldChar>
      </w:r>
      <w:r w:rsidRPr="0003264F">
        <w:rPr>
          <w:rFonts w:asciiTheme="minorHAnsi" w:hAnsiTheme="minorHAnsi" w:cstheme="minorHAnsi"/>
        </w:rPr>
        <w:instrText xml:space="preserve"> FORMTEXT </w:instrText>
      </w:r>
      <w:r w:rsidRPr="0003264F">
        <w:rPr>
          <w:rFonts w:asciiTheme="minorHAnsi" w:hAnsiTheme="minorHAnsi" w:cstheme="minorHAnsi"/>
        </w:rPr>
      </w:r>
      <w:r w:rsidRPr="0003264F">
        <w:rPr>
          <w:rFonts w:asciiTheme="minorHAnsi" w:hAnsiTheme="minorHAnsi" w:cstheme="minorHAnsi"/>
        </w:rPr>
        <w:fldChar w:fldCharType="separate"/>
      </w:r>
      <w:r w:rsidRPr="0003264F">
        <w:rPr>
          <w:rFonts w:asciiTheme="minorHAnsi" w:hAnsiTheme="minorHAnsi" w:cstheme="minorHAnsi"/>
          <w:noProof/>
        </w:rPr>
        <w:t>[Click here and insert name of entity]</w:t>
      </w:r>
      <w:r w:rsidRPr="0003264F">
        <w:rPr>
          <w:rFonts w:asciiTheme="minorHAnsi" w:hAnsiTheme="minorHAnsi" w:cstheme="minorHAnsi"/>
        </w:rPr>
        <w:fldChar w:fldCharType="end"/>
      </w:r>
      <w:r w:rsidRPr="0003264F">
        <w:rPr>
          <w:rFonts w:asciiTheme="minorHAnsi" w:hAnsiTheme="minorHAnsi" w:cstheme="minorHAnsi"/>
          <w:lang w:val="en-US"/>
        </w:rPr>
        <w:t xml:space="preserve">  in response to an RFT dated titled </w:t>
      </w:r>
      <w:r w:rsidRPr="0003264F">
        <w:rPr>
          <w:rFonts w:asciiTheme="minorHAnsi" w:hAnsiTheme="minorHAnsi" w:cstheme="minorHAnsi"/>
        </w:rPr>
        <w:fldChar w:fldCharType="begin">
          <w:ffData>
            <w:name w:val=""/>
            <w:enabled/>
            <w:calcOnExit w:val="0"/>
            <w:textInput>
              <w:default w:val="[insert description of competition]"/>
            </w:textInput>
          </w:ffData>
        </w:fldChar>
      </w:r>
      <w:r w:rsidRPr="0003264F">
        <w:rPr>
          <w:rFonts w:asciiTheme="minorHAnsi" w:hAnsiTheme="minorHAnsi" w:cstheme="minorHAnsi"/>
        </w:rPr>
        <w:instrText xml:space="preserve"> FORMTEXT </w:instrText>
      </w:r>
      <w:r w:rsidRPr="0003264F">
        <w:rPr>
          <w:rFonts w:asciiTheme="minorHAnsi" w:hAnsiTheme="minorHAnsi" w:cstheme="minorHAnsi"/>
        </w:rPr>
      </w:r>
      <w:r w:rsidRPr="0003264F">
        <w:rPr>
          <w:rFonts w:asciiTheme="minorHAnsi" w:hAnsiTheme="minorHAnsi" w:cstheme="minorHAnsi"/>
        </w:rPr>
        <w:fldChar w:fldCharType="separate"/>
      </w:r>
      <w:r w:rsidRPr="0003264F">
        <w:rPr>
          <w:rFonts w:asciiTheme="minorHAnsi" w:hAnsiTheme="minorHAnsi" w:cstheme="minorHAnsi"/>
          <w:noProof/>
        </w:rPr>
        <w:t>[insert description of competition]</w:t>
      </w:r>
      <w:r w:rsidRPr="0003264F">
        <w:rPr>
          <w:rFonts w:asciiTheme="minorHAnsi" w:hAnsiTheme="minorHAnsi" w:cstheme="minorHAnsi"/>
        </w:rPr>
        <w:fldChar w:fldCharType="end"/>
      </w:r>
      <w:r w:rsidRPr="0003264F">
        <w:rPr>
          <w:rFonts w:asciiTheme="minorHAnsi" w:hAnsiTheme="minorHAnsi" w:cstheme="minorHAnsi"/>
          <w:lang w:val="en-US"/>
        </w:rPr>
        <w:t xml:space="preserve"> published by </w:t>
      </w:r>
      <w:r w:rsidRPr="0003264F">
        <w:rPr>
          <w:rFonts w:asciiTheme="minorHAnsi" w:hAnsiTheme="minorHAnsi" w:cstheme="minorHAnsi"/>
        </w:rPr>
        <w:fldChar w:fldCharType="begin">
          <w:ffData>
            <w:name w:val=""/>
            <w:enabled/>
            <w:calcOnExit w:val="0"/>
            <w:textInput>
              <w:default w:val="[insert name of contracting authority]"/>
            </w:textInput>
          </w:ffData>
        </w:fldChar>
      </w:r>
      <w:r w:rsidRPr="0003264F">
        <w:rPr>
          <w:rFonts w:asciiTheme="minorHAnsi" w:hAnsiTheme="minorHAnsi" w:cstheme="minorHAnsi"/>
        </w:rPr>
        <w:instrText xml:space="preserve"> FORMTEXT </w:instrText>
      </w:r>
      <w:r w:rsidRPr="0003264F">
        <w:rPr>
          <w:rFonts w:asciiTheme="minorHAnsi" w:hAnsiTheme="minorHAnsi" w:cstheme="minorHAnsi"/>
        </w:rPr>
      </w:r>
      <w:r w:rsidRPr="0003264F">
        <w:rPr>
          <w:rFonts w:asciiTheme="minorHAnsi" w:hAnsiTheme="minorHAnsi" w:cstheme="minorHAnsi"/>
        </w:rPr>
        <w:fldChar w:fldCharType="separate"/>
      </w:r>
      <w:r w:rsidRPr="0003264F">
        <w:rPr>
          <w:rFonts w:asciiTheme="minorHAnsi" w:hAnsiTheme="minorHAnsi" w:cstheme="minorHAnsi"/>
          <w:noProof/>
        </w:rPr>
        <w:t>[insert name of contracting authority]</w:t>
      </w:r>
      <w:r w:rsidRPr="0003264F">
        <w:rPr>
          <w:rFonts w:asciiTheme="minorHAnsi" w:hAnsiTheme="minorHAnsi" w:cstheme="minorHAnsi"/>
        </w:rPr>
        <w:fldChar w:fldCharType="end"/>
      </w:r>
      <w:r w:rsidRPr="0003264F">
        <w:rPr>
          <w:rFonts w:asciiTheme="minorHAnsi" w:hAnsiTheme="minorHAnsi" w:cstheme="minorHAnsi"/>
          <w:lang w:val="en-US"/>
        </w:rPr>
        <w:t xml:space="preserve"> (“the Contracting Authority”).</w:t>
      </w:r>
    </w:p>
    <w:p w14:paraId="14BE7985" w14:textId="77777777" w:rsidR="00206CC8" w:rsidRPr="0003264F" w:rsidRDefault="00206CC8" w:rsidP="00206CC8">
      <w:pPr>
        <w:pStyle w:val="ListParagraph"/>
        <w:rPr>
          <w:rFonts w:asciiTheme="minorHAnsi" w:hAnsiTheme="minorHAnsi" w:cstheme="minorHAnsi"/>
          <w:lang w:val="en-US"/>
        </w:rPr>
      </w:pPr>
    </w:p>
    <w:p w14:paraId="6A489943" w14:textId="718B5880" w:rsidR="00206CC8" w:rsidRPr="0003264F" w:rsidRDefault="00206CC8" w:rsidP="0003041E">
      <w:pPr>
        <w:pStyle w:val="ListParagraph"/>
        <w:numPr>
          <w:ilvl w:val="0"/>
          <w:numId w:val="20"/>
        </w:numPr>
        <w:spacing w:after="160" w:line="259" w:lineRule="auto"/>
        <w:rPr>
          <w:rFonts w:asciiTheme="minorHAnsi" w:hAnsiTheme="minorHAnsi" w:cstheme="minorHAnsi"/>
          <w:lang w:val="en-US"/>
        </w:rPr>
      </w:pPr>
      <w:r w:rsidRPr="0003264F">
        <w:rPr>
          <w:rFonts w:asciiTheme="minorHAnsi" w:hAnsiTheme="minorHAnsi" w:cstheme="minorHAnsi"/>
          <w:lang w:val="en-US"/>
        </w:rPr>
        <w:t xml:space="preserve">Neither </w:t>
      </w:r>
      <w:r w:rsidRPr="0003264F">
        <w:rPr>
          <w:rFonts w:asciiTheme="minorHAnsi" w:hAnsiTheme="minorHAnsi" w:cstheme="minorHAnsi"/>
        </w:rPr>
        <w:fldChar w:fldCharType="begin">
          <w:ffData>
            <w:name w:val=""/>
            <w:enabled/>
            <w:calcOnExit w:val="0"/>
            <w:textInput>
              <w:default w:val="[Click here and insert name of entity]"/>
            </w:textInput>
          </w:ffData>
        </w:fldChar>
      </w:r>
      <w:r w:rsidRPr="0003264F">
        <w:rPr>
          <w:rFonts w:asciiTheme="minorHAnsi" w:hAnsiTheme="minorHAnsi" w:cstheme="minorHAnsi"/>
        </w:rPr>
        <w:instrText xml:space="preserve"> FORMTEXT </w:instrText>
      </w:r>
      <w:r w:rsidRPr="0003264F">
        <w:rPr>
          <w:rFonts w:asciiTheme="minorHAnsi" w:hAnsiTheme="minorHAnsi" w:cstheme="minorHAnsi"/>
        </w:rPr>
      </w:r>
      <w:r w:rsidRPr="0003264F">
        <w:rPr>
          <w:rFonts w:asciiTheme="minorHAnsi" w:hAnsiTheme="minorHAnsi" w:cstheme="minorHAnsi"/>
        </w:rPr>
        <w:fldChar w:fldCharType="separate"/>
      </w:r>
      <w:r w:rsidRPr="0003264F">
        <w:rPr>
          <w:rFonts w:asciiTheme="minorHAnsi" w:hAnsiTheme="minorHAnsi" w:cstheme="minorHAnsi"/>
          <w:noProof/>
        </w:rPr>
        <w:t>[Click here and insert name of entity]</w:t>
      </w:r>
      <w:r w:rsidRPr="0003264F">
        <w:rPr>
          <w:rFonts w:asciiTheme="minorHAnsi" w:hAnsiTheme="minorHAnsi" w:cstheme="minorHAnsi"/>
        </w:rPr>
        <w:fldChar w:fldCharType="end"/>
      </w:r>
      <w:r w:rsidRPr="0003264F">
        <w:rPr>
          <w:rFonts w:asciiTheme="minorHAnsi" w:hAnsiTheme="minorHAnsi" w:cstheme="minorHAnsi"/>
          <w:lang w:val="en-US"/>
        </w:rPr>
        <w:t xml:space="preserve">  nor any person who is a member of the administrative, management or supervisory body of </w:t>
      </w:r>
      <w:r w:rsidRPr="0003264F">
        <w:rPr>
          <w:rFonts w:asciiTheme="minorHAnsi" w:hAnsiTheme="minorHAnsi" w:cstheme="minorHAnsi"/>
        </w:rPr>
        <w:fldChar w:fldCharType="begin">
          <w:ffData>
            <w:name w:val=""/>
            <w:enabled/>
            <w:calcOnExit w:val="0"/>
            <w:textInput>
              <w:default w:val="[Click here and insert name of entity]"/>
            </w:textInput>
          </w:ffData>
        </w:fldChar>
      </w:r>
      <w:r w:rsidRPr="0003264F">
        <w:rPr>
          <w:rFonts w:asciiTheme="minorHAnsi" w:hAnsiTheme="minorHAnsi" w:cstheme="minorHAnsi"/>
        </w:rPr>
        <w:instrText xml:space="preserve"> FORMTEXT </w:instrText>
      </w:r>
      <w:r w:rsidRPr="0003264F">
        <w:rPr>
          <w:rFonts w:asciiTheme="minorHAnsi" w:hAnsiTheme="minorHAnsi" w:cstheme="minorHAnsi"/>
        </w:rPr>
      </w:r>
      <w:r w:rsidRPr="0003264F">
        <w:rPr>
          <w:rFonts w:asciiTheme="minorHAnsi" w:hAnsiTheme="minorHAnsi" w:cstheme="minorHAnsi"/>
        </w:rPr>
        <w:fldChar w:fldCharType="separate"/>
      </w:r>
      <w:r w:rsidRPr="0003264F">
        <w:rPr>
          <w:rFonts w:asciiTheme="minorHAnsi" w:hAnsiTheme="minorHAnsi" w:cstheme="minorHAnsi"/>
          <w:noProof/>
        </w:rPr>
        <w:t>[Click here and insert name of entity]</w:t>
      </w:r>
      <w:r w:rsidRPr="0003264F">
        <w:rPr>
          <w:rFonts w:asciiTheme="minorHAnsi" w:hAnsiTheme="minorHAnsi" w:cstheme="minorHAnsi"/>
        </w:rPr>
        <w:fldChar w:fldCharType="end"/>
      </w:r>
      <w:r w:rsidRPr="0003264F">
        <w:rPr>
          <w:rFonts w:asciiTheme="minorHAnsi" w:hAnsiTheme="minorHAnsi" w:cstheme="minorHAnsi"/>
          <w:lang w:val="en-US"/>
        </w:rPr>
        <w:t xml:space="preserve">  nor any person who has powers of representation, decision or control in </w:t>
      </w:r>
      <w:r w:rsidRPr="0003264F">
        <w:rPr>
          <w:rFonts w:asciiTheme="minorHAnsi" w:hAnsiTheme="minorHAnsi" w:cstheme="minorHAnsi"/>
        </w:rPr>
        <w:fldChar w:fldCharType="begin">
          <w:ffData>
            <w:name w:val=""/>
            <w:enabled/>
            <w:calcOnExit w:val="0"/>
            <w:textInput>
              <w:default w:val="[Click here and insert name of entity]"/>
            </w:textInput>
          </w:ffData>
        </w:fldChar>
      </w:r>
      <w:r w:rsidRPr="0003264F">
        <w:rPr>
          <w:rFonts w:asciiTheme="minorHAnsi" w:hAnsiTheme="minorHAnsi" w:cstheme="minorHAnsi"/>
        </w:rPr>
        <w:instrText xml:space="preserve"> FORMTEXT </w:instrText>
      </w:r>
      <w:r w:rsidRPr="0003264F">
        <w:rPr>
          <w:rFonts w:asciiTheme="minorHAnsi" w:hAnsiTheme="minorHAnsi" w:cstheme="minorHAnsi"/>
        </w:rPr>
      </w:r>
      <w:r w:rsidRPr="0003264F">
        <w:rPr>
          <w:rFonts w:asciiTheme="minorHAnsi" w:hAnsiTheme="minorHAnsi" w:cstheme="minorHAnsi"/>
        </w:rPr>
        <w:fldChar w:fldCharType="separate"/>
      </w:r>
      <w:r w:rsidRPr="0003264F">
        <w:rPr>
          <w:rFonts w:asciiTheme="minorHAnsi" w:hAnsiTheme="minorHAnsi" w:cstheme="minorHAnsi"/>
          <w:noProof/>
        </w:rPr>
        <w:t>[Click here and insert name of entity]</w:t>
      </w:r>
      <w:r w:rsidRPr="0003264F">
        <w:rPr>
          <w:rFonts w:asciiTheme="minorHAnsi" w:hAnsiTheme="minorHAnsi" w:cstheme="minorHAnsi"/>
        </w:rPr>
        <w:fldChar w:fldCharType="end"/>
      </w:r>
      <w:r w:rsidRPr="0003264F">
        <w:rPr>
          <w:rFonts w:asciiTheme="minorHAnsi" w:hAnsiTheme="minorHAnsi" w:cstheme="minorHAnsi"/>
          <w:lang w:val="en-US"/>
        </w:rPr>
        <w:t xml:space="preserve">  has:</w:t>
      </w:r>
    </w:p>
    <w:p w14:paraId="79EF3B51" w14:textId="77777777" w:rsidR="00206CC8" w:rsidRPr="0003264F" w:rsidRDefault="00206CC8" w:rsidP="00206CC8">
      <w:pPr>
        <w:pStyle w:val="ListParagraph"/>
        <w:spacing w:after="160" w:line="259" w:lineRule="auto"/>
        <w:ind w:left="1080"/>
        <w:rPr>
          <w:rFonts w:asciiTheme="minorHAnsi" w:hAnsiTheme="minorHAnsi" w:cstheme="minorHAnsi"/>
          <w:lang w:val="en-US"/>
        </w:rPr>
      </w:pPr>
    </w:p>
    <w:p w14:paraId="05B8D592" w14:textId="77777777" w:rsidR="00147DAB" w:rsidRPr="0003264F" w:rsidRDefault="00147DAB" w:rsidP="00147DAB">
      <w:pPr>
        <w:pStyle w:val="ListParagraph"/>
        <w:numPr>
          <w:ilvl w:val="0"/>
          <w:numId w:val="21"/>
        </w:numPr>
        <w:spacing w:after="160" w:line="259" w:lineRule="auto"/>
        <w:rPr>
          <w:rFonts w:asciiTheme="minorHAnsi" w:hAnsiTheme="minorHAnsi" w:cstheme="minorHAnsi"/>
          <w:lang w:val="en-US"/>
        </w:rPr>
      </w:pPr>
      <w:r w:rsidRPr="0003264F">
        <w:rPr>
          <w:rFonts w:asciiTheme="minorHAnsi" w:hAnsiTheme="minorHAnsi" w:cstheme="minorHAnsi"/>
          <w:lang w:val="en-US"/>
        </w:rPr>
        <w:t xml:space="preserve">ever been the subject of a conviction for participation in a criminal </w:t>
      </w:r>
      <w:proofErr w:type="spellStart"/>
      <w:r w:rsidRPr="0003264F">
        <w:rPr>
          <w:rFonts w:asciiTheme="minorHAnsi" w:hAnsiTheme="minorHAnsi" w:cstheme="minorHAnsi"/>
          <w:lang w:val="en-US"/>
        </w:rPr>
        <w:t>organisation</w:t>
      </w:r>
      <w:proofErr w:type="spellEnd"/>
      <w:r w:rsidRPr="0003264F">
        <w:rPr>
          <w:rFonts w:asciiTheme="minorHAnsi" w:hAnsiTheme="minorHAnsi" w:cstheme="minorHAnsi"/>
          <w:lang w:val="en-US"/>
        </w:rPr>
        <w:t>, as defined in Article 2 of Council Framework Decision 2008/841/JHA.</w:t>
      </w:r>
    </w:p>
    <w:p w14:paraId="1EE5FBA9" w14:textId="77777777" w:rsidR="00147DAB" w:rsidRPr="0003264F" w:rsidRDefault="00147DAB" w:rsidP="00147DAB">
      <w:pPr>
        <w:pStyle w:val="ListParagraph"/>
        <w:numPr>
          <w:ilvl w:val="0"/>
          <w:numId w:val="21"/>
        </w:numPr>
        <w:spacing w:after="160" w:line="259" w:lineRule="auto"/>
        <w:rPr>
          <w:rFonts w:asciiTheme="minorHAnsi" w:hAnsiTheme="minorHAnsi" w:cstheme="minorHAnsi"/>
          <w:lang w:val="en-US"/>
        </w:rPr>
      </w:pPr>
      <w:r w:rsidRPr="0003264F">
        <w:rPr>
          <w:rFonts w:asciiTheme="minorHAnsi" w:hAnsiTheme="minorHAnsi" w:cstheme="minorHAnsi"/>
          <w:lang w:val="en-US"/>
        </w:rPr>
        <w:t xml:space="preserve">ever been the subject of a conviction for corruption, as defined in Article 3 of the Convention on the fight against corruption involving officials of the European Communities or officials of Member States of the European Union and Article 2(1) of Council Framework Decision 2003/568/JHA as well as corruption as defined in the national law of the Contracting Authority or the law of the state in </w:t>
      </w:r>
      <w:r w:rsidRPr="0003264F">
        <w:rPr>
          <w:rFonts w:asciiTheme="minorHAnsi" w:hAnsiTheme="minorHAnsi" w:cstheme="minorHAnsi"/>
          <w:szCs w:val="22"/>
        </w:rPr>
        <w:fldChar w:fldCharType="begin">
          <w:ffData>
            <w:name w:val=""/>
            <w:enabled/>
            <w:calcOnExit w:val="0"/>
            <w:textInput>
              <w:default w:val="[Click here and insert name of entity]"/>
            </w:textInput>
          </w:ffData>
        </w:fldChar>
      </w:r>
      <w:r w:rsidRPr="0003264F">
        <w:rPr>
          <w:rFonts w:asciiTheme="minorHAnsi" w:hAnsiTheme="minorHAnsi" w:cstheme="minorHAnsi"/>
          <w:szCs w:val="22"/>
        </w:rPr>
        <w:instrText xml:space="preserve"> FORMTEXT </w:instrText>
      </w:r>
      <w:r w:rsidRPr="0003264F">
        <w:rPr>
          <w:rFonts w:asciiTheme="minorHAnsi" w:hAnsiTheme="minorHAnsi" w:cstheme="minorHAnsi"/>
          <w:szCs w:val="22"/>
        </w:rPr>
      </w:r>
      <w:r w:rsidRPr="0003264F">
        <w:rPr>
          <w:rFonts w:asciiTheme="minorHAnsi" w:hAnsiTheme="minorHAnsi" w:cstheme="minorHAnsi"/>
          <w:szCs w:val="22"/>
        </w:rPr>
        <w:fldChar w:fldCharType="separate"/>
      </w:r>
      <w:r w:rsidRPr="0003264F">
        <w:rPr>
          <w:rFonts w:asciiTheme="minorHAnsi" w:hAnsiTheme="minorHAnsi" w:cstheme="minorHAnsi"/>
          <w:noProof/>
          <w:szCs w:val="22"/>
        </w:rPr>
        <w:t>[Click here and insert name of entity]</w:t>
      </w:r>
      <w:r w:rsidRPr="0003264F">
        <w:rPr>
          <w:rFonts w:asciiTheme="minorHAnsi" w:hAnsiTheme="minorHAnsi" w:cstheme="minorHAnsi"/>
          <w:szCs w:val="22"/>
        </w:rPr>
        <w:fldChar w:fldCharType="end"/>
      </w:r>
      <w:r w:rsidRPr="0003264F">
        <w:rPr>
          <w:rFonts w:asciiTheme="minorHAnsi" w:hAnsiTheme="minorHAnsi" w:cstheme="minorHAnsi"/>
          <w:lang w:val="en-US"/>
        </w:rPr>
        <w:t xml:space="preserve"> is established.</w:t>
      </w:r>
    </w:p>
    <w:p w14:paraId="2BC36748" w14:textId="77F45004" w:rsidR="00206CC8" w:rsidRPr="0003264F" w:rsidRDefault="00147DAB" w:rsidP="00147DAB">
      <w:pPr>
        <w:pStyle w:val="ListParagraph"/>
        <w:numPr>
          <w:ilvl w:val="0"/>
          <w:numId w:val="21"/>
        </w:numPr>
        <w:spacing w:after="160" w:line="259" w:lineRule="auto"/>
        <w:rPr>
          <w:rFonts w:asciiTheme="minorHAnsi" w:hAnsiTheme="minorHAnsi" w:cstheme="minorHAnsi"/>
          <w:lang w:val="en-US"/>
        </w:rPr>
      </w:pPr>
      <w:r w:rsidRPr="0003264F">
        <w:rPr>
          <w:rFonts w:asciiTheme="minorHAnsi" w:hAnsiTheme="minorHAnsi" w:cstheme="minorHAnsi"/>
          <w:lang w:val="en-US"/>
        </w:rPr>
        <w:t xml:space="preserve"> </w:t>
      </w:r>
      <w:r w:rsidR="00206CC8" w:rsidRPr="0003264F">
        <w:rPr>
          <w:rFonts w:asciiTheme="minorHAnsi" w:hAnsiTheme="minorHAnsi" w:cstheme="minorHAnsi"/>
          <w:lang w:val="en-US"/>
        </w:rPr>
        <w:t>ever been the subject of a conviction for fraud within the meaning of Article 1 of the Convention on the protection of the European Communities’ financial interests.</w:t>
      </w:r>
    </w:p>
    <w:p w14:paraId="025E0F73" w14:textId="77777777" w:rsidR="00206CC8" w:rsidRPr="0003264F" w:rsidRDefault="00206CC8" w:rsidP="0003041E">
      <w:pPr>
        <w:pStyle w:val="ListParagraph"/>
        <w:numPr>
          <w:ilvl w:val="0"/>
          <w:numId w:val="21"/>
        </w:numPr>
        <w:spacing w:after="160" w:line="259" w:lineRule="auto"/>
        <w:rPr>
          <w:rFonts w:asciiTheme="minorHAnsi" w:hAnsiTheme="minorHAnsi" w:cstheme="minorHAnsi"/>
          <w:lang w:val="en-US"/>
        </w:rPr>
      </w:pPr>
      <w:r w:rsidRPr="0003264F">
        <w:rPr>
          <w:rFonts w:asciiTheme="minorHAnsi" w:hAnsiTheme="minorHAnsi" w:cstheme="minorHAnsi"/>
          <w:lang w:val="en-US"/>
        </w:rPr>
        <w:t>ever been the subject of a conviction for terrorist offences or offences linked to terrorist activities, as defined in Articles 1 and 3 of Council Framework Decision 2002/475/JHA respectively, or for inciting or aiding or abetting or attempting to commit an offence, as referred to in Article 4 of that Framework Decision.</w:t>
      </w:r>
    </w:p>
    <w:p w14:paraId="6D835D88" w14:textId="77777777" w:rsidR="00206CC8" w:rsidRPr="0003264F" w:rsidRDefault="00206CC8" w:rsidP="0003041E">
      <w:pPr>
        <w:pStyle w:val="ListParagraph"/>
        <w:numPr>
          <w:ilvl w:val="0"/>
          <w:numId w:val="21"/>
        </w:numPr>
        <w:spacing w:after="160" w:line="259" w:lineRule="auto"/>
        <w:rPr>
          <w:rFonts w:asciiTheme="minorHAnsi" w:hAnsiTheme="minorHAnsi" w:cstheme="minorHAnsi"/>
          <w:lang w:val="en-US"/>
        </w:rPr>
      </w:pPr>
      <w:r w:rsidRPr="0003264F">
        <w:rPr>
          <w:rFonts w:asciiTheme="minorHAnsi" w:hAnsiTheme="minorHAnsi" w:cstheme="minorHAnsi"/>
          <w:lang w:val="en-US"/>
        </w:rPr>
        <w:t>ever been the subject of a conviction for money laundering or terrorist financing, as defined in Article 1 of Directive 2005/60/EC of the European Parliament and of the Council.</w:t>
      </w:r>
    </w:p>
    <w:p w14:paraId="63A8116F" w14:textId="77777777" w:rsidR="00206CC8" w:rsidRPr="0003264F" w:rsidRDefault="00206CC8" w:rsidP="0003041E">
      <w:pPr>
        <w:pStyle w:val="ListParagraph"/>
        <w:numPr>
          <w:ilvl w:val="0"/>
          <w:numId w:val="21"/>
        </w:numPr>
        <w:spacing w:after="160" w:line="259" w:lineRule="auto"/>
        <w:rPr>
          <w:rFonts w:asciiTheme="minorHAnsi" w:hAnsiTheme="minorHAnsi" w:cstheme="minorHAnsi"/>
          <w:lang w:val="en-US"/>
        </w:rPr>
      </w:pPr>
      <w:r w:rsidRPr="0003264F">
        <w:rPr>
          <w:rFonts w:asciiTheme="minorHAnsi" w:hAnsiTheme="minorHAnsi" w:cstheme="minorHAnsi"/>
          <w:lang w:val="en-US"/>
        </w:rPr>
        <w:t xml:space="preserve">ever been the subject of a conviction for child </w:t>
      </w:r>
      <w:proofErr w:type="spellStart"/>
      <w:r w:rsidRPr="0003264F">
        <w:rPr>
          <w:rFonts w:asciiTheme="minorHAnsi" w:hAnsiTheme="minorHAnsi" w:cstheme="minorHAnsi"/>
          <w:lang w:val="en-US"/>
        </w:rPr>
        <w:t>labour</w:t>
      </w:r>
      <w:proofErr w:type="spellEnd"/>
      <w:r w:rsidRPr="0003264F">
        <w:rPr>
          <w:rFonts w:asciiTheme="minorHAnsi" w:hAnsiTheme="minorHAnsi" w:cstheme="minorHAnsi"/>
          <w:lang w:val="en-US"/>
        </w:rPr>
        <w:t xml:space="preserve"> and other forms of trafficking in human beings as defined in Article 2 of Directive 2011/36/EU of the European Parliament and of the Council.</w:t>
      </w:r>
    </w:p>
    <w:p w14:paraId="03639A16" w14:textId="77777777" w:rsidR="00206CC8" w:rsidRPr="0003264F" w:rsidRDefault="00206CC8" w:rsidP="00206CC8">
      <w:pPr>
        <w:pStyle w:val="ListParagraph"/>
        <w:ind w:left="1080"/>
        <w:rPr>
          <w:rFonts w:asciiTheme="minorHAnsi" w:hAnsiTheme="minorHAnsi" w:cstheme="minorHAnsi"/>
          <w:lang w:val="en-US"/>
        </w:rPr>
      </w:pPr>
    </w:p>
    <w:p w14:paraId="1F1AE21C" w14:textId="77777777" w:rsidR="00206CC8" w:rsidRPr="0003264F" w:rsidRDefault="00206CC8" w:rsidP="0003041E">
      <w:pPr>
        <w:pStyle w:val="ListParagraph"/>
        <w:numPr>
          <w:ilvl w:val="0"/>
          <w:numId w:val="20"/>
        </w:numPr>
        <w:spacing w:after="160" w:line="259" w:lineRule="auto"/>
        <w:rPr>
          <w:rFonts w:asciiTheme="minorHAnsi" w:hAnsiTheme="minorHAnsi" w:cstheme="minorHAnsi"/>
          <w:lang w:val="en-US"/>
        </w:rPr>
      </w:pPr>
      <w:r w:rsidRPr="0003264F">
        <w:rPr>
          <w:rFonts w:asciiTheme="minorHAnsi" w:hAnsiTheme="minorHAnsi" w:cstheme="minorHAnsi"/>
        </w:rPr>
        <w:fldChar w:fldCharType="begin">
          <w:ffData>
            <w:name w:val=""/>
            <w:enabled/>
            <w:calcOnExit w:val="0"/>
            <w:textInput>
              <w:default w:val="[Click here and insert name of entity]"/>
            </w:textInput>
          </w:ffData>
        </w:fldChar>
      </w:r>
      <w:r w:rsidRPr="0003264F">
        <w:rPr>
          <w:rFonts w:asciiTheme="minorHAnsi" w:hAnsiTheme="minorHAnsi" w:cstheme="minorHAnsi"/>
        </w:rPr>
        <w:instrText xml:space="preserve"> FORMTEXT </w:instrText>
      </w:r>
      <w:r w:rsidRPr="0003264F">
        <w:rPr>
          <w:rFonts w:asciiTheme="minorHAnsi" w:hAnsiTheme="minorHAnsi" w:cstheme="minorHAnsi"/>
        </w:rPr>
      </w:r>
      <w:r w:rsidRPr="0003264F">
        <w:rPr>
          <w:rFonts w:asciiTheme="minorHAnsi" w:hAnsiTheme="minorHAnsi" w:cstheme="minorHAnsi"/>
        </w:rPr>
        <w:fldChar w:fldCharType="separate"/>
      </w:r>
      <w:r w:rsidRPr="0003264F">
        <w:rPr>
          <w:rFonts w:asciiTheme="minorHAnsi" w:hAnsiTheme="minorHAnsi" w:cstheme="minorHAnsi"/>
          <w:noProof/>
        </w:rPr>
        <w:t>[Click here and insert name of entity]</w:t>
      </w:r>
      <w:r w:rsidRPr="0003264F">
        <w:rPr>
          <w:rFonts w:asciiTheme="minorHAnsi" w:hAnsiTheme="minorHAnsi" w:cstheme="minorHAnsi"/>
        </w:rPr>
        <w:fldChar w:fldCharType="end"/>
      </w:r>
      <w:r w:rsidRPr="0003264F">
        <w:rPr>
          <w:rFonts w:asciiTheme="minorHAnsi" w:hAnsiTheme="minorHAnsi" w:cstheme="minorHAnsi"/>
          <w:lang w:val="en-US"/>
        </w:rPr>
        <w:t>:</w:t>
      </w:r>
    </w:p>
    <w:p w14:paraId="656114C7" w14:textId="77777777" w:rsidR="00206CC8" w:rsidRPr="0003264F" w:rsidRDefault="00206CC8" w:rsidP="00206CC8">
      <w:pPr>
        <w:pStyle w:val="ListParagraph"/>
        <w:rPr>
          <w:rFonts w:asciiTheme="minorHAnsi" w:hAnsiTheme="minorHAnsi" w:cstheme="minorHAnsi"/>
          <w:lang w:val="en-US"/>
        </w:rPr>
      </w:pPr>
    </w:p>
    <w:p w14:paraId="5866F081" w14:textId="77777777" w:rsidR="00206CC8" w:rsidRPr="0003264F" w:rsidRDefault="00206CC8" w:rsidP="0003041E">
      <w:pPr>
        <w:numPr>
          <w:ilvl w:val="0"/>
          <w:numId w:val="22"/>
        </w:numPr>
        <w:ind w:left="1134" w:right="47" w:hanging="283"/>
        <w:jc w:val="both"/>
        <w:rPr>
          <w:rFonts w:asciiTheme="minorHAnsi" w:hAnsiTheme="minorHAnsi" w:cstheme="minorHAnsi"/>
        </w:rPr>
      </w:pPr>
      <w:r w:rsidRPr="0003264F">
        <w:rPr>
          <w:rFonts w:asciiTheme="minorHAnsi" w:hAnsiTheme="minorHAnsi" w:cstheme="minorHAnsi"/>
        </w:rPr>
        <w:t>is not in breach and has not breached its obligations relating to the payment of taxes or social security contributions.</w:t>
      </w:r>
    </w:p>
    <w:p w14:paraId="00257962" w14:textId="77777777" w:rsidR="00206CC8" w:rsidRPr="0003264F" w:rsidRDefault="00206CC8" w:rsidP="0003041E">
      <w:pPr>
        <w:numPr>
          <w:ilvl w:val="0"/>
          <w:numId w:val="22"/>
        </w:numPr>
        <w:ind w:left="1134" w:right="47" w:hanging="283"/>
        <w:jc w:val="both"/>
        <w:rPr>
          <w:rFonts w:asciiTheme="minorHAnsi" w:hAnsiTheme="minorHAnsi" w:cstheme="minorHAnsi"/>
        </w:rPr>
      </w:pPr>
      <w:r w:rsidRPr="0003264F">
        <w:rPr>
          <w:rFonts w:asciiTheme="minorHAnsi" w:hAnsiTheme="minorHAnsi" w:cstheme="minorHAnsi"/>
        </w:rPr>
        <w:t>has carried out the preparation of the Tender independently.</w:t>
      </w:r>
    </w:p>
    <w:p w14:paraId="0971D3B1" w14:textId="77777777" w:rsidR="00206CC8" w:rsidRPr="0003264F" w:rsidRDefault="00206CC8" w:rsidP="00206CC8">
      <w:pPr>
        <w:spacing w:after="160" w:line="259" w:lineRule="auto"/>
        <w:ind w:left="720"/>
        <w:rPr>
          <w:rFonts w:asciiTheme="minorHAnsi" w:hAnsiTheme="minorHAnsi" w:cstheme="minorHAnsi"/>
          <w:lang w:val="en-US"/>
        </w:rPr>
      </w:pPr>
    </w:p>
    <w:p w14:paraId="5223EA65" w14:textId="77777777" w:rsidR="00206CC8" w:rsidRPr="0003264F" w:rsidRDefault="00206CC8" w:rsidP="00206CC8">
      <w:pPr>
        <w:pStyle w:val="ListParagraph"/>
        <w:rPr>
          <w:rFonts w:asciiTheme="minorHAnsi" w:hAnsiTheme="minorHAnsi" w:cstheme="minorHAnsi"/>
          <w:lang w:val="en-US"/>
        </w:rPr>
      </w:pPr>
    </w:p>
    <w:p w14:paraId="46E3F7A3" w14:textId="77777777" w:rsidR="00206CC8" w:rsidRPr="0003264F" w:rsidRDefault="00206CC8" w:rsidP="0003041E">
      <w:pPr>
        <w:pStyle w:val="ListParagraph"/>
        <w:numPr>
          <w:ilvl w:val="0"/>
          <w:numId w:val="20"/>
        </w:numPr>
        <w:spacing w:after="160" w:line="259" w:lineRule="auto"/>
        <w:rPr>
          <w:rFonts w:asciiTheme="minorHAnsi" w:hAnsiTheme="minorHAnsi" w:cstheme="minorHAnsi"/>
          <w:lang w:val="en-US"/>
        </w:rPr>
      </w:pPr>
      <w:r w:rsidRPr="0003264F">
        <w:rPr>
          <w:rFonts w:asciiTheme="minorHAnsi" w:hAnsiTheme="minorHAnsi" w:cstheme="minorHAnsi"/>
        </w:rPr>
        <w:fldChar w:fldCharType="begin">
          <w:ffData>
            <w:name w:val=""/>
            <w:enabled/>
            <w:calcOnExit w:val="0"/>
            <w:textInput>
              <w:default w:val="[Click here and insert name of entity]"/>
            </w:textInput>
          </w:ffData>
        </w:fldChar>
      </w:r>
      <w:r w:rsidRPr="0003264F">
        <w:rPr>
          <w:rFonts w:asciiTheme="minorHAnsi" w:hAnsiTheme="minorHAnsi" w:cstheme="minorHAnsi"/>
        </w:rPr>
        <w:instrText xml:space="preserve"> FORMTEXT </w:instrText>
      </w:r>
      <w:r w:rsidRPr="0003264F">
        <w:rPr>
          <w:rFonts w:asciiTheme="minorHAnsi" w:hAnsiTheme="minorHAnsi" w:cstheme="minorHAnsi"/>
        </w:rPr>
      </w:r>
      <w:r w:rsidRPr="0003264F">
        <w:rPr>
          <w:rFonts w:asciiTheme="minorHAnsi" w:hAnsiTheme="minorHAnsi" w:cstheme="minorHAnsi"/>
        </w:rPr>
        <w:fldChar w:fldCharType="separate"/>
      </w:r>
      <w:r w:rsidRPr="0003264F">
        <w:rPr>
          <w:rFonts w:asciiTheme="minorHAnsi" w:hAnsiTheme="minorHAnsi" w:cstheme="minorHAnsi"/>
          <w:noProof/>
        </w:rPr>
        <w:t>[Click here and insert name of entity]</w:t>
      </w:r>
      <w:r w:rsidRPr="0003264F">
        <w:rPr>
          <w:rFonts w:asciiTheme="minorHAnsi" w:hAnsiTheme="minorHAnsi" w:cstheme="minorHAnsi"/>
        </w:rPr>
        <w:fldChar w:fldCharType="end"/>
      </w:r>
      <w:r w:rsidRPr="0003264F">
        <w:rPr>
          <w:rFonts w:asciiTheme="minorHAnsi" w:hAnsiTheme="minorHAnsi" w:cstheme="minorHAnsi"/>
          <w:lang w:val="en-US"/>
        </w:rPr>
        <w:t>:</w:t>
      </w:r>
    </w:p>
    <w:p w14:paraId="32A004FA" w14:textId="77777777" w:rsidR="00206CC8" w:rsidRPr="0003264F" w:rsidRDefault="00206CC8" w:rsidP="00206CC8">
      <w:pPr>
        <w:pStyle w:val="ListParagraph"/>
        <w:rPr>
          <w:rFonts w:asciiTheme="minorHAnsi" w:hAnsiTheme="minorHAnsi" w:cstheme="minorHAnsi"/>
          <w:lang w:val="en-US"/>
        </w:rPr>
      </w:pPr>
    </w:p>
    <w:p w14:paraId="3FEBBFB7" w14:textId="77777777" w:rsidR="00206CC8" w:rsidRPr="0003264F" w:rsidRDefault="00206CC8" w:rsidP="0003041E">
      <w:pPr>
        <w:pStyle w:val="ListParagraph"/>
        <w:numPr>
          <w:ilvl w:val="0"/>
          <w:numId w:val="23"/>
        </w:numPr>
        <w:spacing w:after="160" w:line="259" w:lineRule="auto"/>
        <w:rPr>
          <w:rFonts w:asciiTheme="minorHAnsi" w:hAnsiTheme="minorHAnsi" w:cstheme="minorHAnsi"/>
          <w:lang w:val="en-US"/>
        </w:rPr>
      </w:pPr>
      <w:r w:rsidRPr="0003264F">
        <w:rPr>
          <w:rFonts w:asciiTheme="minorHAnsi" w:hAnsiTheme="minorHAnsi" w:cstheme="minorHAnsi"/>
          <w:lang w:val="en-US"/>
        </w:rPr>
        <w:t>has, in the performance of all public contracts, complied with applicable obligations in the field of environmental</w:t>
      </w:r>
      <w:r w:rsidRPr="0003264F">
        <w:rPr>
          <w:rFonts w:asciiTheme="minorHAnsi" w:hAnsiTheme="minorHAnsi" w:cstheme="minorHAnsi"/>
        </w:rPr>
        <w:t xml:space="preserve"> </w:t>
      </w:r>
      <w:r w:rsidRPr="0003264F">
        <w:rPr>
          <w:rFonts w:asciiTheme="minorHAnsi" w:hAnsiTheme="minorHAnsi" w:cstheme="minorHAnsi"/>
          <w:lang w:val="en-US"/>
        </w:rPr>
        <w:t xml:space="preserve">social and </w:t>
      </w:r>
      <w:proofErr w:type="spellStart"/>
      <w:r w:rsidRPr="0003264F">
        <w:rPr>
          <w:rFonts w:asciiTheme="minorHAnsi" w:hAnsiTheme="minorHAnsi" w:cstheme="minorHAnsi"/>
          <w:lang w:val="en-US"/>
        </w:rPr>
        <w:t>labour</w:t>
      </w:r>
      <w:proofErr w:type="spellEnd"/>
      <w:r w:rsidRPr="0003264F">
        <w:rPr>
          <w:rFonts w:asciiTheme="minorHAnsi" w:hAnsiTheme="minorHAnsi" w:cstheme="minorHAnsi"/>
          <w:lang w:val="en-US"/>
        </w:rPr>
        <w:t xml:space="preserve"> law that apply at the place where the works are carried out or the services provided, that have been established by EU law, national law, collective agreements or by international, environmental, social and </w:t>
      </w:r>
      <w:proofErr w:type="spellStart"/>
      <w:r w:rsidRPr="0003264F">
        <w:rPr>
          <w:rFonts w:asciiTheme="minorHAnsi" w:hAnsiTheme="minorHAnsi" w:cstheme="minorHAnsi"/>
          <w:lang w:val="en-US"/>
        </w:rPr>
        <w:t>labour</w:t>
      </w:r>
      <w:proofErr w:type="spellEnd"/>
      <w:r w:rsidRPr="0003264F">
        <w:rPr>
          <w:rFonts w:asciiTheme="minorHAnsi" w:hAnsiTheme="minorHAnsi" w:cstheme="minorHAnsi"/>
          <w:lang w:val="en-US"/>
        </w:rPr>
        <w:t xml:space="preserve"> law listed in Schedule 7 of the European Union (Award of Public Authority Contracts) Regulations 2016 (Statutory Instrument 284 of 2016).     </w:t>
      </w:r>
    </w:p>
    <w:p w14:paraId="5226A19A" w14:textId="77777777" w:rsidR="00206CC8" w:rsidRPr="0003264F" w:rsidRDefault="00206CC8" w:rsidP="0003041E">
      <w:pPr>
        <w:pStyle w:val="ListParagraph"/>
        <w:numPr>
          <w:ilvl w:val="0"/>
          <w:numId w:val="23"/>
        </w:numPr>
        <w:spacing w:after="160" w:line="259" w:lineRule="auto"/>
        <w:rPr>
          <w:rFonts w:asciiTheme="minorHAnsi" w:hAnsiTheme="minorHAnsi" w:cstheme="minorHAnsi"/>
          <w:lang w:val="en-US"/>
        </w:rPr>
      </w:pPr>
      <w:r w:rsidRPr="0003264F">
        <w:rPr>
          <w:rFonts w:asciiTheme="minorHAnsi" w:hAnsiTheme="minorHAnsi" w:cstheme="minorHAnsi"/>
          <w:lang w:val="en-US"/>
        </w:rPr>
        <w:t>is not bankrupt or the subject of insolvency or winding-up proceedings, its assets are not being administered by a liquidator or by the court, it is not in an arrangement with creditors, its business activities are not suspended nor is it in any analogous situation arising from a similar procedure under national laws and regulations.</w:t>
      </w:r>
    </w:p>
    <w:p w14:paraId="2F126DC8" w14:textId="77777777" w:rsidR="00206CC8" w:rsidRPr="0003264F" w:rsidRDefault="00206CC8" w:rsidP="0003041E">
      <w:pPr>
        <w:pStyle w:val="ListParagraph"/>
        <w:numPr>
          <w:ilvl w:val="0"/>
          <w:numId w:val="23"/>
        </w:numPr>
        <w:spacing w:after="160" w:line="259" w:lineRule="auto"/>
        <w:rPr>
          <w:rFonts w:asciiTheme="minorHAnsi" w:hAnsiTheme="minorHAnsi" w:cstheme="minorHAnsi"/>
          <w:lang w:val="en-US"/>
        </w:rPr>
      </w:pPr>
      <w:r w:rsidRPr="0003264F">
        <w:rPr>
          <w:rFonts w:asciiTheme="minorHAnsi" w:hAnsiTheme="minorHAnsi" w:cstheme="minorHAnsi"/>
          <w:lang w:val="en-US"/>
        </w:rPr>
        <w:t>is not guilty of grave professional misconduct.</w:t>
      </w:r>
    </w:p>
    <w:p w14:paraId="710A6D84" w14:textId="77777777" w:rsidR="00206CC8" w:rsidRPr="0003264F" w:rsidRDefault="00206CC8" w:rsidP="0003041E">
      <w:pPr>
        <w:pStyle w:val="ListParagraph"/>
        <w:numPr>
          <w:ilvl w:val="0"/>
          <w:numId w:val="23"/>
        </w:numPr>
        <w:spacing w:after="160" w:line="259" w:lineRule="auto"/>
        <w:rPr>
          <w:rFonts w:asciiTheme="minorHAnsi" w:hAnsiTheme="minorHAnsi" w:cstheme="minorHAnsi"/>
          <w:lang w:val="en-US"/>
        </w:rPr>
      </w:pPr>
      <w:r w:rsidRPr="0003264F">
        <w:rPr>
          <w:rFonts w:asciiTheme="minorHAnsi" w:hAnsiTheme="minorHAnsi" w:cstheme="minorHAnsi"/>
          <w:lang w:val="en-US"/>
        </w:rPr>
        <w:t>has not entered into agreements with other economic operators aimed at distorting competition.</w:t>
      </w:r>
    </w:p>
    <w:p w14:paraId="38185551" w14:textId="68C7A90F" w:rsidR="00206CC8" w:rsidRPr="0003264F" w:rsidRDefault="00206CC8" w:rsidP="0003041E">
      <w:pPr>
        <w:pStyle w:val="ListParagraph"/>
        <w:numPr>
          <w:ilvl w:val="0"/>
          <w:numId w:val="23"/>
        </w:numPr>
        <w:spacing w:after="160" w:line="259" w:lineRule="auto"/>
        <w:rPr>
          <w:rFonts w:asciiTheme="minorHAnsi" w:hAnsiTheme="minorHAnsi" w:cstheme="minorHAnsi"/>
          <w:lang w:val="en-US"/>
        </w:rPr>
      </w:pPr>
      <w:r w:rsidRPr="0003264F">
        <w:rPr>
          <w:rFonts w:asciiTheme="minorHAnsi" w:hAnsiTheme="minorHAnsi" w:cstheme="minorHAnsi"/>
          <w:lang w:val="en-US"/>
        </w:rPr>
        <w:t xml:space="preserve">is not aware of any conflict of interest due to its participation in the </w:t>
      </w:r>
      <w:r w:rsidR="00AF79B3" w:rsidRPr="0003264F">
        <w:rPr>
          <w:rFonts w:asciiTheme="minorHAnsi" w:hAnsiTheme="minorHAnsi" w:cstheme="minorHAnsi"/>
          <w:lang w:val="en-US"/>
        </w:rPr>
        <w:t>Competition.</w:t>
      </w:r>
    </w:p>
    <w:p w14:paraId="188DE1B7" w14:textId="4EAD80E9" w:rsidR="00206CC8" w:rsidRPr="0003264F" w:rsidRDefault="00206CC8" w:rsidP="0003041E">
      <w:pPr>
        <w:pStyle w:val="ListParagraph"/>
        <w:numPr>
          <w:ilvl w:val="0"/>
          <w:numId w:val="23"/>
        </w:numPr>
        <w:spacing w:after="160" w:line="259" w:lineRule="auto"/>
        <w:rPr>
          <w:rFonts w:asciiTheme="minorHAnsi" w:hAnsiTheme="minorHAnsi" w:cstheme="minorHAnsi"/>
          <w:lang w:val="en-US"/>
        </w:rPr>
      </w:pPr>
      <w:r w:rsidRPr="0003264F">
        <w:rPr>
          <w:rFonts w:asciiTheme="minorHAnsi" w:hAnsiTheme="minorHAnsi" w:cstheme="minorHAnsi"/>
          <w:lang w:val="en-US"/>
        </w:rPr>
        <w:t xml:space="preserve">has not had any prior involvement in the preparation of the </w:t>
      </w:r>
      <w:r w:rsidR="00AF79B3" w:rsidRPr="0003264F">
        <w:rPr>
          <w:rFonts w:asciiTheme="minorHAnsi" w:hAnsiTheme="minorHAnsi" w:cstheme="minorHAnsi"/>
          <w:lang w:val="en-US"/>
        </w:rPr>
        <w:t>Competition.</w:t>
      </w:r>
    </w:p>
    <w:p w14:paraId="1618E26E" w14:textId="71374A07" w:rsidR="00206CC8" w:rsidRPr="0003264F" w:rsidRDefault="00206CC8" w:rsidP="0003041E">
      <w:pPr>
        <w:pStyle w:val="ListParagraph"/>
        <w:numPr>
          <w:ilvl w:val="0"/>
          <w:numId w:val="23"/>
        </w:numPr>
        <w:spacing w:after="160" w:line="259" w:lineRule="auto"/>
        <w:rPr>
          <w:rFonts w:asciiTheme="minorHAnsi" w:hAnsiTheme="minorHAnsi" w:cstheme="minorHAnsi"/>
          <w:lang w:val="en-US"/>
        </w:rPr>
      </w:pPr>
      <w:r w:rsidRPr="0003264F">
        <w:rPr>
          <w:rFonts w:asciiTheme="minorHAnsi" w:hAnsiTheme="minorHAnsi" w:cstheme="minorHAnsi"/>
          <w:lang w:val="en-US"/>
        </w:rPr>
        <w:t xml:space="preserve">has not shown significant or persistent deficiencies in the performance of a substantive requirement under a prior public contract, a prior contract with a contracting entity, or a prior concession contract, which led to early termination of that prior contract, </w:t>
      </w:r>
      <w:r w:rsidR="00111B33" w:rsidRPr="0003264F">
        <w:rPr>
          <w:rFonts w:asciiTheme="minorHAnsi" w:hAnsiTheme="minorHAnsi" w:cstheme="minorHAnsi"/>
          <w:lang w:val="en-US"/>
        </w:rPr>
        <w:t>damages,</w:t>
      </w:r>
      <w:r w:rsidRPr="0003264F">
        <w:rPr>
          <w:rFonts w:asciiTheme="minorHAnsi" w:hAnsiTheme="minorHAnsi" w:cstheme="minorHAnsi"/>
          <w:lang w:val="en-US"/>
        </w:rPr>
        <w:t xml:space="preserve"> or other comparable sanctions.</w:t>
      </w:r>
    </w:p>
    <w:p w14:paraId="53B34B3C" w14:textId="77777777" w:rsidR="00206CC8" w:rsidRPr="0003264F" w:rsidRDefault="00206CC8" w:rsidP="0003041E">
      <w:pPr>
        <w:pStyle w:val="ListParagraph"/>
        <w:numPr>
          <w:ilvl w:val="0"/>
          <w:numId w:val="23"/>
        </w:numPr>
        <w:spacing w:after="160" w:line="259" w:lineRule="auto"/>
        <w:rPr>
          <w:rFonts w:asciiTheme="minorHAnsi" w:hAnsiTheme="minorHAnsi" w:cstheme="minorHAnsi"/>
          <w:lang w:val="en-US"/>
        </w:rPr>
      </w:pPr>
      <w:r w:rsidRPr="0003264F">
        <w:rPr>
          <w:rFonts w:asciiTheme="minorHAnsi" w:hAnsiTheme="minorHAnsi" w:cstheme="minorHAnsi"/>
          <w:lang w:val="en-US"/>
        </w:rPr>
        <w:t xml:space="preserve">is not guilty of serious misrepresentation in supplying the information required for the verification of the absence of grounds for exclusion or the fulfilment of the Selection Criteria for this Competition and did not withhold such information and did not fail or is not able to submit supporting documents in respect of this Competition as required under Regulation 59 of the European Union (Award of Public Authority Contracts) Regulations 2016 (Statutory Instrument 284 of 2016) . </w:t>
      </w:r>
    </w:p>
    <w:p w14:paraId="205A1C42" w14:textId="77777777" w:rsidR="00206CC8" w:rsidRPr="0003264F" w:rsidRDefault="00206CC8" w:rsidP="0003041E">
      <w:pPr>
        <w:pStyle w:val="ListParagraph"/>
        <w:numPr>
          <w:ilvl w:val="0"/>
          <w:numId w:val="23"/>
        </w:numPr>
        <w:spacing w:after="160" w:line="259" w:lineRule="auto"/>
        <w:rPr>
          <w:rFonts w:asciiTheme="minorHAnsi" w:hAnsiTheme="minorHAnsi" w:cstheme="minorHAnsi"/>
          <w:lang w:val="en-US"/>
        </w:rPr>
      </w:pPr>
      <w:r w:rsidRPr="0003264F">
        <w:rPr>
          <w:rFonts w:asciiTheme="minorHAnsi" w:hAnsiTheme="minorHAnsi" w:cstheme="minorHAnsi"/>
          <w:lang w:val="en-US"/>
        </w:rPr>
        <w:t xml:space="preserve">has not undertaken to unduly influence the decision-making process of the Contracting Authority in respect of the Competition, or obtain confidential information that may confer upon </w:t>
      </w:r>
      <w:proofErr w:type="gramStart"/>
      <w:r w:rsidRPr="0003264F">
        <w:rPr>
          <w:rFonts w:asciiTheme="minorHAnsi" w:hAnsiTheme="minorHAnsi" w:cstheme="minorHAnsi"/>
          <w:lang w:val="en-US"/>
        </w:rPr>
        <w:t>it</w:t>
      </w:r>
      <w:proofErr w:type="gramEnd"/>
      <w:r w:rsidRPr="0003264F">
        <w:rPr>
          <w:rFonts w:asciiTheme="minorHAnsi" w:hAnsiTheme="minorHAnsi" w:cstheme="minorHAnsi"/>
          <w:lang w:val="en-US"/>
        </w:rPr>
        <w:t xml:space="preserve"> undue advantages in respect of the Competition; or negligently provided misleading information that may have a material influence on decisions concerning exclusion, selection or award.</w:t>
      </w:r>
    </w:p>
    <w:p w14:paraId="3BFAD330" w14:textId="77777777" w:rsidR="00206CC8" w:rsidRPr="0003264F" w:rsidRDefault="00206CC8" w:rsidP="00206CC8">
      <w:pPr>
        <w:pStyle w:val="ListParagraph"/>
        <w:ind w:left="1080"/>
        <w:rPr>
          <w:rFonts w:asciiTheme="minorHAnsi" w:hAnsiTheme="minorHAnsi" w:cstheme="minorHAnsi"/>
          <w:lang w:val="en-US"/>
        </w:rPr>
      </w:pPr>
    </w:p>
    <w:p w14:paraId="2084AFA8" w14:textId="711FD125" w:rsidR="00206CC8" w:rsidRPr="0003264F" w:rsidRDefault="00206CC8" w:rsidP="0003041E">
      <w:pPr>
        <w:pStyle w:val="ListParagraph"/>
        <w:numPr>
          <w:ilvl w:val="0"/>
          <w:numId w:val="20"/>
        </w:numPr>
        <w:spacing w:after="160" w:line="259" w:lineRule="auto"/>
        <w:rPr>
          <w:rFonts w:asciiTheme="minorHAnsi" w:hAnsiTheme="minorHAnsi" w:cstheme="minorHAnsi"/>
          <w:lang w:val="en-US"/>
        </w:rPr>
      </w:pPr>
      <w:r w:rsidRPr="0003264F">
        <w:rPr>
          <w:rFonts w:asciiTheme="minorHAnsi" w:hAnsiTheme="minorHAnsi" w:cstheme="minorHAnsi"/>
        </w:rPr>
        <w:fldChar w:fldCharType="begin">
          <w:ffData>
            <w:name w:val=""/>
            <w:enabled/>
            <w:calcOnExit w:val="0"/>
            <w:textInput>
              <w:default w:val="[Click here and insert name of entity]"/>
            </w:textInput>
          </w:ffData>
        </w:fldChar>
      </w:r>
      <w:r w:rsidRPr="0003264F">
        <w:rPr>
          <w:rFonts w:asciiTheme="minorHAnsi" w:hAnsiTheme="minorHAnsi" w:cstheme="minorHAnsi"/>
        </w:rPr>
        <w:instrText xml:space="preserve"> FORMTEXT </w:instrText>
      </w:r>
      <w:r w:rsidRPr="0003264F">
        <w:rPr>
          <w:rFonts w:asciiTheme="minorHAnsi" w:hAnsiTheme="minorHAnsi" w:cstheme="minorHAnsi"/>
        </w:rPr>
      </w:r>
      <w:r w:rsidRPr="0003264F">
        <w:rPr>
          <w:rFonts w:asciiTheme="minorHAnsi" w:hAnsiTheme="minorHAnsi" w:cstheme="minorHAnsi"/>
        </w:rPr>
        <w:fldChar w:fldCharType="separate"/>
      </w:r>
      <w:r w:rsidRPr="0003264F">
        <w:rPr>
          <w:rFonts w:asciiTheme="minorHAnsi" w:hAnsiTheme="minorHAnsi" w:cstheme="minorHAnsi"/>
          <w:noProof/>
        </w:rPr>
        <w:t>[Click here and insert name of entity]</w:t>
      </w:r>
      <w:r w:rsidRPr="0003264F">
        <w:rPr>
          <w:rFonts w:asciiTheme="minorHAnsi" w:hAnsiTheme="minorHAnsi" w:cstheme="minorHAnsi"/>
        </w:rPr>
        <w:fldChar w:fldCharType="end"/>
      </w:r>
      <w:r w:rsidRPr="0003264F">
        <w:rPr>
          <w:rFonts w:asciiTheme="minorHAnsi" w:hAnsiTheme="minorHAnsi" w:cstheme="minorHAnsi"/>
          <w:lang w:val="en-US"/>
        </w:rPr>
        <w:t xml:space="preserve"> does not come within the category of prohibited economic operators identified in Regulation (EU) No 833/2014 of 31 July 2014 (as amended by EU Regulation 2022/576 or any subsequent amendments to same</w:t>
      </w:r>
      <w:r w:rsidR="00AF79B3" w:rsidRPr="0003264F">
        <w:rPr>
          <w:rFonts w:asciiTheme="minorHAnsi" w:hAnsiTheme="minorHAnsi" w:cstheme="minorHAnsi"/>
          <w:lang w:val="en-US"/>
        </w:rPr>
        <w:t>).</w:t>
      </w:r>
      <w:r w:rsidRPr="0003264F">
        <w:rPr>
          <w:rFonts w:asciiTheme="minorHAnsi" w:hAnsiTheme="minorHAnsi" w:cstheme="minorHAnsi"/>
          <w:lang w:val="en-US"/>
        </w:rPr>
        <w:t xml:space="preserve"> </w:t>
      </w:r>
    </w:p>
    <w:p w14:paraId="1D5383FE" w14:textId="77777777" w:rsidR="00206CC8" w:rsidRPr="0003264F" w:rsidRDefault="00206CC8" w:rsidP="00206CC8">
      <w:pPr>
        <w:pStyle w:val="ListParagraph"/>
        <w:rPr>
          <w:rFonts w:asciiTheme="minorHAnsi" w:hAnsiTheme="minorHAnsi" w:cstheme="minorHAnsi"/>
          <w:lang w:val="en-US"/>
        </w:rPr>
      </w:pPr>
    </w:p>
    <w:p w14:paraId="27FB7773" w14:textId="7005A119" w:rsidR="00206CC8" w:rsidRPr="0003264F" w:rsidRDefault="00206CC8" w:rsidP="0003041E">
      <w:pPr>
        <w:pStyle w:val="ListParagraph"/>
        <w:numPr>
          <w:ilvl w:val="0"/>
          <w:numId w:val="20"/>
        </w:numPr>
        <w:spacing w:after="160" w:line="259" w:lineRule="auto"/>
        <w:rPr>
          <w:rFonts w:asciiTheme="minorHAnsi" w:hAnsiTheme="minorHAnsi" w:cstheme="minorHAnsi"/>
          <w:lang w:val="en-US"/>
        </w:rPr>
      </w:pPr>
      <w:r w:rsidRPr="0003264F">
        <w:rPr>
          <w:rFonts w:asciiTheme="minorHAnsi" w:hAnsiTheme="minorHAnsi" w:cstheme="minorHAnsi"/>
          <w:lang w:val="en-US"/>
        </w:rPr>
        <w:t>The origin of goods connected to the Tender, if any, are not subject to the prohibitions set out in Regulation (EU) No 833/2014 (as amended by EU Regulation 2022/576 or any subsequent amendments to same</w:t>
      </w:r>
      <w:r w:rsidR="00AF79B3" w:rsidRPr="0003264F">
        <w:rPr>
          <w:rFonts w:asciiTheme="minorHAnsi" w:hAnsiTheme="minorHAnsi" w:cstheme="minorHAnsi"/>
          <w:lang w:val="en-US"/>
        </w:rPr>
        <w:t>)</w:t>
      </w:r>
      <w:r w:rsidR="00111B33" w:rsidRPr="0003264F">
        <w:rPr>
          <w:rFonts w:asciiTheme="minorHAnsi" w:hAnsiTheme="minorHAnsi" w:cstheme="minorHAnsi"/>
          <w:lang w:val="en-US"/>
        </w:rPr>
        <w:t xml:space="preserve">. </w:t>
      </w:r>
    </w:p>
    <w:p w14:paraId="752237E3" w14:textId="77777777" w:rsidR="00206CC8" w:rsidRPr="0003264F" w:rsidRDefault="00206CC8" w:rsidP="00206CC8">
      <w:pPr>
        <w:pStyle w:val="ListParagraph"/>
        <w:rPr>
          <w:rFonts w:asciiTheme="minorHAnsi" w:hAnsiTheme="minorHAnsi" w:cstheme="minorHAnsi"/>
          <w:lang w:val="en-US"/>
        </w:rPr>
      </w:pPr>
    </w:p>
    <w:p w14:paraId="3CC6F9C0" w14:textId="77777777" w:rsidR="00206CC8" w:rsidRPr="0003264F" w:rsidRDefault="00206CC8" w:rsidP="0003041E">
      <w:pPr>
        <w:pStyle w:val="ListParagraph"/>
        <w:numPr>
          <w:ilvl w:val="0"/>
          <w:numId w:val="20"/>
        </w:numPr>
        <w:spacing w:after="160" w:line="259" w:lineRule="auto"/>
        <w:rPr>
          <w:rFonts w:asciiTheme="minorHAnsi" w:hAnsiTheme="minorHAnsi" w:cstheme="minorHAnsi"/>
          <w:lang w:val="en-US"/>
        </w:rPr>
      </w:pPr>
      <w:r w:rsidRPr="0003264F">
        <w:rPr>
          <w:rFonts w:asciiTheme="minorHAnsi" w:hAnsiTheme="minorHAnsi" w:cstheme="minorHAnsi"/>
          <w:lang w:val="en-US"/>
        </w:rPr>
        <w:t xml:space="preserve">Any subcontractor, supplier or other entity on whose capacity </w:t>
      </w:r>
      <w:r w:rsidRPr="0003264F">
        <w:rPr>
          <w:rFonts w:asciiTheme="minorHAnsi" w:hAnsiTheme="minorHAnsi" w:cstheme="minorHAnsi"/>
        </w:rPr>
        <w:fldChar w:fldCharType="begin">
          <w:ffData>
            <w:name w:val=""/>
            <w:enabled/>
            <w:calcOnExit w:val="0"/>
            <w:textInput>
              <w:default w:val="[Click here and insert name of entity]"/>
            </w:textInput>
          </w:ffData>
        </w:fldChar>
      </w:r>
      <w:r w:rsidRPr="0003264F">
        <w:rPr>
          <w:rFonts w:asciiTheme="minorHAnsi" w:hAnsiTheme="minorHAnsi" w:cstheme="minorHAnsi"/>
        </w:rPr>
        <w:instrText xml:space="preserve"> FORMTEXT </w:instrText>
      </w:r>
      <w:r w:rsidRPr="0003264F">
        <w:rPr>
          <w:rFonts w:asciiTheme="minorHAnsi" w:hAnsiTheme="minorHAnsi" w:cstheme="minorHAnsi"/>
        </w:rPr>
      </w:r>
      <w:r w:rsidRPr="0003264F">
        <w:rPr>
          <w:rFonts w:asciiTheme="minorHAnsi" w:hAnsiTheme="minorHAnsi" w:cstheme="minorHAnsi"/>
        </w:rPr>
        <w:fldChar w:fldCharType="separate"/>
      </w:r>
      <w:r w:rsidRPr="0003264F">
        <w:rPr>
          <w:rFonts w:asciiTheme="minorHAnsi" w:hAnsiTheme="minorHAnsi" w:cstheme="minorHAnsi"/>
          <w:noProof/>
        </w:rPr>
        <w:t>[Click here and insert name of entity]</w:t>
      </w:r>
      <w:r w:rsidRPr="0003264F">
        <w:rPr>
          <w:rFonts w:asciiTheme="minorHAnsi" w:hAnsiTheme="minorHAnsi" w:cstheme="minorHAnsi"/>
        </w:rPr>
        <w:fldChar w:fldCharType="end"/>
      </w:r>
      <w:r w:rsidRPr="0003264F">
        <w:rPr>
          <w:rFonts w:asciiTheme="minorHAnsi" w:hAnsiTheme="minorHAnsi" w:cstheme="minorHAnsi"/>
          <w:lang w:val="en-US"/>
        </w:rPr>
        <w:t xml:space="preserve">  relies as part of the Tender does not come within the category of prohibited economic operators identified in Regulation (EU) No 833/2014 of 31 July 2014 (as amended by EU Regulation 2022/576 or any subsequent amendments to same).</w:t>
      </w:r>
    </w:p>
    <w:p w14:paraId="3867FF03" w14:textId="77777777" w:rsidR="00206CC8" w:rsidRPr="0003264F" w:rsidRDefault="00206CC8" w:rsidP="00206CC8">
      <w:pPr>
        <w:rPr>
          <w:rFonts w:asciiTheme="minorHAnsi" w:hAnsiTheme="minorHAnsi" w:cstheme="minorHAnsi"/>
          <w:lang w:val="en-US"/>
        </w:rPr>
      </w:pPr>
      <w:r w:rsidRPr="0003264F">
        <w:rPr>
          <w:rFonts w:asciiTheme="minorHAnsi" w:hAnsiTheme="minorHAnsi" w:cstheme="minorHAnsi"/>
          <w:lang w:val="en-US"/>
        </w:rPr>
        <w:lastRenderedPageBreak/>
        <w:t>I understand and acknowledge that the provision of inaccurate or misleading information in this declaration may lead to my business/firm/company/partnership being excluded from participation in this or future tenders, and I make this solemn declaration conscientiously believing the same to be true and by virtue of the Statutory Declarations Act, 1938. This declaration is made for the benefit of the Contracting Authority.</w:t>
      </w:r>
    </w:p>
    <w:p w14:paraId="08AEDBC7" w14:textId="77777777" w:rsidR="00206CC8" w:rsidRPr="0003264F" w:rsidRDefault="00206CC8" w:rsidP="00206CC8">
      <w:pPr>
        <w:spacing w:after="0"/>
        <w:rPr>
          <w:rFonts w:asciiTheme="minorHAnsi" w:hAnsiTheme="minorHAnsi" w:cstheme="minorHAnsi"/>
          <w:b/>
          <w:color w:val="333399"/>
        </w:rPr>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371"/>
        <w:gridCol w:w="4625"/>
      </w:tblGrid>
      <w:tr w:rsidR="00206CC8" w:rsidRPr="0003264F" w14:paraId="676CA3BE" w14:textId="77777777" w:rsidTr="00206CC8">
        <w:trPr>
          <w:gridAfter w:val="1"/>
          <w:wAfter w:w="4625" w:type="dxa"/>
          <w:trHeight w:val="707"/>
        </w:trPr>
        <w:tc>
          <w:tcPr>
            <w:tcW w:w="4371" w:type="dxa"/>
          </w:tcPr>
          <w:p w14:paraId="373211EC" w14:textId="77777777" w:rsidR="00206CC8" w:rsidRPr="0003264F" w:rsidRDefault="00206CC8" w:rsidP="00206CC8">
            <w:pPr>
              <w:spacing w:after="200"/>
              <w:jc w:val="both"/>
              <w:rPr>
                <w:rFonts w:asciiTheme="minorHAnsi" w:hAnsiTheme="minorHAnsi" w:cstheme="minorHAnsi"/>
                <w:b/>
                <w:color w:val="333399"/>
              </w:rPr>
            </w:pPr>
            <w:r w:rsidRPr="0003264F">
              <w:rPr>
                <w:rFonts w:asciiTheme="minorHAnsi" w:hAnsiTheme="minorHAnsi" w:cstheme="minorHAnsi"/>
                <w:b/>
                <w:color w:val="333399"/>
              </w:rPr>
              <w:br w:type="page"/>
            </w:r>
          </w:p>
          <w:p w14:paraId="16E66028" w14:textId="77777777" w:rsidR="00206CC8" w:rsidRPr="0003264F" w:rsidRDefault="00206CC8" w:rsidP="00206CC8">
            <w:pPr>
              <w:spacing w:after="200"/>
              <w:jc w:val="both"/>
              <w:rPr>
                <w:rFonts w:asciiTheme="minorHAnsi" w:hAnsiTheme="minorHAnsi" w:cstheme="minorHAnsi"/>
                <w:b/>
                <w:color w:val="333399"/>
              </w:rPr>
            </w:pPr>
            <w:r w:rsidRPr="0003264F">
              <w:rPr>
                <w:rFonts w:asciiTheme="minorHAnsi" w:hAnsiTheme="minorHAnsi" w:cstheme="minorHAnsi"/>
                <w:b/>
                <w:color w:val="333399"/>
              </w:rPr>
              <w:t>________________________</w:t>
            </w:r>
          </w:p>
          <w:p w14:paraId="1F0394B5" w14:textId="77777777" w:rsidR="00206CC8" w:rsidRPr="0003264F" w:rsidRDefault="00206CC8" w:rsidP="00206CC8">
            <w:pPr>
              <w:spacing w:after="200"/>
              <w:jc w:val="both"/>
              <w:rPr>
                <w:rFonts w:asciiTheme="minorHAnsi" w:hAnsiTheme="minorHAnsi" w:cstheme="minorHAnsi"/>
                <w:b/>
                <w:color w:val="333399"/>
              </w:rPr>
            </w:pPr>
            <w:r w:rsidRPr="0003264F">
              <w:rPr>
                <w:rFonts w:asciiTheme="minorHAnsi" w:hAnsiTheme="minorHAnsi" w:cstheme="minorHAnsi"/>
                <w:b/>
                <w:color w:val="333399"/>
              </w:rPr>
              <w:t>Signature of Declarant</w:t>
            </w:r>
          </w:p>
        </w:tc>
      </w:tr>
      <w:tr w:rsidR="00206CC8" w:rsidRPr="0003264F" w14:paraId="603D9867" w14:textId="77777777" w:rsidTr="00206CC8">
        <w:trPr>
          <w:trHeight w:val="158"/>
        </w:trPr>
        <w:tc>
          <w:tcPr>
            <w:tcW w:w="8996" w:type="dxa"/>
            <w:gridSpan w:val="2"/>
          </w:tcPr>
          <w:p w14:paraId="4DD28E82" w14:textId="77777777" w:rsidR="00206CC8" w:rsidRPr="0003264F" w:rsidRDefault="00206CC8" w:rsidP="00206CC8">
            <w:pPr>
              <w:spacing w:after="200" w:line="280" w:lineRule="exact"/>
              <w:jc w:val="both"/>
              <w:rPr>
                <w:rFonts w:asciiTheme="minorHAnsi" w:hAnsiTheme="minorHAnsi" w:cstheme="minorHAnsi"/>
                <w:b/>
                <w:color w:val="333399"/>
              </w:rPr>
            </w:pPr>
            <w:r w:rsidRPr="0003264F">
              <w:rPr>
                <w:rFonts w:asciiTheme="minorHAnsi" w:hAnsiTheme="minorHAnsi" w:cstheme="minorHAnsi"/>
                <w:b/>
                <w:color w:val="333399"/>
              </w:rPr>
              <w:t>Declared before me by ___________________________________ who is personally known to me</w:t>
            </w:r>
          </w:p>
          <w:p w14:paraId="21B1ECF1" w14:textId="77777777" w:rsidR="00206CC8" w:rsidRPr="0003264F" w:rsidRDefault="00206CC8" w:rsidP="00206CC8">
            <w:pPr>
              <w:spacing w:after="200" w:line="280" w:lineRule="exact"/>
              <w:jc w:val="both"/>
              <w:rPr>
                <w:rFonts w:asciiTheme="minorHAnsi" w:hAnsiTheme="minorHAnsi" w:cstheme="minorHAnsi"/>
                <w:b/>
                <w:color w:val="333399"/>
              </w:rPr>
            </w:pPr>
            <w:r w:rsidRPr="0003264F">
              <w:rPr>
                <w:rFonts w:asciiTheme="minorHAnsi" w:hAnsiTheme="minorHAnsi" w:cstheme="minorHAnsi"/>
                <w:b/>
                <w:color w:val="333399"/>
              </w:rPr>
              <w:t>(or who is identified to me by ______________________________who is personally known to me) or*</w:t>
            </w:r>
          </w:p>
          <w:p w14:paraId="41DB999D" w14:textId="23023D30" w:rsidR="00206CC8" w:rsidRPr="0003264F" w:rsidRDefault="00206CC8" w:rsidP="00206CC8">
            <w:pPr>
              <w:spacing w:after="200" w:line="280" w:lineRule="exact"/>
              <w:jc w:val="both"/>
              <w:rPr>
                <w:rFonts w:asciiTheme="minorHAnsi" w:hAnsiTheme="minorHAnsi" w:cstheme="minorHAnsi"/>
                <w:b/>
                <w:color w:val="333399"/>
              </w:rPr>
            </w:pPr>
            <w:r w:rsidRPr="0003264F">
              <w:rPr>
                <w:rFonts w:asciiTheme="minorHAnsi" w:hAnsiTheme="minorHAnsi" w:cstheme="minorHAnsi"/>
                <w:b/>
                <w:color w:val="333399"/>
              </w:rPr>
              <w:t>at ___________________________</w:t>
            </w:r>
            <w:r w:rsidR="00AF79B3" w:rsidRPr="0003264F">
              <w:rPr>
                <w:rFonts w:asciiTheme="minorHAnsi" w:hAnsiTheme="minorHAnsi" w:cstheme="minorHAnsi"/>
                <w:b/>
                <w:color w:val="333399"/>
              </w:rPr>
              <w:t>_ this</w:t>
            </w:r>
            <w:r w:rsidRPr="0003264F">
              <w:rPr>
                <w:rFonts w:asciiTheme="minorHAnsi" w:hAnsiTheme="minorHAnsi" w:cstheme="minorHAnsi"/>
                <w:b/>
                <w:color w:val="333399"/>
              </w:rPr>
              <w:t xml:space="preserve"> ___________ day of _______________ 20__</w:t>
            </w:r>
          </w:p>
          <w:p w14:paraId="20A1017E" w14:textId="77777777" w:rsidR="00206CC8" w:rsidRPr="0003264F" w:rsidRDefault="00206CC8" w:rsidP="00206CC8">
            <w:pPr>
              <w:spacing w:after="200" w:line="280" w:lineRule="exact"/>
              <w:jc w:val="both"/>
              <w:rPr>
                <w:rFonts w:asciiTheme="minorHAnsi" w:hAnsiTheme="minorHAnsi" w:cstheme="minorHAnsi"/>
                <w:b/>
                <w:color w:val="333399"/>
              </w:rPr>
            </w:pPr>
          </w:p>
          <w:p w14:paraId="5BC2F000" w14:textId="77777777" w:rsidR="00206CC8" w:rsidRPr="0003264F" w:rsidRDefault="00206CC8" w:rsidP="00206CC8">
            <w:pPr>
              <w:spacing w:after="200" w:line="280" w:lineRule="exact"/>
              <w:jc w:val="both"/>
              <w:rPr>
                <w:rFonts w:asciiTheme="minorHAnsi" w:hAnsiTheme="minorHAnsi" w:cstheme="minorHAnsi"/>
                <w:b/>
                <w:color w:val="333399"/>
              </w:rPr>
            </w:pPr>
            <w:r w:rsidRPr="0003264F">
              <w:rPr>
                <w:rFonts w:asciiTheme="minorHAnsi" w:hAnsiTheme="minorHAnsi" w:cstheme="minorHAnsi"/>
                <w:b/>
                <w:color w:val="333399"/>
              </w:rPr>
              <w:t>________________________________</w:t>
            </w:r>
          </w:p>
          <w:p w14:paraId="607E16CD" w14:textId="77777777" w:rsidR="00206CC8" w:rsidRPr="0003264F" w:rsidRDefault="00206CC8" w:rsidP="00206CC8">
            <w:pPr>
              <w:spacing w:after="200" w:line="280" w:lineRule="exact"/>
              <w:jc w:val="both"/>
              <w:rPr>
                <w:rFonts w:asciiTheme="minorHAnsi" w:hAnsiTheme="minorHAnsi" w:cstheme="minorHAnsi"/>
                <w:b/>
                <w:color w:val="333399"/>
              </w:rPr>
            </w:pPr>
            <w:r w:rsidRPr="0003264F">
              <w:rPr>
                <w:rFonts w:asciiTheme="minorHAnsi" w:hAnsiTheme="minorHAnsi" w:cstheme="minorHAnsi"/>
                <w:b/>
                <w:color w:val="333399"/>
              </w:rPr>
              <w:t>(signed)</w:t>
            </w:r>
            <w:r w:rsidRPr="0003264F">
              <w:rPr>
                <w:rFonts w:asciiTheme="minorHAnsi" w:hAnsiTheme="minorHAnsi" w:cstheme="minorHAnsi"/>
                <w:b/>
                <w:color w:val="333399"/>
              </w:rPr>
              <w:br/>
              <w:t>Practising Solicitor/Commissioner for Oaths</w:t>
            </w:r>
          </w:p>
        </w:tc>
      </w:tr>
    </w:tbl>
    <w:p w14:paraId="360C90C5" w14:textId="27F20CB7" w:rsidR="00206CC8" w:rsidRPr="0003264F" w:rsidRDefault="00206CC8" w:rsidP="00206CC8">
      <w:pPr>
        <w:rPr>
          <w:rFonts w:asciiTheme="minorHAnsi" w:hAnsiTheme="minorHAnsi" w:cstheme="minorHAnsi"/>
          <w:b/>
          <w:i/>
          <w:lang w:val="en-US"/>
        </w:rPr>
      </w:pPr>
      <w:r w:rsidRPr="0003264F">
        <w:rPr>
          <w:rFonts w:asciiTheme="minorHAnsi" w:hAnsiTheme="minorHAnsi" w:cstheme="minorHAnsi"/>
          <w:b/>
          <w:i/>
          <w:color w:val="333399"/>
          <w:lang w:val="en-US"/>
        </w:rPr>
        <w:t xml:space="preserve">*Please include such other </w:t>
      </w:r>
      <w:r w:rsidR="00AF79B3" w:rsidRPr="0003264F">
        <w:rPr>
          <w:rFonts w:asciiTheme="minorHAnsi" w:hAnsiTheme="minorHAnsi" w:cstheme="minorHAnsi"/>
          <w:b/>
          <w:i/>
          <w:color w:val="333399"/>
          <w:lang w:val="en-US"/>
        </w:rPr>
        <w:t>forms</w:t>
      </w:r>
      <w:r w:rsidRPr="0003264F">
        <w:rPr>
          <w:rFonts w:asciiTheme="minorHAnsi" w:hAnsiTheme="minorHAnsi" w:cstheme="minorHAnsi"/>
          <w:b/>
          <w:i/>
          <w:color w:val="333399"/>
          <w:lang w:val="en-US"/>
        </w:rPr>
        <w:t xml:space="preserve"> of identification used to identify the Declarant as permitted by the Statutory Declarations Act, 1938 (as amended)</w:t>
      </w:r>
      <w:r w:rsidRPr="0003264F">
        <w:rPr>
          <w:rFonts w:asciiTheme="minorHAnsi" w:hAnsiTheme="minorHAnsi" w:cstheme="minorHAnsi"/>
          <w:b/>
          <w:i/>
          <w:lang w:val="en-US"/>
        </w:rPr>
        <w:t xml:space="preserve"> </w:t>
      </w:r>
    </w:p>
    <w:p w14:paraId="1B1A97E1" w14:textId="77777777" w:rsidR="00206CC8" w:rsidRPr="0003264F" w:rsidRDefault="00206CC8" w:rsidP="00206CC8">
      <w:pPr>
        <w:spacing w:after="0"/>
        <w:rPr>
          <w:rFonts w:asciiTheme="minorHAnsi" w:hAnsiTheme="minorHAnsi" w:cstheme="minorHAnsi"/>
          <w:b/>
          <w:i/>
          <w:lang w:val="en-US"/>
        </w:rPr>
      </w:pPr>
    </w:p>
    <w:p w14:paraId="053ABF53" w14:textId="77777777" w:rsidR="00206CC8" w:rsidRPr="0003264F" w:rsidRDefault="00206CC8" w:rsidP="00206CC8">
      <w:pPr>
        <w:pStyle w:val="ListParagraph"/>
        <w:ind w:left="1116" w:right="47"/>
        <w:jc w:val="both"/>
        <w:rPr>
          <w:rFonts w:asciiTheme="minorHAnsi" w:hAnsiTheme="minorHAnsi" w:cstheme="minorHAnsi"/>
          <w:szCs w:val="22"/>
        </w:rPr>
      </w:pPr>
    </w:p>
    <w:p w14:paraId="1B0E93BA" w14:textId="77777777" w:rsidR="003C0FB1" w:rsidRPr="0003264F" w:rsidRDefault="003C0FB1" w:rsidP="003C0FB1">
      <w:pPr>
        <w:pStyle w:val="Heading1"/>
        <w:jc w:val="both"/>
        <w:rPr>
          <w:rFonts w:asciiTheme="minorHAnsi" w:hAnsiTheme="minorHAnsi" w:cstheme="minorHAnsi"/>
        </w:rPr>
      </w:pPr>
      <w:r w:rsidRPr="0003264F">
        <w:rPr>
          <w:rFonts w:asciiTheme="minorHAnsi" w:hAnsiTheme="minorHAnsi" w:cstheme="minorHAnsi"/>
        </w:rPr>
        <w:lastRenderedPageBreak/>
        <w:t xml:space="preserve">Appendix </w:t>
      </w:r>
      <w:r w:rsidR="00DF26D3" w:rsidRPr="0003264F">
        <w:rPr>
          <w:rFonts w:asciiTheme="minorHAnsi" w:hAnsiTheme="minorHAnsi" w:cstheme="minorHAnsi"/>
        </w:rPr>
        <w:t>5</w:t>
      </w:r>
      <w:r w:rsidRPr="0003264F">
        <w:rPr>
          <w:rFonts w:asciiTheme="minorHAnsi" w:hAnsiTheme="minorHAnsi" w:cstheme="minorHAnsi"/>
        </w:rPr>
        <w:t>: Services Contract</w:t>
      </w:r>
    </w:p>
    <w:p w14:paraId="1945F986" w14:textId="77777777" w:rsidR="003C0FB1" w:rsidRPr="0003264F" w:rsidRDefault="003C0FB1" w:rsidP="003C0FB1">
      <w:pPr>
        <w:jc w:val="both"/>
        <w:rPr>
          <w:rFonts w:asciiTheme="minorHAnsi" w:hAnsiTheme="minorHAnsi" w:cstheme="minorHAnsi"/>
        </w:rPr>
      </w:pPr>
    </w:p>
    <w:p w14:paraId="2C8250F0" w14:textId="77777777" w:rsidR="003C0FB1" w:rsidRPr="0003264F" w:rsidRDefault="003C0FB1" w:rsidP="003C0FB1">
      <w:pPr>
        <w:jc w:val="both"/>
        <w:rPr>
          <w:rFonts w:asciiTheme="minorHAnsi" w:hAnsiTheme="minorHAnsi" w:cstheme="minorHAnsi"/>
        </w:rPr>
      </w:pPr>
    </w:p>
    <w:p w14:paraId="1E67D710" w14:textId="77777777" w:rsidR="000E2CF8" w:rsidRPr="0003264F" w:rsidRDefault="000E2CF8" w:rsidP="003C0FB1">
      <w:pPr>
        <w:jc w:val="both"/>
        <w:rPr>
          <w:rFonts w:asciiTheme="minorHAnsi" w:hAnsiTheme="minorHAnsi" w:cstheme="minorHAnsi"/>
        </w:rPr>
      </w:pPr>
    </w:p>
    <w:p w14:paraId="10B24C6B" w14:textId="77777777" w:rsidR="003C0FB1" w:rsidRPr="0003264F" w:rsidRDefault="003C0FB1" w:rsidP="003C0FB1">
      <w:pPr>
        <w:jc w:val="both"/>
        <w:rPr>
          <w:rFonts w:asciiTheme="minorHAnsi" w:hAnsiTheme="minorHAnsi" w:cstheme="minorHAnsi"/>
        </w:rPr>
      </w:pPr>
    </w:p>
    <w:p w14:paraId="232A62EA" w14:textId="10CBD8A7" w:rsidR="003C0FB1" w:rsidRPr="0003264F" w:rsidRDefault="002C7E6B" w:rsidP="003C0FB1">
      <w:pPr>
        <w:jc w:val="center"/>
        <w:rPr>
          <w:rFonts w:asciiTheme="minorHAnsi" w:hAnsiTheme="minorHAnsi" w:cstheme="minorHAnsi"/>
        </w:rPr>
      </w:pPr>
      <w:sdt>
        <w:sdtPr>
          <w:rPr>
            <w:rFonts w:asciiTheme="minorHAnsi" w:hAnsiTheme="minorHAnsi" w:cstheme="minorHAnsi"/>
            <w:highlight w:val="lightGray"/>
          </w:rPr>
          <w:alias w:val="Name"/>
          <w:tag w:val="Name"/>
          <w:id w:val="326865637"/>
          <w:placeholder>
            <w:docPart w:val="5C9662E07BD046D980C10DCA8FD4E19A"/>
          </w:placeholder>
          <w:dataBinding w:prefixMappings="xmlns:ns0='http://schemas.microsoft.com/office/2006/coverPageProps' " w:xpath="/ns0:CoverPageProperties[1]/ns0:Abstract[1]" w:storeItemID="{55AF091B-3C7A-41E3-B477-F2FDAA23CFDA}"/>
          <w:text/>
        </w:sdtPr>
        <w:sdtEndPr/>
        <w:sdtContent>
          <w:r w:rsidR="003D4CD0" w:rsidRPr="0003264F">
            <w:rPr>
              <w:rFonts w:asciiTheme="minorHAnsi" w:hAnsiTheme="minorHAnsi" w:cstheme="minorHAnsi"/>
              <w:highlight w:val="lightGray"/>
            </w:rPr>
            <w:t>The National College of Art &amp; Design</w:t>
          </w:r>
        </w:sdtContent>
      </w:sdt>
    </w:p>
    <w:p w14:paraId="2C216DC5" w14:textId="77777777" w:rsidR="003C0FB1" w:rsidRPr="0003264F" w:rsidRDefault="003C0FB1" w:rsidP="003C0FB1">
      <w:pPr>
        <w:jc w:val="center"/>
        <w:rPr>
          <w:rFonts w:asciiTheme="minorHAnsi" w:hAnsiTheme="minorHAnsi" w:cstheme="minorHAnsi"/>
        </w:rPr>
      </w:pPr>
    </w:p>
    <w:p w14:paraId="197CF257" w14:textId="77777777" w:rsidR="003C0FB1" w:rsidRPr="0003264F" w:rsidRDefault="003C0FB1" w:rsidP="003C0FB1">
      <w:pPr>
        <w:jc w:val="center"/>
        <w:rPr>
          <w:rFonts w:asciiTheme="minorHAnsi" w:hAnsiTheme="minorHAnsi" w:cstheme="minorHAnsi"/>
        </w:rPr>
      </w:pPr>
      <w:r w:rsidRPr="0003264F">
        <w:rPr>
          <w:rFonts w:asciiTheme="minorHAnsi" w:hAnsiTheme="minorHAnsi" w:cstheme="minorHAnsi"/>
        </w:rPr>
        <w:t>and</w:t>
      </w:r>
    </w:p>
    <w:p w14:paraId="6969A9ED" w14:textId="77777777" w:rsidR="003C0FB1" w:rsidRPr="0003264F" w:rsidRDefault="003C0FB1" w:rsidP="003C0FB1">
      <w:pPr>
        <w:jc w:val="center"/>
        <w:rPr>
          <w:rFonts w:asciiTheme="minorHAnsi" w:hAnsiTheme="minorHAnsi" w:cstheme="minorHAnsi"/>
        </w:rPr>
      </w:pPr>
    </w:p>
    <w:p w14:paraId="15A8DD64" w14:textId="77777777" w:rsidR="003C0FB1" w:rsidRPr="0003264F" w:rsidRDefault="003C0FB1" w:rsidP="003C0FB1">
      <w:pPr>
        <w:jc w:val="center"/>
        <w:rPr>
          <w:rFonts w:asciiTheme="minorHAnsi" w:hAnsiTheme="minorHAnsi" w:cstheme="minorHAnsi"/>
        </w:rPr>
      </w:pPr>
      <w:r w:rsidRPr="0003264F">
        <w:rPr>
          <w:rFonts w:asciiTheme="minorHAnsi" w:hAnsiTheme="minorHAnsi" w:cstheme="minorHAnsi"/>
          <w:highlight w:val="lightGray"/>
        </w:rPr>
        <w:t>[</w:t>
      </w:r>
      <w:sdt>
        <w:sdtPr>
          <w:rPr>
            <w:rFonts w:asciiTheme="minorHAnsi" w:hAnsiTheme="minorHAnsi" w:cstheme="minorHAnsi"/>
            <w:highlight w:val="lightGray"/>
          </w:rPr>
          <w:id w:val="2082604"/>
          <w:placeholder>
            <w:docPart w:val="E5B87B3FD9CB4E93885F5503286AB1BB"/>
          </w:placeholder>
        </w:sdtPr>
        <w:sdtEndPr/>
        <w:sdtContent>
          <w:r w:rsidRPr="0003264F">
            <w:rPr>
              <w:rFonts w:asciiTheme="minorHAnsi" w:hAnsiTheme="minorHAnsi" w:cstheme="minorHAnsi"/>
              <w:highlight w:val="lightGray"/>
            </w:rPr>
            <w:t>Insert successful Tenderer’s full legal name]</w:t>
          </w:r>
        </w:sdtContent>
      </w:sdt>
    </w:p>
    <w:p w14:paraId="0A41F536" w14:textId="77777777" w:rsidR="003C0FB1" w:rsidRPr="0003264F" w:rsidRDefault="003C0FB1" w:rsidP="003C0FB1">
      <w:pPr>
        <w:jc w:val="center"/>
        <w:rPr>
          <w:rFonts w:asciiTheme="minorHAnsi" w:hAnsiTheme="minorHAnsi" w:cstheme="minorHAnsi"/>
        </w:rPr>
      </w:pPr>
    </w:p>
    <w:p w14:paraId="1F68CEB8" w14:textId="77777777" w:rsidR="003C0FB1" w:rsidRPr="0003264F" w:rsidRDefault="003C0FB1" w:rsidP="003C0FB1">
      <w:pPr>
        <w:jc w:val="center"/>
        <w:rPr>
          <w:rFonts w:asciiTheme="minorHAnsi" w:hAnsiTheme="minorHAnsi" w:cstheme="minorHAnsi"/>
        </w:rPr>
      </w:pPr>
    </w:p>
    <w:p w14:paraId="12CF21DE" w14:textId="77777777" w:rsidR="003C0FB1" w:rsidRPr="0003264F" w:rsidRDefault="003C0FB1" w:rsidP="003C0FB1">
      <w:pPr>
        <w:jc w:val="center"/>
        <w:rPr>
          <w:rFonts w:asciiTheme="minorHAnsi" w:hAnsiTheme="minorHAnsi" w:cstheme="minorHAnsi"/>
          <w:b/>
        </w:rPr>
      </w:pPr>
      <w:r w:rsidRPr="0003264F">
        <w:rPr>
          <w:rFonts w:asciiTheme="minorHAnsi" w:hAnsiTheme="minorHAnsi" w:cstheme="minorHAnsi"/>
          <w:b/>
        </w:rPr>
        <w:t>AGREEMENT</w:t>
      </w:r>
    </w:p>
    <w:p w14:paraId="2F52FDE4" w14:textId="77777777" w:rsidR="003C0FB1" w:rsidRPr="0003264F" w:rsidRDefault="003C0FB1" w:rsidP="003C0FB1">
      <w:pPr>
        <w:jc w:val="center"/>
        <w:rPr>
          <w:rFonts w:asciiTheme="minorHAnsi" w:hAnsiTheme="minorHAnsi" w:cstheme="minorHAnsi"/>
        </w:rPr>
      </w:pPr>
    </w:p>
    <w:p w14:paraId="1DE2EF2B" w14:textId="77777777" w:rsidR="003C0FB1" w:rsidRPr="0003264F" w:rsidRDefault="003C0FB1" w:rsidP="003C0FB1">
      <w:pPr>
        <w:jc w:val="center"/>
        <w:rPr>
          <w:rFonts w:asciiTheme="minorHAnsi" w:hAnsiTheme="minorHAnsi" w:cstheme="minorHAnsi"/>
        </w:rPr>
      </w:pPr>
      <w:r w:rsidRPr="0003264F">
        <w:rPr>
          <w:rFonts w:asciiTheme="minorHAnsi" w:hAnsiTheme="minorHAnsi" w:cstheme="minorHAnsi"/>
        </w:rPr>
        <w:t>Relating to the provision of Services pursuant to</w:t>
      </w:r>
    </w:p>
    <w:p w14:paraId="25FE0835" w14:textId="77777777" w:rsidR="003C0FB1" w:rsidRPr="0003264F" w:rsidRDefault="003C0FB1" w:rsidP="003C0FB1">
      <w:pPr>
        <w:jc w:val="center"/>
        <w:rPr>
          <w:rFonts w:asciiTheme="minorHAnsi" w:hAnsiTheme="minorHAnsi" w:cstheme="minorHAnsi"/>
        </w:rPr>
      </w:pPr>
    </w:p>
    <w:p w14:paraId="1D8DACF4" w14:textId="2F1C609B" w:rsidR="003C0FB1" w:rsidRPr="0003264F" w:rsidRDefault="003C0FB1" w:rsidP="003C0FB1">
      <w:pPr>
        <w:jc w:val="center"/>
        <w:rPr>
          <w:rFonts w:asciiTheme="minorHAnsi" w:hAnsiTheme="minorHAnsi" w:cstheme="minorHAnsi"/>
        </w:rPr>
      </w:pPr>
      <w:r w:rsidRPr="0003264F">
        <w:rPr>
          <w:rFonts w:asciiTheme="minorHAnsi" w:hAnsiTheme="minorHAnsi" w:cstheme="minorHAnsi"/>
        </w:rPr>
        <w:t xml:space="preserve">Request for Tenders for the provision of </w:t>
      </w:r>
      <w:sdt>
        <w:sdtPr>
          <w:rPr>
            <w:rFonts w:asciiTheme="minorHAnsi" w:hAnsiTheme="minorHAnsi" w:cstheme="minorHAnsi"/>
            <w:szCs w:val="22"/>
            <w:highlight w:val="lightGray"/>
          </w:rPr>
          <w:alias w:val="Type of Services"/>
          <w:tag w:val="Type of Services"/>
          <w:id w:val="-928122702"/>
          <w:placeholder>
            <w:docPart w:val="A7B5549E23724FDA96E6C168B26C02DA"/>
          </w:placeholder>
          <w:dataBinding w:prefixMappings="xmlns:ns0='http://schemas.microsoft.com/office/2006/coverPageProps' " w:xpath="/ns0:CoverPageProperties[1]/ns0:CompanyFax[1]" w:storeItemID="{55AF091B-3C7A-41E3-B477-F2FDAA23CFDA}"/>
          <w:text/>
        </w:sdtPr>
        <w:sdtEndPr/>
        <w:sdtContent>
          <w:r w:rsidR="002C7E6B">
            <w:rPr>
              <w:rFonts w:asciiTheme="minorHAnsi" w:hAnsiTheme="minorHAnsi" w:cstheme="minorHAnsi"/>
              <w:szCs w:val="22"/>
              <w:highlight w:val="lightGray"/>
            </w:rPr>
            <w:t>NCAD Website Design, Website Development, Hosting, Support and Maintenance.</w:t>
          </w:r>
        </w:sdtContent>
      </w:sdt>
    </w:p>
    <w:p w14:paraId="5F30BBFE" w14:textId="77777777" w:rsidR="00C43DF2" w:rsidRPr="0003264F" w:rsidRDefault="00C43DF2">
      <w:pPr>
        <w:spacing w:after="160" w:line="259" w:lineRule="auto"/>
        <w:rPr>
          <w:rFonts w:asciiTheme="minorHAnsi" w:hAnsiTheme="minorHAnsi" w:cstheme="minorHAnsi"/>
        </w:rPr>
      </w:pPr>
      <w:r w:rsidRPr="0003264F">
        <w:rPr>
          <w:rFonts w:asciiTheme="minorHAnsi" w:hAnsiTheme="minorHAnsi" w:cstheme="minorHAnsi"/>
        </w:rPr>
        <w:br w:type="page"/>
      </w:r>
    </w:p>
    <w:p w14:paraId="6BA8F7AE" w14:textId="77777777" w:rsidR="00C43DF2" w:rsidRPr="0003264F" w:rsidRDefault="00C43DF2" w:rsidP="003C0FB1">
      <w:pPr>
        <w:jc w:val="center"/>
        <w:rPr>
          <w:rFonts w:asciiTheme="minorHAnsi" w:hAnsiTheme="minorHAnsi" w:cstheme="minorHAnsi"/>
        </w:rPr>
      </w:pPr>
    </w:p>
    <w:p w14:paraId="4C32CA71" w14:textId="77777777" w:rsidR="00C43DF2" w:rsidRPr="0003264F" w:rsidRDefault="00C43DF2" w:rsidP="00C43DF2">
      <w:pPr>
        <w:pStyle w:val="Heading2"/>
        <w:spacing w:before="0"/>
        <w:jc w:val="both"/>
        <w:rPr>
          <w:rFonts w:asciiTheme="minorHAnsi" w:hAnsiTheme="minorHAnsi" w:cstheme="minorHAnsi"/>
        </w:rPr>
      </w:pPr>
      <w:r w:rsidRPr="0003264F">
        <w:rPr>
          <w:rFonts w:asciiTheme="minorHAnsi" w:hAnsiTheme="minorHAnsi" w:cstheme="minorHAnsi"/>
        </w:rPr>
        <w:t xml:space="preserve">THIS AGREEMENT is made on the </w:t>
      </w:r>
      <w:sdt>
        <w:sdtPr>
          <w:rPr>
            <w:rFonts w:asciiTheme="minorHAnsi" w:hAnsiTheme="minorHAnsi" w:cstheme="minorHAnsi"/>
          </w:rPr>
          <w:id w:val="1406408"/>
          <w:placeholder>
            <w:docPart w:val="8901D191F8114F88B2426FBE50455036"/>
          </w:placeholder>
        </w:sdtPr>
        <w:sdtEndPr/>
        <w:sdtContent>
          <w:r w:rsidRPr="0003264F">
            <w:rPr>
              <w:rFonts w:asciiTheme="minorHAnsi" w:hAnsiTheme="minorHAnsi" w:cstheme="minorHAnsi"/>
              <w:highlight w:val="lightGray"/>
            </w:rPr>
            <w:t>[date e.g. 2nd]</w:t>
          </w:r>
        </w:sdtContent>
      </w:sdt>
      <w:r w:rsidRPr="0003264F">
        <w:rPr>
          <w:rFonts w:asciiTheme="minorHAnsi" w:hAnsiTheme="minorHAnsi" w:cstheme="minorHAnsi"/>
        </w:rPr>
        <w:t xml:space="preserve"> day of </w:t>
      </w:r>
      <w:sdt>
        <w:sdtPr>
          <w:rPr>
            <w:rFonts w:asciiTheme="minorHAnsi" w:hAnsiTheme="minorHAnsi" w:cstheme="minorHAnsi"/>
          </w:rPr>
          <w:id w:val="1406406"/>
          <w:placeholder>
            <w:docPart w:val="8901D191F8114F88B2426FBE50455036"/>
          </w:placeholder>
        </w:sdtPr>
        <w:sdtEndPr/>
        <w:sdtContent>
          <w:r w:rsidRPr="0003264F">
            <w:rPr>
              <w:rFonts w:asciiTheme="minorHAnsi" w:hAnsiTheme="minorHAnsi" w:cstheme="minorHAnsi"/>
              <w:highlight w:val="lightGray"/>
            </w:rPr>
            <w:t>[</w:t>
          </w:r>
          <w:sdt>
            <w:sdtPr>
              <w:rPr>
                <w:rFonts w:asciiTheme="minorHAnsi" w:hAnsiTheme="minorHAnsi" w:cstheme="minorHAnsi"/>
                <w:highlight w:val="lightGray"/>
              </w:rPr>
              <w:id w:val="1406403"/>
              <w:placeholder>
                <w:docPart w:val="8901D191F8114F88B2426FBE50455036"/>
              </w:placeholder>
            </w:sdtPr>
            <w:sdtEndPr/>
            <w:sdtContent>
              <w:r w:rsidRPr="0003264F">
                <w:rPr>
                  <w:rFonts w:asciiTheme="minorHAnsi" w:hAnsiTheme="minorHAnsi" w:cstheme="minorHAnsi"/>
                  <w:highlight w:val="lightGray"/>
                </w:rPr>
                <w:t>month]</w:t>
              </w:r>
            </w:sdtContent>
          </w:sdt>
        </w:sdtContent>
      </w:sdt>
      <w:r w:rsidRPr="0003264F">
        <w:rPr>
          <w:rFonts w:asciiTheme="minorHAnsi" w:hAnsiTheme="minorHAnsi" w:cstheme="minorHAnsi"/>
        </w:rPr>
        <w:t xml:space="preserve"> 20</w:t>
      </w:r>
      <w:sdt>
        <w:sdtPr>
          <w:rPr>
            <w:rFonts w:asciiTheme="minorHAnsi" w:hAnsiTheme="minorHAnsi" w:cstheme="minorHAnsi"/>
          </w:rPr>
          <w:id w:val="1406404"/>
          <w:placeholder>
            <w:docPart w:val="8901D191F8114F88B2426FBE50455036"/>
          </w:placeholder>
        </w:sdtPr>
        <w:sdtEndPr/>
        <w:sdtContent>
          <w:r w:rsidRPr="0003264F">
            <w:rPr>
              <w:rFonts w:asciiTheme="minorHAnsi" w:hAnsiTheme="minorHAnsi" w:cstheme="minorHAnsi"/>
              <w:highlight w:val="lightGray"/>
            </w:rPr>
            <w:t>[year]</w:t>
          </w:r>
        </w:sdtContent>
      </w:sdt>
      <w:r w:rsidRPr="0003264F">
        <w:rPr>
          <w:rFonts w:asciiTheme="minorHAnsi" w:hAnsiTheme="minorHAnsi" w:cstheme="minorHAnsi"/>
        </w:rPr>
        <w:t xml:space="preserve"> BETWEEN:</w:t>
      </w:r>
    </w:p>
    <w:p w14:paraId="538D312F" w14:textId="7CB9799B" w:rsidR="003C0FB1" w:rsidRPr="0003264F" w:rsidRDefault="002C7E6B" w:rsidP="000E2CF8">
      <w:pPr>
        <w:spacing w:before="240" w:after="200"/>
        <w:jc w:val="both"/>
        <w:rPr>
          <w:rFonts w:asciiTheme="minorHAnsi" w:hAnsiTheme="minorHAnsi" w:cstheme="minorHAnsi"/>
        </w:rPr>
      </w:pPr>
      <w:sdt>
        <w:sdtPr>
          <w:rPr>
            <w:rFonts w:asciiTheme="minorHAnsi" w:hAnsiTheme="minorHAnsi" w:cstheme="minorHAnsi"/>
            <w:highlight w:val="lightGray"/>
          </w:rPr>
          <w:alias w:val="Name"/>
          <w:tag w:val="Name"/>
          <w:id w:val="-1240703947"/>
          <w:placeholder>
            <w:docPart w:val="4EA1E3A48DD9413EB0A14AD17508F8C9"/>
          </w:placeholder>
          <w:dataBinding w:prefixMappings="xmlns:ns0='http://schemas.microsoft.com/office/2006/coverPageProps' " w:xpath="/ns0:CoverPageProperties[1]/ns0:Abstract[1]" w:storeItemID="{55AF091B-3C7A-41E3-B477-F2FDAA23CFDA}"/>
          <w:text/>
        </w:sdtPr>
        <w:sdtEndPr/>
        <w:sdtContent>
          <w:r w:rsidR="003D4CD0" w:rsidRPr="0003264F">
            <w:rPr>
              <w:rFonts w:asciiTheme="minorHAnsi" w:hAnsiTheme="minorHAnsi" w:cstheme="minorHAnsi"/>
              <w:highlight w:val="lightGray"/>
            </w:rPr>
            <w:t>The National College of Art &amp; Design</w:t>
          </w:r>
        </w:sdtContent>
      </w:sdt>
      <w:r w:rsidR="003C0FB1" w:rsidRPr="0003264F">
        <w:rPr>
          <w:rFonts w:asciiTheme="minorHAnsi" w:hAnsiTheme="minorHAnsi" w:cstheme="minorHAnsi"/>
        </w:rPr>
        <w:t xml:space="preserve">, of </w:t>
      </w:r>
      <w:bookmarkStart w:id="6" w:name="Text34"/>
      <w:r w:rsidR="003C0FB1" w:rsidRPr="0003264F">
        <w:rPr>
          <w:rFonts w:asciiTheme="minorHAnsi" w:hAnsiTheme="minorHAnsi" w:cstheme="minorHAnsi"/>
        </w:rPr>
        <w:fldChar w:fldCharType="begin">
          <w:ffData>
            <w:name w:val="Text34"/>
            <w:enabled/>
            <w:calcOnExit w:val="0"/>
            <w:textInput>
              <w:default w:val="[Address]"/>
            </w:textInput>
          </w:ffData>
        </w:fldChar>
      </w:r>
      <w:r w:rsidR="003C0FB1" w:rsidRPr="0003264F">
        <w:rPr>
          <w:rFonts w:asciiTheme="minorHAnsi" w:hAnsiTheme="minorHAnsi" w:cstheme="minorHAnsi"/>
        </w:rPr>
        <w:instrText xml:space="preserve"> FORMTEXT </w:instrText>
      </w:r>
      <w:r w:rsidR="003C0FB1" w:rsidRPr="0003264F">
        <w:rPr>
          <w:rFonts w:asciiTheme="minorHAnsi" w:hAnsiTheme="minorHAnsi" w:cstheme="minorHAnsi"/>
        </w:rPr>
      </w:r>
      <w:r w:rsidR="003C0FB1" w:rsidRPr="0003264F">
        <w:rPr>
          <w:rFonts w:asciiTheme="minorHAnsi" w:hAnsiTheme="minorHAnsi" w:cstheme="minorHAnsi"/>
        </w:rPr>
        <w:fldChar w:fldCharType="separate"/>
      </w:r>
      <w:r w:rsidR="003C0FB1" w:rsidRPr="0003264F">
        <w:rPr>
          <w:rFonts w:asciiTheme="minorHAnsi" w:hAnsiTheme="minorHAnsi" w:cstheme="minorHAnsi"/>
          <w:noProof/>
        </w:rPr>
        <w:t>[address]</w:t>
      </w:r>
      <w:r w:rsidR="003C0FB1" w:rsidRPr="0003264F">
        <w:rPr>
          <w:rFonts w:asciiTheme="minorHAnsi" w:hAnsiTheme="minorHAnsi" w:cstheme="minorHAnsi"/>
        </w:rPr>
        <w:fldChar w:fldCharType="end"/>
      </w:r>
      <w:bookmarkEnd w:id="6"/>
      <w:r w:rsidR="003C0FB1" w:rsidRPr="0003264F">
        <w:rPr>
          <w:rFonts w:asciiTheme="minorHAnsi" w:hAnsiTheme="minorHAnsi" w:cstheme="minorHAnsi"/>
        </w:rPr>
        <w:t xml:space="preserve"> (“the Client”</w:t>
      </w:r>
      <w:r w:rsidR="00AF79B3" w:rsidRPr="0003264F">
        <w:rPr>
          <w:rFonts w:asciiTheme="minorHAnsi" w:hAnsiTheme="minorHAnsi" w:cstheme="minorHAnsi"/>
        </w:rPr>
        <w:t>).</w:t>
      </w:r>
      <w:r w:rsidR="003C0FB1" w:rsidRPr="0003264F">
        <w:rPr>
          <w:rFonts w:asciiTheme="minorHAnsi" w:hAnsiTheme="minorHAnsi" w:cstheme="minorHAnsi"/>
        </w:rPr>
        <w:t xml:space="preserve"> </w:t>
      </w:r>
    </w:p>
    <w:p w14:paraId="6AA4B3A2" w14:textId="77777777" w:rsidR="003C0FB1" w:rsidRPr="0003264F" w:rsidRDefault="003C0FB1" w:rsidP="003C0FB1">
      <w:pPr>
        <w:spacing w:after="200"/>
        <w:jc w:val="both"/>
        <w:rPr>
          <w:rFonts w:asciiTheme="minorHAnsi" w:hAnsiTheme="minorHAnsi" w:cstheme="minorHAnsi"/>
        </w:rPr>
      </w:pPr>
      <w:r w:rsidRPr="0003264F">
        <w:rPr>
          <w:rFonts w:asciiTheme="minorHAnsi" w:hAnsiTheme="minorHAnsi" w:cstheme="minorHAnsi"/>
        </w:rPr>
        <w:t>and</w:t>
      </w:r>
    </w:p>
    <w:p w14:paraId="4B8C4CB4" w14:textId="77777777" w:rsidR="003C0FB1" w:rsidRPr="0003264F" w:rsidRDefault="002C7E6B" w:rsidP="003C0FB1">
      <w:pPr>
        <w:spacing w:after="200"/>
        <w:jc w:val="both"/>
        <w:rPr>
          <w:rFonts w:asciiTheme="minorHAnsi" w:hAnsiTheme="minorHAnsi" w:cstheme="minorHAnsi"/>
        </w:rPr>
      </w:pPr>
      <w:sdt>
        <w:sdtPr>
          <w:rPr>
            <w:rFonts w:asciiTheme="minorHAnsi" w:hAnsiTheme="minorHAnsi" w:cstheme="minorHAnsi"/>
            <w:highlight w:val="lightGray"/>
          </w:rPr>
          <w:id w:val="2082614"/>
          <w:placeholder>
            <w:docPart w:val="E5B87B3FD9CB4E93885F5503286AB1BB"/>
          </w:placeholder>
        </w:sdtPr>
        <w:sdtEndPr/>
        <w:sdtContent>
          <w:r w:rsidR="003C0FB1" w:rsidRPr="0003264F">
            <w:rPr>
              <w:rFonts w:asciiTheme="minorHAnsi" w:hAnsiTheme="minorHAnsi" w:cstheme="minorHAnsi"/>
              <w:highlight w:val="lightGray"/>
            </w:rPr>
            <w:t>[Contractor's full legal name]</w:t>
          </w:r>
        </w:sdtContent>
      </w:sdt>
      <w:r w:rsidR="003C0FB1" w:rsidRPr="0003264F">
        <w:rPr>
          <w:rFonts w:asciiTheme="minorHAnsi" w:hAnsiTheme="minorHAnsi" w:cstheme="minorHAnsi"/>
        </w:rPr>
        <w:t xml:space="preserve">, of </w:t>
      </w:r>
      <w:sdt>
        <w:sdtPr>
          <w:rPr>
            <w:rFonts w:asciiTheme="minorHAnsi" w:hAnsiTheme="minorHAnsi" w:cstheme="minorHAnsi"/>
          </w:rPr>
          <w:id w:val="2082626"/>
          <w:placeholder>
            <w:docPart w:val="E5B87B3FD9CB4E93885F5503286AB1BB"/>
          </w:placeholder>
        </w:sdtPr>
        <w:sdtEndPr>
          <w:rPr>
            <w:highlight w:val="lightGray"/>
          </w:rPr>
        </w:sdtEndPr>
        <w:sdtContent>
          <w:r w:rsidR="003C0FB1" w:rsidRPr="0003264F">
            <w:rPr>
              <w:rFonts w:asciiTheme="minorHAnsi" w:hAnsiTheme="minorHAnsi" w:cstheme="minorHAnsi"/>
              <w:highlight w:val="lightGray"/>
            </w:rPr>
            <w:t>[address]</w:t>
          </w:r>
        </w:sdtContent>
      </w:sdt>
      <w:r w:rsidR="003C0FB1" w:rsidRPr="0003264F">
        <w:rPr>
          <w:rFonts w:asciiTheme="minorHAnsi" w:hAnsiTheme="minorHAnsi" w:cstheme="minorHAnsi"/>
        </w:rPr>
        <w:t xml:space="preserve"> (“the Contractor”)</w:t>
      </w:r>
    </w:p>
    <w:p w14:paraId="60678316" w14:textId="77777777" w:rsidR="003C0FB1" w:rsidRPr="0003264F" w:rsidRDefault="003C0FB1" w:rsidP="003C0FB1">
      <w:pPr>
        <w:spacing w:after="200"/>
        <w:jc w:val="both"/>
        <w:rPr>
          <w:rFonts w:asciiTheme="minorHAnsi" w:hAnsiTheme="minorHAnsi" w:cstheme="minorHAnsi"/>
        </w:rPr>
      </w:pPr>
      <w:r w:rsidRPr="0003264F">
        <w:rPr>
          <w:rFonts w:asciiTheme="minorHAnsi" w:hAnsiTheme="minorHAnsi" w:cstheme="minorHAnsi"/>
        </w:rPr>
        <w:t>(each a “Party” and together “the Parties”).</w:t>
      </w:r>
    </w:p>
    <w:p w14:paraId="7E1CB9D5" w14:textId="77777777" w:rsidR="003C0FB1" w:rsidRPr="0003264F" w:rsidRDefault="003C0FB1" w:rsidP="003C0FB1">
      <w:pPr>
        <w:pStyle w:val="Heading2"/>
        <w:spacing w:before="0"/>
        <w:jc w:val="both"/>
        <w:rPr>
          <w:rFonts w:asciiTheme="minorHAnsi" w:hAnsiTheme="minorHAnsi" w:cstheme="minorHAnsi"/>
        </w:rPr>
      </w:pPr>
      <w:r w:rsidRPr="0003264F">
        <w:rPr>
          <w:rFonts w:asciiTheme="minorHAnsi" w:hAnsiTheme="minorHAnsi" w:cstheme="minorHAnsi"/>
        </w:rPr>
        <w:t>WHEREAS:</w:t>
      </w:r>
    </w:p>
    <w:tbl>
      <w:tblPr>
        <w:tblW w:w="0" w:type="auto"/>
        <w:tblLook w:val="01E0" w:firstRow="1" w:lastRow="1" w:firstColumn="1" w:lastColumn="1" w:noHBand="0" w:noVBand="0"/>
      </w:tblPr>
      <w:tblGrid>
        <w:gridCol w:w="757"/>
        <w:gridCol w:w="8314"/>
      </w:tblGrid>
      <w:tr w:rsidR="003C0FB1" w:rsidRPr="0003264F" w14:paraId="5BEB8B64" w14:textId="77777777" w:rsidTr="00503F93">
        <w:tc>
          <w:tcPr>
            <w:tcW w:w="828" w:type="dxa"/>
          </w:tcPr>
          <w:p w14:paraId="2F120E3A" w14:textId="77777777" w:rsidR="003C0FB1" w:rsidRPr="0003264F" w:rsidRDefault="003C0FB1" w:rsidP="00C43DF2">
            <w:pPr>
              <w:spacing w:after="200"/>
              <w:jc w:val="both"/>
              <w:rPr>
                <w:rFonts w:asciiTheme="minorHAnsi" w:hAnsiTheme="minorHAnsi" w:cstheme="minorHAnsi"/>
                <w:color w:val="0000FF"/>
              </w:rPr>
            </w:pPr>
            <w:r w:rsidRPr="0003264F">
              <w:rPr>
                <w:rFonts w:asciiTheme="minorHAnsi" w:hAnsiTheme="minorHAnsi" w:cstheme="minorHAnsi"/>
                <w:color w:val="0000FF"/>
              </w:rPr>
              <w:t>A.</w:t>
            </w:r>
          </w:p>
        </w:tc>
        <w:tc>
          <w:tcPr>
            <w:tcW w:w="9540" w:type="dxa"/>
          </w:tcPr>
          <w:p w14:paraId="62B885A2" w14:textId="77777777" w:rsidR="003C0FB1" w:rsidRPr="0003264F" w:rsidRDefault="003C0FB1" w:rsidP="009340FB">
            <w:pPr>
              <w:jc w:val="both"/>
              <w:rPr>
                <w:rFonts w:asciiTheme="minorHAnsi" w:hAnsiTheme="minorHAnsi" w:cstheme="minorHAnsi"/>
              </w:rPr>
            </w:pPr>
            <w:r w:rsidRPr="0003264F">
              <w:rPr>
                <w:rFonts w:asciiTheme="minorHAnsi" w:hAnsiTheme="minorHAnsi" w:cstheme="minorHAnsi"/>
              </w:rPr>
              <w:t xml:space="preserve">By Request for Tender </w:t>
            </w:r>
            <w:r w:rsidRPr="0003264F">
              <w:rPr>
                <w:rFonts w:asciiTheme="minorHAnsi" w:hAnsiTheme="minorHAnsi" w:cstheme="minorHAnsi"/>
                <w:lang w:val="en-US"/>
              </w:rPr>
              <w:t xml:space="preserve">entitled </w:t>
            </w:r>
            <w:sdt>
              <w:sdtPr>
                <w:rPr>
                  <w:rFonts w:asciiTheme="minorHAnsi" w:hAnsiTheme="minorHAnsi" w:cstheme="minorHAnsi"/>
                  <w:highlight w:val="lightGray"/>
                  <w:lang w:val="en-US"/>
                </w:rPr>
                <w:id w:val="2082615"/>
                <w:placeholder>
                  <w:docPart w:val="E5B87B3FD9CB4E93885F5503286AB1BB"/>
                </w:placeholder>
              </w:sdtPr>
              <w:sdtEndPr>
                <w:rPr>
                  <w:i/>
                  <w:lang w:val="en-GB"/>
                </w:rPr>
              </w:sdtEndPr>
              <w:sdtContent>
                <w:r w:rsidRPr="0003264F">
                  <w:rPr>
                    <w:rFonts w:asciiTheme="minorHAnsi" w:hAnsiTheme="minorHAnsi" w:cstheme="minorHAnsi"/>
                    <w:highlight w:val="lightGray"/>
                    <w:lang w:val="en-US"/>
                  </w:rPr>
                  <w:t>“Insert title of RFT</w:t>
                </w:r>
                <w:r w:rsidRPr="0003264F">
                  <w:rPr>
                    <w:rFonts w:asciiTheme="minorHAnsi" w:hAnsiTheme="minorHAnsi" w:cstheme="minorHAnsi"/>
                    <w:i/>
                    <w:highlight w:val="lightGray"/>
                  </w:rPr>
                  <w:t>”</w:t>
                </w:r>
              </w:sdtContent>
            </w:sdt>
            <w:r w:rsidRPr="0003264F">
              <w:rPr>
                <w:rFonts w:asciiTheme="minorHAnsi" w:hAnsiTheme="minorHAnsi" w:cstheme="minorHAnsi"/>
                <w:i/>
              </w:rPr>
              <w:t xml:space="preserve"> </w:t>
            </w:r>
            <w:r w:rsidRPr="0003264F">
              <w:rPr>
                <w:rFonts w:asciiTheme="minorHAnsi" w:hAnsiTheme="minorHAnsi" w:cstheme="minorHAnsi"/>
              </w:rPr>
              <w:t xml:space="preserve">advertised in the supplement to the Official Journal of the European Union, OJEU Notice Number </w:t>
            </w:r>
            <w:sdt>
              <w:sdtPr>
                <w:rPr>
                  <w:rFonts w:asciiTheme="minorHAnsi" w:hAnsiTheme="minorHAnsi" w:cstheme="minorHAnsi"/>
                  <w:highlight w:val="lightGray"/>
                </w:rPr>
                <w:id w:val="2082616"/>
                <w:placeholder>
                  <w:docPart w:val="E5B87B3FD9CB4E93885F5503286AB1BB"/>
                </w:placeholder>
              </w:sdtPr>
              <w:sdtEndPr/>
              <w:sdtContent>
                <w:r w:rsidRPr="0003264F">
                  <w:rPr>
                    <w:rFonts w:asciiTheme="minorHAnsi" w:hAnsiTheme="minorHAnsi" w:cstheme="minorHAnsi"/>
                    <w:highlight w:val="lightGray"/>
                  </w:rPr>
                  <w:t>__________</w:t>
                </w:r>
              </w:sdtContent>
            </w:sdt>
            <w:r w:rsidRPr="0003264F">
              <w:rPr>
                <w:rFonts w:asciiTheme="minorHAnsi" w:hAnsiTheme="minorHAnsi" w:cstheme="minorHAnsi"/>
              </w:rPr>
              <w:t xml:space="preserve">of </w:t>
            </w:r>
            <w:sdt>
              <w:sdtPr>
                <w:rPr>
                  <w:rFonts w:asciiTheme="minorHAnsi" w:hAnsiTheme="minorHAnsi" w:cstheme="minorHAnsi"/>
                  <w:highlight w:val="lightGray"/>
                </w:rPr>
                <w:id w:val="2082619"/>
                <w:placeholder>
                  <w:docPart w:val="E5B87B3FD9CB4E93885F5503286AB1BB"/>
                </w:placeholder>
              </w:sdtPr>
              <w:sdtEndPr/>
              <w:sdtContent>
                <w:r w:rsidRPr="0003264F">
                  <w:rPr>
                    <w:rFonts w:asciiTheme="minorHAnsi" w:hAnsiTheme="minorHAnsi" w:cstheme="minorHAnsi"/>
                    <w:highlight w:val="lightGray"/>
                  </w:rPr>
                  <w:t>____________</w:t>
                </w:r>
              </w:sdtContent>
            </w:sdt>
            <w:r w:rsidRPr="0003264F">
              <w:rPr>
                <w:rFonts w:asciiTheme="minorHAnsi" w:hAnsiTheme="minorHAnsi" w:cstheme="minorHAnsi"/>
                <w:lang w:val="en-US"/>
              </w:rPr>
              <w:t xml:space="preserve">dated </w:t>
            </w:r>
            <w:sdt>
              <w:sdtPr>
                <w:rPr>
                  <w:rFonts w:asciiTheme="minorHAnsi" w:hAnsiTheme="minorHAnsi" w:cstheme="minorHAnsi"/>
                  <w:highlight w:val="lightGray"/>
                  <w:lang w:val="en-US"/>
                </w:rPr>
                <w:id w:val="2082620"/>
                <w:placeholder>
                  <w:docPart w:val="E5B87B3FD9CB4E93885F5503286AB1BB"/>
                </w:placeholder>
              </w:sdtPr>
              <w:sdtEndPr/>
              <w:sdtContent>
                <w:r w:rsidRPr="0003264F">
                  <w:rPr>
                    <w:rFonts w:asciiTheme="minorHAnsi" w:hAnsiTheme="minorHAnsi" w:cstheme="minorHAnsi"/>
                    <w:highlight w:val="lightGray"/>
                    <w:lang w:val="en-US"/>
                  </w:rPr>
                  <w:t>insert date of RFT</w:t>
                </w:r>
              </w:sdtContent>
            </w:sdt>
            <w:r w:rsidRPr="0003264F">
              <w:rPr>
                <w:rFonts w:asciiTheme="minorHAnsi" w:hAnsiTheme="minorHAnsi" w:cstheme="minorHAnsi"/>
                <w:lang w:val="en-US"/>
              </w:rPr>
              <w:t xml:space="preserve"> (“the RFT”) </w:t>
            </w:r>
            <w:r w:rsidRPr="0003264F">
              <w:rPr>
                <w:rFonts w:asciiTheme="minorHAnsi" w:hAnsiTheme="minorHAnsi" w:cstheme="minorHAnsi"/>
              </w:rPr>
              <w:t xml:space="preserve">the Contracting Authority invited tenders from economic operators (“Tenderers”) for the provision of the services described in Appendix 1 to the RFT (the “Services”).  References to the RFT shall include any clarifications issued by the Contracting Authority </w:t>
            </w:r>
            <w:r w:rsidRPr="0003264F">
              <w:rPr>
                <w:rFonts w:asciiTheme="minorHAnsi" w:hAnsiTheme="minorHAnsi" w:cstheme="minorHAnsi"/>
                <w:lang w:val="en-US"/>
              </w:rPr>
              <w:t xml:space="preserve">via the messaging facility on </w:t>
            </w:r>
            <w:hyperlink r:id="rId27" w:history="1">
              <w:r w:rsidRPr="0003264F">
                <w:rPr>
                  <w:rStyle w:val="Hyperlink"/>
                  <w:rFonts w:asciiTheme="minorHAnsi" w:hAnsiTheme="minorHAnsi" w:cstheme="minorHAnsi"/>
                  <w:lang w:val="en-US"/>
                </w:rPr>
                <w:t>www.etenders.gov.ie</w:t>
              </w:r>
            </w:hyperlink>
            <w:r w:rsidRPr="0003264F">
              <w:rPr>
                <w:rFonts w:asciiTheme="minorHAnsi" w:hAnsiTheme="minorHAnsi" w:cstheme="minorHAnsi"/>
                <w:lang w:val="en-US"/>
              </w:rPr>
              <w:t xml:space="preserve"> between </w:t>
            </w:r>
            <w:sdt>
              <w:sdtPr>
                <w:rPr>
                  <w:rFonts w:asciiTheme="minorHAnsi" w:hAnsiTheme="minorHAnsi" w:cstheme="minorHAnsi"/>
                  <w:highlight w:val="lightGray"/>
                  <w:lang w:val="en-US"/>
                </w:rPr>
                <w:id w:val="2082621"/>
                <w:placeholder>
                  <w:docPart w:val="E5B87B3FD9CB4E93885F5503286AB1BB"/>
                </w:placeholder>
              </w:sdtPr>
              <w:sdtEndPr/>
              <w:sdtContent>
                <w:r w:rsidRPr="0003264F">
                  <w:rPr>
                    <w:rFonts w:asciiTheme="minorHAnsi" w:hAnsiTheme="minorHAnsi" w:cstheme="minorHAnsi"/>
                    <w:highlight w:val="lightGray"/>
                    <w:lang w:val="en-US"/>
                  </w:rPr>
                  <w:t>[insert date]</w:t>
                </w:r>
              </w:sdtContent>
            </w:sdt>
            <w:r w:rsidRPr="0003264F">
              <w:rPr>
                <w:rFonts w:asciiTheme="minorHAnsi" w:hAnsiTheme="minorHAnsi" w:cstheme="minorHAnsi"/>
                <w:lang w:val="en-US"/>
              </w:rPr>
              <w:t xml:space="preserve"> and </w:t>
            </w:r>
            <w:sdt>
              <w:sdtPr>
                <w:rPr>
                  <w:rFonts w:asciiTheme="minorHAnsi" w:hAnsiTheme="minorHAnsi" w:cstheme="minorHAnsi"/>
                  <w:highlight w:val="lightGray"/>
                  <w:lang w:val="en-US"/>
                </w:rPr>
                <w:id w:val="2082622"/>
                <w:placeholder>
                  <w:docPart w:val="E5B87B3FD9CB4E93885F5503286AB1BB"/>
                </w:placeholder>
              </w:sdtPr>
              <w:sdtEndPr/>
              <w:sdtContent>
                <w:r w:rsidRPr="0003264F">
                  <w:rPr>
                    <w:rFonts w:asciiTheme="minorHAnsi" w:hAnsiTheme="minorHAnsi" w:cstheme="minorHAnsi"/>
                    <w:highlight w:val="lightGray"/>
                    <w:lang w:val="en-US"/>
                  </w:rPr>
                  <w:t>[insert date]</w:t>
                </w:r>
              </w:sdtContent>
            </w:sdt>
            <w:r w:rsidRPr="0003264F">
              <w:rPr>
                <w:rFonts w:asciiTheme="minorHAnsi" w:hAnsiTheme="minorHAnsi" w:cstheme="minorHAnsi"/>
                <w:lang w:val="en-US"/>
              </w:rPr>
              <w:t xml:space="preserve"> (the “RFT Clarifications”). The RFT (including the RFT Clarifications) is hereby incorporated by reference into this Agreement.</w:t>
            </w:r>
          </w:p>
        </w:tc>
      </w:tr>
      <w:tr w:rsidR="003C0FB1" w:rsidRPr="0003264F" w14:paraId="7EBB319A" w14:textId="77777777" w:rsidTr="00503F93">
        <w:tc>
          <w:tcPr>
            <w:tcW w:w="828" w:type="dxa"/>
          </w:tcPr>
          <w:p w14:paraId="764F589C" w14:textId="77777777" w:rsidR="003C0FB1" w:rsidRPr="0003264F" w:rsidRDefault="003C0FB1" w:rsidP="00C43DF2">
            <w:pPr>
              <w:spacing w:after="200"/>
              <w:jc w:val="both"/>
              <w:rPr>
                <w:rFonts w:asciiTheme="minorHAnsi" w:hAnsiTheme="minorHAnsi" w:cstheme="minorHAnsi"/>
                <w:color w:val="0000FF"/>
              </w:rPr>
            </w:pPr>
            <w:r w:rsidRPr="0003264F">
              <w:rPr>
                <w:rFonts w:asciiTheme="minorHAnsi" w:hAnsiTheme="minorHAnsi" w:cstheme="minorHAnsi"/>
                <w:color w:val="0000FF"/>
              </w:rPr>
              <w:t>B.</w:t>
            </w:r>
          </w:p>
        </w:tc>
        <w:tc>
          <w:tcPr>
            <w:tcW w:w="9540" w:type="dxa"/>
          </w:tcPr>
          <w:p w14:paraId="5D075E58" w14:textId="77777777" w:rsidR="003C0FB1" w:rsidRPr="0003264F" w:rsidRDefault="003C0FB1" w:rsidP="009340FB">
            <w:pPr>
              <w:jc w:val="both"/>
              <w:rPr>
                <w:rFonts w:asciiTheme="minorHAnsi" w:hAnsiTheme="minorHAnsi" w:cstheme="minorHAnsi"/>
              </w:rPr>
            </w:pPr>
            <w:r w:rsidRPr="0003264F">
              <w:rPr>
                <w:rFonts w:asciiTheme="minorHAnsi" w:hAnsiTheme="minorHAnsi" w:cstheme="minorHAnsi"/>
              </w:rPr>
              <w:t xml:space="preserve">The Contractor submitted a response to the RFT dated </w:t>
            </w:r>
            <w:sdt>
              <w:sdtPr>
                <w:rPr>
                  <w:rFonts w:asciiTheme="minorHAnsi" w:hAnsiTheme="minorHAnsi" w:cstheme="minorHAnsi"/>
                  <w:highlight w:val="lightGray"/>
                </w:rPr>
                <w:id w:val="2082623"/>
                <w:placeholder>
                  <w:docPart w:val="E5B87B3FD9CB4E93885F5503286AB1BB"/>
                </w:placeholder>
              </w:sdtPr>
              <w:sdtEndPr/>
              <w:sdtContent>
                <w:r w:rsidRPr="0003264F">
                  <w:rPr>
                    <w:rFonts w:asciiTheme="minorHAnsi" w:hAnsiTheme="minorHAnsi" w:cstheme="minorHAnsi"/>
                    <w:highlight w:val="lightGray"/>
                  </w:rPr>
                  <w:t>[insert date of Tender]</w:t>
                </w:r>
              </w:sdtContent>
            </w:sdt>
            <w:r w:rsidRPr="0003264F">
              <w:rPr>
                <w:rFonts w:asciiTheme="minorHAnsi" w:hAnsiTheme="minorHAnsi" w:cstheme="minorHAnsi"/>
              </w:rPr>
              <w:t xml:space="preserve"> (“the Submission”). References to the Submission shall include any clarifications issued by the Contractor </w:t>
            </w:r>
            <w:r w:rsidRPr="0003264F">
              <w:rPr>
                <w:rFonts w:asciiTheme="minorHAnsi" w:hAnsiTheme="minorHAnsi" w:cstheme="minorHAnsi"/>
                <w:lang w:val="en-US"/>
              </w:rPr>
              <w:t xml:space="preserve">in writing to the Contracting Authority between </w:t>
            </w:r>
            <w:sdt>
              <w:sdtPr>
                <w:rPr>
                  <w:rFonts w:asciiTheme="minorHAnsi" w:hAnsiTheme="minorHAnsi" w:cstheme="minorHAnsi"/>
                  <w:highlight w:val="lightGray"/>
                  <w:lang w:val="en-US"/>
                </w:rPr>
                <w:id w:val="2082627"/>
                <w:placeholder>
                  <w:docPart w:val="E5B87B3FD9CB4E93885F5503286AB1BB"/>
                </w:placeholder>
              </w:sdtPr>
              <w:sdtEndPr/>
              <w:sdtContent>
                <w:r w:rsidRPr="0003264F">
                  <w:rPr>
                    <w:rFonts w:asciiTheme="minorHAnsi" w:hAnsiTheme="minorHAnsi" w:cstheme="minorHAnsi"/>
                    <w:highlight w:val="lightGray"/>
                    <w:lang w:val="en-US"/>
                  </w:rPr>
                  <w:t>[insert date]</w:t>
                </w:r>
              </w:sdtContent>
            </w:sdt>
            <w:r w:rsidRPr="0003264F">
              <w:rPr>
                <w:rFonts w:asciiTheme="minorHAnsi" w:hAnsiTheme="minorHAnsi" w:cstheme="minorHAnsi"/>
                <w:lang w:val="en-US"/>
              </w:rPr>
              <w:t xml:space="preserve"> and </w:t>
            </w:r>
            <w:sdt>
              <w:sdtPr>
                <w:rPr>
                  <w:rFonts w:asciiTheme="minorHAnsi" w:hAnsiTheme="minorHAnsi" w:cstheme="minorHAnsi"/>
                  <w:highlight w:val="lightGray"/>
                  <w:lang w:val="en-US"/>
                </w:rPr>
                <w:id w:val="2082630"/>
                <w:placeholder>
                  <w:docPart w:val="E5B87B3FD9CB4E93885F5503286AB1BB"/>
                </w:placeholder>
              </w:sdtPr>
              <w:sdtEndPr/>
              <w:sdtContent>
                <w:r w:rsidRPr="0003264F">
                  <w:rPr>
                    <w:rFonts w:asciiTheme="minorHAnsi" w:hAnsiTheme="minorHAnsi" w:cstheme="minorHAnsi"/>
                    <w:highlight w:val="lightGray"/>
                    <w:lang w:val="en-US"/>
                  </w:rPr>
                  <w:t>[insert date]</w:t>
                </w:r>
              </w:sdtContent>
            </w:sdt>
            <w:r w:rsidRPr="0003264F">
              <w:rPr>
                <w:rFonts w:asciiTheme="minorHAnsi" w:hAnsiTheme="minorHAnsi" w:cstheme="minorHAnsi"/>
                <w:lang w:val="en-US"/>
              </w:rPr>
              <w:t xml:space="preserve"> (the “Submission Clarifications”). The Submission (including the Submission Clarifications) is hereby incorporated by reference into this Agreement.  </w:t>
            </w:r>
          </w:p>
        </w:tc>
      </w:tr>
    </w:tbl>
    <w:p w14:paraId="6E6AE6C4" w14:textId="77777777" w:rsidR="003C0FB1" w:rsidRPr="0003264F" w:rsidRDefault="003C0FB1" w:rsidP="00C43DF2">
      <w:pPr>
        <w:pStyle w:val="Heading2"/>
        <w:spacing w:before="200"/>
        <w:jc w:val="both"/>
        <w:rPr>
          <w:rFonts w:asciiTheme="minorHAnsi" w:hAnsiTheme="minorHAnsi" w:cstheme="minorHAnsi"/>
        </w:rPr>
      </w:pPr>
      <w:r w:rsidRPr="0003264F">
        <w:rPr>
          <w:rFonts w:asciiTheme="minorHAnsi" w:hAnsiTheme="minorHAnsi" w:cstheme="minorHAnsi"/>
        </w:rPr>
        <w:t>IT IS HEREBY AGREED AS FOLLOWS:</w:t>
      </w:r>
    </w:p>
    <w:tbl>
      <w:tblPr>
        <w:tblW w:w="5000" w:type="pct"/>
        <w:tblLook w:val="01E0" w:firstRow="1" w:lastRow="1" w:firstColumn="1" w:lastColumn="1" w:noHBand="0" w:noVBand="0"/>
      </w:tblPr>
      <w:tblGrid>
        <w:gridCol w:w="715"/>
        <w:gridCol w:w="481"/>
        <w:gridCol w:w="7875"/>
      </w:tblGrid>
      <w:tr w:rsidR="003C0FB1" w:rsidRPr="0003264F" w14:paraId="2C668434" w14:textId="77777777" w:rsidTr="000E2CF8">
        <w:tc>
          <w:tcPr>
            <w:tcW w:w="394" w:type="pct"/>
          </w:tcPr>
          <w:p w14:paraId="1623D6EE" w14:textId="77777777" w:rsidR="003C0FB1" w:rsidRPr="0003264F" w:rsidRDefault="003C0FB1" w:rsidP="00C43DF2">
            <w:pPr>
              <w:spacing w:after="200"/>
              <w:jc w:val="both"/>
              <w:rPr>
                <w:rFonts w:asciiTheme="minorHAnsi" w:hAnsiTheme="minorHAnsi" w:cstheme="minorHAnsi"/>
                <w:color w:val="0000FF"/>
              </w:rPr>
            </w:pPr>
            <w:r w:rsidRPr="0003264F">
              <w:rPr>
                <w:rFonts w:asciiTheme="minorHAnsi" w:hAnsiTheme="minorHAnsi" w:cstheme="minorHAnsi"/>
                <w:color w:val="0000FF"/>
              </w:rPr>
              <w:t>1.</w:t>
            </w:r>
          </w:p>
        </w:tc>
        <w:tc>
          <w:tcPr>
            <w:tcW w:w="4606" w:type="pct"/>
            <w:gridSpan w:val="2"/>
          </w:tcPr>
          <w:p w14:paraId="77F92753" w14:textId="77777777" w:rsidR="003C0FB1" w:rsidRPr="0003264F" w:rsidRDefault="003C0FB1" w:rsidP="00C93669">
            <w:pPr>
              <w:jc w:val="both"/>
              <w:rPr>
                <w:rFonts w:asciiTheme="minorHAnsi" w:hAnsiTheme="minorHAnsi" w:cstheme="minorHAnsi"/>
              </w:rPr>
            </w:pPr>
            <w:r w:rsidRPr="0003264F">
              <w:rPr>
                <w:rFonts w:asciiTheme="minorHAnsi" w:hAnsiTheme="minorHAnsi" w:cstheme="minorHAnsi"/>
              </w:rPr>
              <w:t>This Agreement consists of the following documents, and in the case of conflict of wording, in the following order of priority:</w:t>
            </w:r>
          </w:p>
        </w:tc>
      </w:tr>
      <w:tr w:rsidR="003C0FB1" w:rsidRPr="0003264F" w14:paraId="4FF52C1E" w14:textId="77777777" w:rsidTr="009340FB">
        <w:tc>
          <w:tcPr>
            <w:tcW w:w="394" w:type="pct"/>
          </w:tcPr>
          <w:p w14:paraId="73EA8BD7" w14:textId="77777777" w:rsidR="003C0FB1" w:rsidRPr="0003264F" w:rsidRDefault="003C0FB1" w:rsidP="00C43DF2">
            <w:pPr>
              <w:spacing w:after="200"/>
              <w:jc w:val="both"/>
              <w:rPr>
                <w:rFonts w:asciiTheme="minorHAnsi" w:hAnsiTheme="minorHAnsi" w:cstheme="minorHAnsi"/>
                <w:color w:val="0000FF"/>
              </w:rPr>
            </w:pPr>
          </w:p>
        </w:tc>
        <w:tc>
          <w:tcPr>
            <w:tcW w:w="265" w:type="pct"/>
          </w:tcPr>
          <w:p w14:paraId="0803A5DA" w14:textId="77777777" w:rsidR="003C0FB1" w:rsidRPr="0003264F" w:rsidRDefault="003C0FB1" w:rsidP="00C93669">
            <w:pPr>
              <w:jc w:val="both"/>
              <w:rPr>
                <w:rFonts w:asciiTheme="minorHAnsi" w:hAnsiTheme="minorHAnsi" w:cstheme="minorHAnsi"/>
              </w:rPr>
            </w:pPr>
            <w:proofErr w:type="spellStart"/>
            <w:r w:rsidRPr="0003264F">
              <w:rPr>
                <w:rFonts w:asciiTheme="minorHAnsi" w:hAnsiTheme="minorHAnsi" w:cstheme="minorHAnsi"/>
              </w:rPr>
              <w:t>i</w:t>
            </w:r>
            <w:proofErr w:type="spellEnd"/>
            <w:r w:rsidRPr="0003264F">
              <w:rPr>
                <w:rFonts w:asciiTheme="minorHAnsi" w:hAnsiTheme="minorHAnsi" w:cstheme="minorHAnsi"/>
              </w:rPr>
              <w:t>.</w:t>
            </w:r>
          </w:p>
        </w:tc>
        <w:tc>
          <w:tcPr>
            <w:tcW w:w="4341" w:type="pct"/>
          </w:tcPr>
          <w:p w14:paraId="0EFE61A8" w14:textId="77777777" w:rsidR="003C0FB1" w:rsidRPr="0003264F" w:rsidRDefault="003C0FB1" w:rsidP="00EC7568">
            <w:pPr>
              <w:jc w:val="both"/>
              <w:rPr>
                <w:rFonts w:asciiTheme="minorHAnsi" w:hAnsiTheme="minorHAnsi" w:cstheme="minorHAnsi"/>
              </w:rPr>
            </w:pPr>
            <w:r w:rsidRPr="0003264F">
              <w:rPr>
                <w:rFonts w:asciiTheme="minorHAnsi" w:hAnsiTheme="minorHAnsi" w:cstheme="minorHAnsi"/>
              </w:rPr>
              <w:t xml:space="preserve">This Agreement and Schedules A to </w:t>
            </w:r>
            <w:proofErr w:type="spellStart"/>
            <w:r w:rsidR="00EC7568" w:rsidRPr="0003264F">
              <w:rPr>
                <w:rFonts w:asciiTheme="minorHAnsi" w:hAnsiTheme="minorHAnsi" w:cstheme="minorHAnsi"/>
              </w:rPr>
              <w:t>E</w:t>
            </w:r>
            <w:proofErr w:type="spellEnd"/>
            <w:r w:rsidRPr="0003264F">
              <w:rPr>
                <w:rFonts w:asciiTheme="minorHAnsi" w:hAnsiTheme="minorHAnsi" w:cstheme="minorHAnsi"/>
              </w:rPr>
              <w:t xml:space="preserve"> attached hereto;</w:t>
            </w:r>
          </w:p>
        </w:tc>
      </w:tr>
      <w:tr w:rsidR="003C0FB1" w:rsidRPr="0003264F" w14:paraId="3414C0C9" w14:textId="77777777" w:rsidTr="009340FB">
        <w:tc>
          <w:tcPr>
            <w:tcW w:w="394" w:type="pct"/>
          </w:tcPr>
          <w:p w14:paraId="0BAA5CAF" w14:textId="77777777" w:rsidR="003C0FB1" w:rsidRPr="0003264F" w:rsidRDefault="003C0FB1" w:rsidP="00C43DF2">
            <w:pPr>
              <w:spacing w:after="200"/>
              <w:jc w:val="both"/>
              <w:rPr>
                <w:rFonts w:asciiTheme="minorHAnsi" w:hAnsiTheme="minorHAnsi" w:cstheme="minorHAnsi"/>
                <w:color w:val="0000FF"/>
              </w:rPr>
            </w:pPr>
          </w:p>
        </w:tc>
        <w:tc>
          <w:tcPr>
            <w:tcW w:w="265" w:type="pct"/>
          </w:tcPr>
          <w:p w14:paraId="21B25AA0" w14:textId="77777777" w:rsidR="003C0FB1" w:rsidRPr="0003264F" w:rsidRDefault="003C0FB1" w:rsidP="00C93669">
            <w:pPr>
              <w:jc w:val="both"/>
              <w:rPr>
                <w:rFonts w:asciiTheme="minorHAnsi" w:hAnsiTheme="minorHAnsi" w:cstheme="minorHAnsi"/>
              </w:rPr>
            </w:pPr>
            <w:r w:rsidRPr="0003264F">
              <w:rPr>
                <w:rFonts w:asciiTheme="minorHAnsi" w:hAnsiTheme="minorHAnsi" w:cstheme="minorHAnsi"/>
              </w:rPr>
              <w:t>ii.</w:t>
            </w:r>
          </w:p>
        </w:tc>
        <w:tc>
          <w:tcPr>
            <w:tcW w:w="4341" w:type="pct"/>
          </w:tcPr>
          <w:p w14:paraId="524B76AE" w14:textId="77777777" w:rsidR="003C0FB1" w:rsidRPr="0003264F" w:rsidRDefault="003C0FB1" w:rsidP="00C93669">
            <w:pPr>
              <w:jc w:val="both"/>
              <w:rPr>
                <w:rFonts w:asciiTheme="minorHAnsi" w:hAnsiTheme="minorHAnsi" w:cstheme="minorHAnsi"/>
              </w:rPr>
            </w:pPr>
            <w:r w:rsidRPr="0003264F">
              <w:rPr>
                <w:rFonts w:asciiTheme="minorHAnsi" w:hAnsiTheme="minorHAnsi" w:cstheme="minorHAnsi"/>
              </w:rPr>
              <w:t xml:space="preserve">The RFT; </w:t>
            </w:r>
          </w:p>
        </w:tc>
      </w:tr>
      <w:tr w:rsidR="003C0FB1" w:rsidRPr="0003264F" w14:paraId="170D0DC3" w14:textId="77777777" w:rsidTr="009340FB">
        <w:tc>
          <w:tcPr>
            <w:tcW w:w="394" w:type="pct"/>
          </w:tcPr>
          <w:p w14:paraId="1B34B51D" w14:textId="77777777" w:rsidR="003C0FB1" w:rsidRPr="0003264F" w:rsidRDefault="003C0FB1" w:rsidP="00C43DF2">
            <w:pPr>
              <w:spacing w:after="200"/>
              <w:jc w:val="both"/>
              <w:rPr>
                <w:rFonts w:asciiTheme="minorHAnsi" w:hAnsiTheme="minorHAnsi" w:cstheme="minorHAnsi"/>
                <w:color w:val="0000FF"/>
              </w:rPr>
            </w:pPr>
          </w:p>
        </w:tc>
        <w:tc>
          <w:tcPr>
            <w:tcW w:w="265" w:type="pct"/>
          </w:tcPr>
          <w:p w14:paraId="5014E80F" w14:textId="77777777" w:rsidR="003C0FB1" w:rsidRPr="0003264F" w:rsidRDefault="003C0FB1" w:rsidP="00C93669">
            <w:pPr>
              <w:jc w:val="both"/>
              <w:rPr>
                <w:rFonts w:asciiTheme="minorHAnsi" w:hAnsiTheme="minorHAnsi" w:cstheme="minorHAnsi"/>
              </w:rPr>
            </w:pPr>
            <w:r w:rsidRPr="0003264F">
              <w:rPr>
                <w:rFonts w:asciiTheme="minorHAnsi" w:hAnsiTheme="minorHAnsi" w:cstheme="minorHAnsi"/>
              </w:rPr>
              <w:t>iii.</w:t>
            </w:r>
          </w:p>
        </w:tc>
        <w:tc>
          <w:tcPr>
            <w:tcW w:w="4341" w:type="pct"/>
          </w:tcPr>
          <w:p w14:paraId="4D176F13" w14:textId="77777777" w:rsidR="003C0FB1" w:rsidRPr="0003264F" w:rsidRDefault="003C0FB1" w:rsidP="00C93669">
            <w:pPr>
              <w:jc w:val="both"/>
              <w:rPr>
                <w:rFonts w:asciiTheme="minorHAnsi" w:hAnsiTheme="minorHAnsi" w:cstheme="minorHAnsi"/>
              </w:rPr>
            </w:pPr>
            <w:r w:rsidRPr="0003264F">
              <w:rPr>
                <w:rFonts w:asciiTheme="minorHAnsi" w:hAnsiTheme="minorHAnsi" w:cstheme="minorHAnsi"/>
              </w:rPr>
              <w:t>The Submission.</w:t>
            </w:r>
          </w:p>
        </w:tc>
      </w:tr>
      <w:tr w:rsidR="003C0FB1" w:rsidRPr="0003264F" w14:paraId="7A6A4E01" w14:textId="77777777" w:rsidTr="000E2CF8">
        <w:tc>
          <w:tcPr>
            <w:tcW w:w="394" w:type="pct"/>
          </w:tcPr>
          <w:p w14:paraId="6AD5ADDB" w14:textId="77777777" w:rsidR="003C0FB1" w:rsidRPr="0003264F" w:rsidRDefault="003C0FB1" w:rsidP="00C43DF2">
            <w:pPr>
              <w:spacing w:after="200"/>
              <w:jc w:val="both"/>
              <w:rPr>
                <w:rFonts w:asciiTheme="minorHAnsi" w:hAnsiTheme="minorHAnsi" w:cstheme="minorHAnsi"/>
                <w:color w:val="0000FF"/>
              </w:rPr>
            </w:pPr>
            <w:r w:rsidRPr="0003264F">
              <w:rPr>
                <w:rFonts w:asciiTheme="minorHAnsi" w:hAnsiTheme="minorHAnsi" w:cstheme="minorHAnsi"/>
                <w:color w:val="0000FF"/>
              </w:rPr>
              <w:t>2.</w:t>
            </w:r>
          </w:p>
        </w:tc>
        <w:tc>
          <w:tcPr>
            <w:tcW w:w="4606" w:type="pct"/>
            <w:gridSpan w:val="2"/>
          </w:tcPr>
          <w:p w14:paraId="227B975B" w14:textId="77777777" w:rsidR="003C0FB1" w:rsidRPr="0003264F" w:rsidRDefault="003C0FB1" w:rsidP="00C93669">
            <w:pPr>
              <w:jc w:val="both"/>
              <w:rPr>
                <w:rFonts w:asciiTheme="minorHAnsi" w:hAnsiTheme="minorHAnsi" w:cstheme="minorHAnsi"/>
              </w:rPr>
            </w:pPr>
            <w:r w:rsidRPr="0003264F">
              <w:rPr>
                <w:rFonts w:asciiTheme="minorHAnsi" w:hAnsiTheme="minorHAnsi" w:cstheme="minorHAnsi"/>
              </w:rPr>
              <w:t>The Contractor agrees to provide the Services described in Schedule B (“the Services”) to the Client in accordance with this Agreement (“Agreement”).  Schedule B details the nature, quality, time of delivery, key personnel and functional specifications of the Services in accordance with the RFT and the Submission (“the Specification”).</w:t>
            </w:r>
          </w:p>
        </w:tc>
      </w:tr>
      <w:tr w:rsidR="003C0FB1" w:rsidRPr="0003264F" w14:paraId="562B0811" w14:textId="77777777" w:rsidTr="000E2CF8">
        <w:tc>
          <w:tcPr>
            <w:tcW w:w="394" w:type="pct"/>
          </w:tcPr>
          <w:p w14:paraId="5B3F754C" w14:textId="77777777" w:rsidR="003C0FB1" w:rsidRPr="0003264F" w:rsidRDefault="003C0FB1" w:rsidP="00C43DF2">
            <w:pPr>
              <w:spacing w:after="200"/>
              <w:jc w:val="both"/>
              <w:rPr>
                <w:rFonts w:asciiTheme="minorHAnsi" w:hAnsiTheme="minorHAnsi" w:cstheme="minorHAnsi"/>
                <w:color w:val="0000FF"/>
              </w:rPr>
            </w:pPr>
            <w:r w:rsidRPr="0003264F">
              <w:rPr>
                <w:rFonts w:asciiTheme="minorHAnsi" w:hAnsiTheme="minorHAnsi" w:cstheme="minorHAnsi"/>
                <w:color w:val="0000FF"/>
              </w:rPr>
              <w:t>3.</w:t>
            </w:r>
          </w:p>
        </w:tc>
        <w:tc>
          <w:tcPr>
            <w:tcW w:w="4606" w:type="pct"/>
            <w:gridSpan w:val="2"/>
          </w:tcPr>
          <w:p w14:paraId="2C83C50B" w14:textId="77777777" w:rsidR="003C0FB1" w:rsidRPr="0003264F" w:rsidRDefault="003C0FB1" w:rsidP="00C93669">
            <w:pPr>
              <w:jc w:val="both"/>
              <w:rPr>
                <w:rFonts w:asciiTheme="minorHAnsi" w:hAnsiTheme="minorHAnsi" w:cstheme="minorHAnsi"/>
              </w:rPr>
            </w:pPr>
            <w:r w:rsidRPr="0003264F">
              <w:rPr>
                <w:rFonts w:asciiTheme="minorHAnsi" w:hAnsiTheme="minorHAnsi" w:cstheme="minorHAnsi"/>
              </w:rPr>
              <w:t xml:space="preserve">Subject to the terms and conditions of this Agreement, the Client agrees to pay to the Contractor the charges as stipulated in Schedule C (“the Charges”).  The Charges are exclusive of VAT which shall be due at the rate applicable on the date of the VAT invoice. </w:t>
            </w:r>
          </w:p>
        </w:tc>
      </w:tr>
      <w:tr w:rsidR="003C0FB1" w:rsidRPr="0003264F" w14:paraId="10AD180F" w14:textId="77777777" w:rsidTr="000E2CF8">
        <w:tc>
          <w:tcPr>
            <w:tcW w:w="394" w:type="pct"/>
          </w:tcPr>
          <w:p w14:paraId="4BE1628B" w14:textId="77777777" w:rsidR="003C0FB1" w:rsidRPr="0003264F" w:rsidRDefault="003C0FB1" w:rsidP="00C43DF2">
            <w:pPr>
              <w:spacing w:after="200"/>
              <w:jc w:val="both"/>
              <w:rPr>
                <w:rFonts w:asciiTheme="minorHAnsi" w:hAnsiTheme="minorHAnsi" w:cstheme="minorHAnsi"/>
                <w:color w:val="0000FF"/>
              </w:rPr>
            </w:pPr>
            <w:r w:rsidRPr="0003264F">
              <w:rPr>
                <w:rFonts w:asciiTheme="minorHAnsi" w:hAnsiTheme="minorHAnsi" w:cstheme="minorHAnsi"/>
                <w:color w:val="0000FF"/>
              </w:rPr>
              <w:t>4.</w:t>
            </w:r>
          </w:p>
        </w:tc>
        <w:tc>
          <w:tcPr>
            <w:tcW w:w="4606" w:type="pct"/>
            <w:gridSpan w:val="2"/>
          </w:tcPr>
          <w:p w14:paraId="208E5DB1" w14:textId="77777777" w:rsidR="003C0FB1" w:rsidRPr="0003264F" w:rsidRDefault="003C0FB1" w:rsidP="00C93669">
            <w:pPr>
              <w:jc w:val="both"/>
              <w:rPr>
                <w:rFonts w:asciiTheme="minorHAnsi" w:hAnsiTheme="minorHAnsi" w:cstheme="minorHAnsi"/>
              </w:rPr>
            </w:pPr>
            <w:r w:rsidRPr="0003264F">
              <w:rPr>
                <w:rFonts w:asciiTheme="minorHAnsi" w:hAnsiTheme="minorHAnsi" w:cstheme="minorHAnsi"/>
              </w:rPr>
              <w:t xml:space="preserve">For the purposes of this Agreement, the Client’s Contact is </w:t>
            </w:r>
            <w:sdt>
              <w:sdtPr>
                <w:rPr>
                  <w:rFonts w:asciiTheme="minorHAnsi" w:hAnsiTheme="minorHAnsi" w:cstheme="minorHAnsi"/>
                  <w:highlight w:val="lightGray"/>
                </w:rPr>
                <w:id w:val="170830997"/>
              </w:sdtPr>
              <w:sdtEndPr/>
              <w:sdtContent>
                <w:r w:rsidRPr="0003264F">
                  <w:rPr>
                    <w:rFonts w:asciiTheme="minorHAnsi" w:hAnsiTheme="minorHAnsi" w:cstheme="minorHAnsi"/>
                    <w:highlight w:val="lightGray"/>
                  </w:rPr>
                  <w:t>[name of contact person]</w:t>
                </w:r>
              </w:sdtContent>
            </w:sdt>
            <w:r w:rsidRPr="0003264F">
              <w:rPr>
                <w:rFonts w:asciiTheme="minorHAnsi" w:hAnsiTheme="minorHAnsi" w:cstheme="minorHAnsi"/>
              </w:rPr>
              <w:t xml:space="preserve"> of </w:t>
            </w:r>
            <w:r w:rsidR="00C93669" w:rsidRPr="0003264F">
              <w:rPr>
                <w:rFonts w:asciiTheme="minorHAnsi" w:hAnsiTheme="minorHAnsi" w:cstheme="minorHAnsi"/>
              </w:rPr>
              <w:fldChar w:fldCharType="begin">
                <w:ffData>
                  <w:name w:val="Text39"/>
                  <w:enabled/>
                  <w:calcOnExit w:val="0"/>
                  <w:textInput>
                    <w:default w:val="[address of contact person]"/>
                  </w:textInput>
                </w:ffData>
              </w:fldChar>
            </w:r>
            <w:bookmarkStart w:id="7" w:name="Text39"/>
            <w:r w:rsidR="00C93669" w:rsidRPr="0003264F">
              <w:rPr>
                <w:rFonts w:asciiTheme="minorHAnsi" w:hAnsiTheme="minorHAnsi" w:cstheme="minorHAnsi"/>
              </w:rPr>
              <w:instrText xml:space="preserve"> FORMTEXT </w:instrText>
            </w:r>
            <w:r w:rsidR="00C93669" w:rsidRPr="0003264F">
              <w:rPr>
                <w:rFonts w:asciiTheme="minorHAnsi" w:hAnsiTheme="minorHAnsi" w:cstheme="minorHAnsi"/>
              </w:rPr>
            </w:r>
            <w:r w:rsidR="00C93669" w:rsidRPr="0003264F">
              <w:rPr>
                <w:rFonts w:asciiTheme="minorHAnsi" w:hAnsiTheme="minorHAnsi" w:cstheme="minorHAnsi"/>
              </w:rPr>
              <w:fldChar w:fldCharType="separate"/>
            </w:r>
            <w:r w:rsidR="00C93669" w:rsidRPr="0003264F">
              <w:rPr>
                <w:rFonts w:asciiTheme="minorHAnsi" w:hAnsiTheme="minorHAnsi" w:cstheme="minorHAnsi"/>
                <w:noProof/>
              </w:rPr>
              <w:t>[address of contact person]</w:t>
            </w:r>
            <w:r w:rsidR="00C93669" w:rsidRPr="0003264F">
              <w:rPr>
                <w:rFonts w:asciiTheme="minorHAnsi" w:hAnsiTheme="minorHAnsi" w:cstheme="minorHAnsi"/>
              </w:rPr>
              <w:fldChar w:fldCharType="end"/>
            </w:r>
            <w:bookmarkEnd w:id="7"/>
            <w:r w:rsidRPr="0003264F">
              <w:rPr>
                <w:rFonts w:asciiTheme="minorHAnsi" w:hAnsiTheme="minorHAnsi" w:cstheme="minorHAnsi"/>
              </w:rPr>
              <w:t xml:space="preserve">; the Contractor’s Contact is </w:t>
            </w:r>
            <w:sdt>
              <w:sdtPr>
                <w:rPr>
                  <w:rFonts w:asciiTheme="minorHAnsi" w:hAnsiTheme="minorHAnsi" w:cstheme="minorHAnsi"/>
                  <w:highlight w:val="lightGray"/>
                </w:rPr>
                <w:id w:val="2082631"/>
              </w:sdtPr>
              <w:sdtEndPr/>
              <w:sdtContent>
                <w:r w:rsidRPr="0003264F">
                  <w:rPr>
                    <w:rFonts w:asciiTheme="minorHAnsi" w:hAnsiTheme="minorHAnsi" w:cstheme="minorHAnsi"/>
                    <w:highlight w:val="lightGray"/>
                  </w:rPr>
                  <w:t>[Contractor contact name]</w:t>
                </w:r>
              </w:sdtContent>
            </w:sdt>
            <w:r w:rsidRPr="0003264F">
              <w:rPr>
                <w:rFonts w:asciiTheme="minorHAnsi" w:hAnsiTheme="minorHAnsi" w:cstheme="minorHAnsi"/>
              </w:rPr>
              <w:t xml:space="preserve"> of </w:t>
            </w:r>
            <w:r w:rsidR="00C93669" w:rsidRPr="0003264F">
              <w:rPr>
                <w:rFonts w:asciiTheme="minorHAnsi" w:hAnsiTheme="minorHAnsi" w:cstheme="minorHAnsi"/>
              </w:rPr>
              <w:fldChar w:fldCharType="begin">
                <w:ffData>
                  <w:name w:val=""/>
                  <w:enabled/>
                  <w:calcOnExit w:val="0"/>
                  <w:textInput>
                    <w:default w:val="[Contractor contact address]"/>
                  </w:textInput>
                </w:ffData>
              </w:fldChar>
            </w:r>
            <w:r w:rsidR="00C93669" w:rsidRPr="0003264F">
              <w:rPr>
                <w:rFonts w:asciiTheme="minorHAnsi" w:hAnsiTheme="minorHAnsi" w:cstheme="minorHAnsi"/>
              </w:rPr>
              <w:instrText xml:space="preserve"> FORMTEXT </w:instrText>
            </w:r>
            <w:r w:rsidR="00C93669" w:rsidRPr="0003264F">
              <w:rPr>
                <w:rFonts w:asciiTheme="minorHAnsi" w:hAnsiTheme="minorHAnsi" w:cstheme="minorHAnsi"/>
              </w:rPr>
            </w:r>
            <w:r w:rsidR="00C93669" w:rsidRPr="0003264F">
              <w:rPr>
                <w:rFonts w:asciiTheme="minorHAnsi" w:hAnsiTheme="minorHAnsi" w:cstheme="minorHAnsi"/>
              </w:rPr>
              <w:fldChar w:fldCharType="separate"/>
            </w:r>
            <w:r w:rsidR="00C93669" w:rsidRPr="0003264F">
              <w:rPr>
                <w:rFonts w:asciiTheme="minorHAnsi" w:hAnsiTheme="minorHAnsi" w:cstheme="minorHAnsi"/>
                <w:noProof/>
              </w:rPr>
              <w:t>[Contractor contact address]</w:t>
            </w:r>
            <w:r w:rsidR="00C93669" w:rsidRPr="0003264F">
              <w:rPr>
                <w:rFonts w:asciiTheme="minorHAnsi" w:hAnsiTheme="minorHAnsi" w:cstheme="minorHAnsi"/>
              </w:rPr>
              <w:fldChar w:fldCharType="end"/>
            </w:r>
            <w:r w:rsidR="00C93669" w:rsidRPr="0003264F">
              <w:rPr>
                <w:rFonts w:asciiTheme="minorHAnsi" w:hAnsiTheme="minorHAnsi" w:cstheme="minorHAnsi"/>
              </w:rPr>
              <w:t>.</w:t>
            </w:r>
          </w:p>
        </w:tc>
      </w:tr>
      <w:tr w:rsidR="009340FB" w:rsidRPr="0003264F" w14:paraId="1745E4AB" w14:textId="77777777" w:rsidTr="000E2CF8">
        <w:tc>
          <w:tcPr>
            <w:tcW w:w="394" w:type="pct"/>
          </w:tcPr>
          <w:p w14:paraId="5B80B93C" w14:textId="77777777" w:rsidR="009340FB" w:rsidRPr="0003264F" w:rsidRDefault="009340FB" w:rsidP="009340FB">
            <w:pPr>
              <w:spacing w:after="200"/>
              <w:jc w:val="both"/>
              <w:rPr>
                <w:rFonts w:asciiTheme="minorHAnsi" w:hAnsiTheme="minorHAnsi" w:cstheme="minorHAnsi"/>
                <w:color w:val="0000FF"/>
              </w:rPr>
            </w:pPr>
            <w:r w:rsidRPr="0003264F">
              <w:rPr>
                <w:rFonts w:asciiTheme="minorHAnsi" w:hAnsiTheme="minorHAnsi" w:cstheme="minorHAnsi"/>
                <w:color w:val="0000FF"/>
              </w:rPr>
              <w:lastRenderedPageBreak/>
              <w:t>5.</w:t>
            </w:r>
          </w:p>
        </w:tc>
        <w:tc>
          <w:tcPr>
            <w:tcW w:w="4606" w:type="pct"/>
            <w:gridSpan w:val="2"/>
          </w:tcPr>
          <w:p w14:paraId="744F1F11" w14:textId="77777777" w:rsidR="009340FB" w:rsidRPr="0003264F" w:rsidRDefault="009340FB" w:rsidP="00C93669">
            <w:pPr>
              <w:jc w:val="both"/>
              <w:rPr>
                <w:rFonts w:asciiTheme="minorHAnsi" w:hAnsiTheme="minorHAnsi" w:cstheme="minorHAnsi"/>
                <w:szCs w:val="22"/>
              </w:rPr>
            </w:pPr>
            <w:r w:rsidRPr="0003264F">
              <w:rPr>
                <w:rFonts w:asciiTheme="minorHAnsi" w:hAnsiTheme="minorHAnsi" w:cstheme="minorHAnsi"/>
                <w:szCs w:val="22"/>
              </w:rPr>
              <w:t>This Agreement shall take effect on the date of this Agreement (“the Effective Date”) and shall expire on</w:t>
            </w:r>
            <w:r w:rsidR="00C93669" w:rsidRPr="0003264F">
              <w:rPr>
                <w:rFonts w:asciiTheme="minorHAnsi" w:hAnsiTheme="minorHAnsi" w:cstheme="minorHAnsi"/>
                <w:szCs w:val="22"/>
              </w:rPr>
              <w:t xml:space="preserve"> </w:t>
            </w:r>
            <w:r w:rsidR="00C93669" w:rsidRPr="0003264F">
              <w:rPr>
                <w:rFonts w:asciiTheme="minorHAnsi" w:hAnsiTheme="minorHAnsi" w:cstheme="minorHAnsi"/>
                <w:szCs w:val="22"/>
              </w:rPr>
              <w:fldChar w:fldCharType="begin">
                <w:ffData>
                  <w:name w:val="Text142"/>
                  <w:enabled/>
                  <w:calcOnExit w:val="0"/>
                  <w:textInput>
                    <w:default w:val="[Insert date]"/>
                  </w:textInput>
                </w:ffData>
              </w:fldChar>
            </w:r>
            <w:bookmarkStart w:id="8" w:name="Text142"/>
            <w:r w:rsidR="00C93669" w:rsidRPr="0003264F">
              <w:rPr>
                <w:rFonts w:asciiTheme="minorHAnsi" w:hAnsiTheme="minorHAnsi" w:cstheme="minorHAnsi"/>
                <w:szCs w:val="22"/>
              </w:rPr>
              <w:instrText xml:space="preserve"> FORMTEXT </w:instrText>
            </w:r>
            <w:r w:rsidR="00C93669" w:rsidRPr="0003264F">
              <w:rPr>
                <w:rFonts w:asciiTheme="minorHAnsi" w:hAnsiTheme="minorHAnsi" w:cstheme="minorHAnsi"/>
                <w:szCs w:val="22"/>
              </w:rPr>
            </w:r>
            <w:r w:rsidR="00C93669" w:rsidRPr="0003264F">
              <w:rPr>
                <w:rFonts w:asciiTheme="minorHAnsi" w:hAnsiTheme="minorHAnsi" w:cstheme="minorHAnsi"/>
                <w:szCs w:val="22"/>
              </w:rPr>
              <w:fldChar w:fldCharType="separate"/>
            </w:r>
            <w:r w:rsidR="00C93669" w:rsidRPr="0003264F">
              <w:rPr>
                <w:rFonts w:asciiTheme="minorHAnsi" w:hAnsiTheme="minorHAnsi" w:cstheme="minorHAnsi"/>
                <w:noProof/>
                <w:szCs w:val="22"/>
              </w:rPr>
              <w:t>[Insert date]</w:t>
            </w:r>
            <w:r w:rsidR="00C93669" w:rsidRPr="0003264F">
              <w:rPr>
                <w:rFonts w:asciiTheme="minorHAnsi" w:hAnsiTheme="minorHAnsi" w:cstheme="minorHAnsi"/>
                <w:szCs w:val="22"/>
              </w:rPr>
              <w:fldChar w:fldCharType="end"/>
            </w:r>
            <w:bookmarkEnd w:id="8"/>
            <w:r w:rsidR="00C93669" w:rsidRPr="0003264F">
              <w:rPr>
                <w:rFonts w:asciiTheme="minorHAnsi" w:hAnsiTheme="minorHAnsi" w:cstheme="minorHAnsi"/>
                <w:szCs w:val="22"/>
              </w:rPr>
              <w:t>,</w:t>
            </w:r>
            <w:r w:rsidRPr="0003264F">
              <w:rPr>
                <w:rFonts w:asciiTheme="minorHAnsi" w:hAnsiTheme="minorHAnsi" w:cstheme="minorHAnsi"/>
                <w:szCs w:val="22"/>
              </w:rPr>
              <w:t xml:space="preserve"> unless it is otherwise terminated in accordance with the provisions of this Agreement or otherwise lawfully terminated or otherwise lawfully extended as agreed between the Parties (“the Term”).</w:t>
            </w:r>
          </w:p>
          <w:p w14:paraId="1A67BB13" w14:textId="77777777" w:rsidR="00C93669" w:rsidRPr="0003264F" w:rsidRDefault="00C93669" w:rsidP="00C93669">
            <w:pPr>
              <w:jc w:val="both"/>
              <w:rPr>
                <w:rFonts w:asciiTheme="minorHAnsi" w:hAnsiTheme="minorHAnsi" w:cstheme="minorHAnsi"/>
                <w:szCs w:val="22"/>
              </w:rPr>
            </w:pPr>
            <w:r w:rsidRPr="0003264F">
              <w:rPr>
                <w:rFonts w:asciiTheme="minorHAnsi" w:hAnsiTheme="minorHAnsi" w:cstheme="minorHAnsi"/>
                <w:i/>
                <w:iCs/>
                <w:color w:val="FF0000"/>
                <w:highlight w:val="lightGray"/>
              </w:rPr>
              <w:fldChar w:fldCharType="begin">
                <w:ffData>
                  <w:name w:val=""/>
                  <w:enabled/>
                  <w:calcOnExit w:val="0"/>
                  <w:textInput>
                    <w:default w:val="Delete and replace with “Not Used” if not applicable:"/>
                  </w:textInput>
                </w:ffData>
              </w:fldChar>
            </w:r>
            <w:r w:rsidRPr="0003264F">
              <w:rPr>
                <w:rFonts w:asciiTheme="minorHAnsi" w:hAnsiTheme="minorHAnsi" w:cstheme="minorHAnsi"/>
                <w:i/>
                <w:iCs/>
                <w:color w:val="FF0000"/>
                <w:highlight w:val="lightGray"/>
              </w:rPr>
              <w:instrText xml:space="preserve"> FORMTEXT </w:instrText>
            </w:r>
            <w:r w:rsidRPr="0003264F">
              <w:rPr>
                <w:rFonts w:asciiTheme="minorHAnsi" w:hAnsiTheme="minorHAnsi" w:cstheme="minorHAnsi"/>
                <w:i/>
                <w:iCs/>
                <w:color w:val="FF0000"/>
                <w:highlight w:val="lightGray"/>
              </w:rPr>
            </w:r>
            <w:r w:rsidRPr="0003264F">
              <w:rPr>
                <w:rFonts w:asciiTheme="minorHAnsi" w:hAnsiTheme="minorHAnsi" w:cstheme="minorHAnsi"/>
                <w:i/>
                <w:iCs/>
                <w:color w:val="FF0000"/>
                <w:highlight w:val="lightGray"/>
              </w:rPr>
              <w:fldChar w:fldCharType="separate"/>
            </w:r>
            <w:r w:rsidRPr="0003264F">
              <w:rPr>
                <w:rFonts w:asciiTheme="minorHAnsi" w:hAnsiTheme="minorHAnsi" w:cstheme="minorHAnsi"/>
                <w:i/>
                <w:iCs/>
                <w:noProof/>
                <w:color w:val="FF0000"/>
                <w:highlight w:val="lightGray"/>
              </w:rPr>
              <w:t>Delete and replace with “Not Used” if not applicable:</w:t>
            </w:r>
            <w:r w:rsidRPr="0003264F">
              <w:rPr>
                <w:rFonts w:asciiTheme="minorHAnsi" w:hAnsiTheme="minorHAnsi" w:cstheme="minorHAnsi"/>
                <w:i/>
                <w:iCs/>
                <w:color w:val="FF0000"/>
                <w:highlight w:val="lightGray"/>
              </w:rPr>
              <w:fldChar w:fldCharType="end"/>
            </w:r>
          </w:p>
          <w:p w14:paraId="188090F6" w14:textId="77777777" w:rsidR="009340FB" w:rsidRPr="0003264F" w:rsidRDefault="00C93669" w:rsidP="00C93669">
            <w:pPr>
              <w:jc w:val="both"/>
              <w:rPr>
                <w:rFonts w:asciiTheme="minorHAnsi" w:hAnsiTheme="minorHAnsi" w:cstheme="minorHAnsi"/>
                <w:szCs w:val="22"/>
              </w:rPr>
            </w:pPr>
            <w:r w:rsidRPr="0003264F">
              <w:rPr>
                <w:rFonts w:asciiTheme="minorHAnsi" w:hAnsiTheme="minorHAnsi" w:cstheme="minorHAnsi"/>
                <w:noProof/>
                <w:szCs w:val="22"/>
              </w:rPr>
              <w:t xml:space="preserve">The Client reserves the right to extend the Term for a period or periods of up to </w:t>
            </w:r>
            <w:r w:rsidRPr="0003264F">
              <w:rPr>
                <w:rFonts w:asciiTheme="minorHAnsi" w:hAnsiTheme="minorHAnsi" w:cstheme="minorHAnsi"/>
                <w:noProof/>
                <w:szCs w:val="22"/>
              </w:rPr>
              <w:fldChar w:fldCharType="begin">
                <w:ffData>
                  <w:name w:val="Text143"/>
                  <w:enabled/>
                  <w:calcOnExit w:val="0"/>
                  <w:textInput>
                    <w:default w:val="[Insert Number]"/>
                  </w:textInput>
                </w:ffData>
              </w:fldChar>
            </w:r>
            <w:bookmarkStart w:id="9" w:name="Text143"/>
            <w:r w:rsidRPr="0003264F">
              <w:rPr>
                <w:rFonts w:asciiTheme="minorHAnsi" w:hAnsiTheme="minorHAnsi" w:cstheme="minorHAnsi"/>
                <w:noProof/>
                <w:szCs w:val="22"/>
              </w:rPr>
              <w:instrText xml:space="preserve"> FORMTEXT </w:instrText>
            </w:r>
            <w:r w:rsidRPr="0003264F">
              <w:rPr>
                <w:rFonts w:asciiTheme="minorHAnsi" w:hAnsiTheme="minorHAnsi" w:cstheme="minorHAnsi"/>
                <w:noProof/>
                <w:szCs w:val="22"/>
              </w:rPr>
            </w:r>
            <w:r w:rsidRPr="0003264F">
              <w:rPr>
                <w:rFonts w:asciiTheme="minorHAnsi" w:hAnsiTheme="minorHAnsi" w:cstheme="minorHAnsi"/>
                <w:noProof/>
                <w:szCs w:val="22"/>
              </w:rPr>
              <w:fldChar w:fldCharType="separate"/>
            </w:r>
            <w:r w:rsidRPr="0003264F">
              <w:rPr>
                <w:rFonts w:asciiTheme="minorHAnsi" w:hAnsiTheme="minorHAnsi" w:cstheme="minorHAnsi"/>
                <w:noProof/>
                <w:szCs w:val="22"/>
              </w:rPr>
              <w:t>[Insert Number]</w:t>
            </w:r>
            <w:r w:rsidRPr="0003264F">
              <w:rPr>
                <w:rFonts w:asciiTheme="minorHAnsi" w:hAnsiTheme="minorHAnsi" w:cstheme="minorHAnsi"/>
                <w:noProof/>
                <w:szCs w:val="22"/>
              </w:rPr>
              <w:fldChar w:fldCharType="end"/>
            </w:r>
            <w:bookmarkEnd w:id="9"/>
            <w:r w:rsidRPr="0003264F">
              <w:rPr>
                <w:rFonts w:asciiTheme="minorHAnsi" w:hAnsiTheme="minorHAnsi" w:cstheme="minorHAnsi"/>
                <w:noProof/>
                <w:szCs w:val="22"/>
              </w:rPr>
              <w:t xml:space="preserve"> months with a maximum of </w:t>
            </w:r>
            <w:r w:rsidRPr="0003264F">
              <w:rPr>
                <w:rFonts w:asciiTheme="minorHAnsi" w:hAnsiTheme="minorHAnsi" w:cstheme="minorHAnsi"/>
                <w:noProof/>
                <w:szCs w:val="22"/>
              </w:rPr>
              <w:fldChar w:fldCharType="begin">
                <w:ffData>
                  <w:name w:val="Text143"/>
                  <w:enabled/>
                  <w:calcOnExit w:val="0"/>
                  <w:textInput>
                    <w:default w:val="[Insert Number]"/>
                  </w:textInput>
                </w:ffData>
              </w:fldChar>
            </w:r>
            <w:r w:rsidRPr="0003264F">
              <w:rPr>
                <w:rFonts w:asciiTheme="minorHAnsi" w:hAnsiTheme="minorHAnsi" w:cstheme="minorHAnsi"/>
                <w:noProof/>
                <w:szCs w:val="22"/>
              </w:rPr>
              <w:instrText xml:space="preserve"> FORMTEXT </w:instrText>
            </w:r>
            <w:r w:rsidRPr="0003264F">
              <w:rPr>
                <w:rFonts w:asciiTheme="minorHAnsi" w:hAnsiTheme="minorHAnsi" w:cstheme="minorHAnsi"/>
                <w:noProof/>
                <w:szCs w:val="22"/>
              </w:rPr>
            </w:r>
            <w:r w:rsidRPr="0003264F">
              <w:rPr>
                <w:rFonts w:asciiTheme="minorHAnsi" w:hAnsiTheme="minorHAnsi" w:cstheme="minorHAnsi"/>
                <w:noProof/>
                <w:szCs w:val="22"/>
              </w:rPr>
              <w:fldChar w:fldCharType="separate"/>
            </w:r>
            <w:r w:rsidRPr="0003264F">
              <w:rPr>
                <w:rFonts w:asciiTheme="minorHAnsi" w:hAnsiTheme="minorHAnsi" w:cstheme="minorHAnsi"/>
                <w:noProof/>
                <w:szCs w:val="22"/>
              </w:rPr>
              <w:t>[Insert Number]</w:t>
            </w:r>
            <w:r w:rsidRPr="0003264F">
              <w:rPr>
                <w:rFonts w:asciiTheme="minorHAnsi" w:hAnsiTheme="minorHAnsi" w:cstheme="minorHAnsi"/>
                <w:noProof/>
                <w:szCs w:val="22"/>
              </w:rPr>
              <w:fldChar w:fldCharType="end"/>
            </w:r>
            <w:r w:rsidRPr="0003264F">
              <w:rPr>
                <w:rFonts w:asciiTheme="minorHAnsi" w:hAnsiTheme="minorHAnsi" w:cstheme="minorHAnsi"/>
                <w:noProof/>
                <w:szCs w:val="22"/>
              </w:rPr>
              <w:t xml:space="preserve"> such extensions permitted subject to its obligations at law</w:t>
            </w:r>
          </w:p>
        </w:tc>
      </w:tr>
      <w:tr w:rsidR="009340FB" w:rsidRPr="0003264F" w14:paraId="7C6F5A28" w14:textId="77777777" w:rsidTr="000E2CF8">
        <w:tc>
          <w:tcPr>
            <w:tcW w:w="394" w:type="pct"/>
          </w:tcPr>
          <w:p w14:paraId="6F62298B" w14:textId="77777777" w:rsidR="009340FB" w:rsidRPr="0003264F" w:rsidRDefault="009340FB" w:rsidP="009340FB">
            <w:pPr>
              <w:spacing w:after="200"/>
              <w:jc w:val="both"/>
              <w:rPr>
                <w:rFonts w:asciiTheme="minorHAnsi" w:hAnsiTheme="minorHAnsi" w:cstheme="minorHAnsi"/>
                <w:color w:val="0000FF"/>
              </w:rPr>
            </w:pPr>
            <w:r w:rsidRPr="0003264F">
              <w:rPr>
                <w:rFonts w:asciiTheme="minorHAnsi" w:hAnsiTheme="minorHAnsi" w:cstheme="minorHAnsi"/>
                <w:color w:val="0000FF"/>
              </w:rPr>
              <w:t>6.</w:t>
            </w:r>
          </w:p>
        </w:tc>
        <w:tc>
          <w:tcPr>
            <w:tcW w:w="4606" w:type="pct"/>
            <w:gridSpan w:val="2"/>
          </w:tcPr>
          <w:p w14:paraId="23E0A6E5" w14:textId="77777777" w:rsidR="009340FB" w:rsidRPr="0003264F" w:rsidRDefault="009340FB" w:rsidP="00C93669">
            <w:pPr>
              <w:jc w:val="both"/>
              <w:rPr>
                <w:rFonts w:asciiTheme="minorHAnsi" w:hAnsiTheme="minorHAnsi" w:cstheme="minorHAnsi"/>
              </w:rPr>
            </w:pPr>
            <w:r w:rsidRPr="0003264F">
              <w:rPr>
                <w:rFonts w:asciiTheme="minorHAnsi" w:hAnsiTheme="minorHAnsi" w:cstheme="minorHAnsi"/>
              </w:rPr>
              <w:t>Unless otherwise specified herein, a defined term used in this Agreement shall have the same meaning as assigned to it in the RFT.</w:t>
            </w:r>
          </w:p>
        </w:tc>
      </w:tr>
      <w:tr w:rsidR="009340FB" w:rsidRPr="0003264F" w14:paraId="2DB584F6" w14:textId="77777777" w:rsidTr="000E2CF8">
        <w:tc>
          <w:tcPr>
            <w:tcW w:w="394" w:type="pct"/>
          </w:tcPr>
          <w:p w14:paraId="56E2AEDC" w14:textId="77777777" w:rsidR="009340FB" w:rsidRPr="0003264F" w:rsidDel="00040E03" w:rsidRDefault="009340FB" w:rsidP="009340FB">
            <w:pPr>
              <w:spacing w:after="200"/>
              <w:jc w:val="both"/>
              <w:rPr>
                <w:rFonts w:asciiTheme="minorHAnsi" w:hAnsiTheme="minorHAnsi" w:cstheme="minorHAnsi"/>
                <w:color w:val="0000FF"/>
              </w:rPr>
            </w:pPr>
            <w:r w:rsidRPr="0003264F">
              <w:rPr>
                <w:rFonts w:asciiTheme="minorHAnsi" w:hAnsiTheme="minorHAnsi" w:cstheme="minorHAnsi"/>
                <w:color w:val="0000FF"/>
              </w:rPr>
              <w:t>7.</w:t>
            </w:r>
          </w:p>
        </w:tc>
        <w:tc>
          <w:tcPr>
            <w:tcW w:w="4606" w:type="pct"/>
            <w:gridSpan w:val="2"/>
          </w:tcPr>
          <w:p w14:paraId="515B115A" w14:textId="77777777" w:rsidR="009340FB" w:rsidRPr="0003264F" w:rsidRDefault="009340FB" w:rsidP="00C93669">
            <w:pPr>
              <w:tabs>
                <w:tab w:val="left" w:pos="851"/>
                <w:tab w:val="left" w:pos="1985"/>
              </w:tabs>
              <w:jc w:val="both"/>
              <w:rPr>
                <w:rFonts w:asciiTheme="minorHAnsi" w:hAnsiTheme="minorHAnsi" w:cstheme="minorHAnsi"/>
              </w:rPr>
            </w:pPr>
            <w:r w:rsidRPr="0003264F">
              <w:rPr>
                <w:rFonts w:asciiTheme="minorHAnsi" w:hAnsiTheme="minorHAnsi" w:cstheme="minorHAnsi"/>
              </w:rPr>
              <w:t>Headings are included for ease of reference only and shall not affect the construction of this Agreement.</w:t>
            </w:r>
          </w:p>
        </w:tc>
      </w:tr>
      <w:tr w:rsidR="009340FB" w:rsidRPr="0003264F" w14:paraId="1E10C922" w14:textId="77777777" w:rsidTr="000E2CF8">
        <w:tc>
          <w:tcPr>
            <w:tcW w:w="394" w:type="pct"/>
          </w:tcPr>
          <w:p w14:paraId="27BA8DFC" w14:textId="77777777" w:rsidR="009340FB" w:rsidRPr="0003264F" w:rsidDel="00040E03" w:rsidRDefault="009340FB" w:rsidP="009340FB">
            <w:pPr>
              <w:spacing w:after="200"/>
              <w:jc w:val="both"/>
              <w:rPr>
                <w:rFonts w:asciiTheme="minorHAnsi" w:hAnsiTheme="minorHAnsi" w:cstheme="minorHAnsi"/>
                <w:color w:val="0000FF"/>
              </w:rPr>
            </w:pPr>
            <w:r w:rsidRPr="0003264F">
              <w:rPr>
                <w:rFonts w:asciiTheme="minorHAnsi" w:hAnsiTheme="minorHAnsi" w:cstheme="minorHAnsi"/>
                <w:color w:val="0000FF"/>
              </w:rPr>
              <w:t>8.</w:t>
            </w:r>
          </w:p>
        </w:tc>
        <w:tc>
          <w:tcPr>
            <w:tcW w:w="4606" w:type="pct"/>
            <w:gridSpan w:val="2"/>
          </w:tcPr>
          <w:p w14:paraId="3AE5D45D" w14:textId="77777777" w:rsidR="009340FB" w:rsidRPr="0003264F" w:rsidRDefault="009340FB" w:rsidP="00C93669">
            <w:pPr>
              <w:tabs>
                <w:tab w:val="left" w:pos="851"/>
                <w:tab w:val="left" w:pos="1985"/>
              </w:tabs>
              <w:jc w:val="both"/>
              <w:rPr>
                <w:rFonts w:asciiTheme="minorHAnsi" w:hAnsiTheme="minorHAnsi" w:cstheme="minorHAnsi"/>
              </w:rPr>
            </w:pPr>
            <w:r w:rsidRPr="0003264F">
              <w:rPr>
                <w:rFonts w:asciiTheme="minorHAnsi" w:hAnsiTheme="minorHAnsi" w:cstheme="minorHAnsi"/>
              </w:rPr>
              <w:t>Unless the context requires otherwise, words in the singular may include the plural and vice versa.</w:t>
            </w:r>
          </w:p>
        </w:tc>
      </w:tr>
      <w:tr w:rsidR="009340FB" w:rsidRPr="0003264F" w14:paraId="3DCC139B" w14:textId="77777777" w:rsidTr="000E2CF8">
        <w:tc>
          <w:tcPr>
            <w:tcW w:w="394" w:type="pct"/>
          </w:tcPr>
          <w:p w14:paraId="0500CC8F" w14:textId="77777777" w:rsidR="009340FB" w:rsidRPr="0003264F" w:rsidRDefault="009340FB" w:rsidP="009340FB">
            <w:pPr>
              <w:spacing w:after="200"/>
              <w:jc w:val="both"/>
              <w:rPr>
                <w:rFonts w:asciiTheme="minorHAnsi" w:hAnsiTheme="minorHAnsi" w:cstheme="minorHAnsi"/>
                <w:color w:val="0000FF"/>
              </w:rPr>
            </w:pPr>
            <w:r w:rsidRPr="0003264F">
              <w:rPr>
                <w:rFonts w:asciiTheme="minorHAnsi" w:hAnsiTheme="minorHAnsi" w:cstheme="minorHAnsi"/>
                <w:color w:val="0000FF"/>
              </w:rPr>
              <w:t>9.</w:t>
            </w:r>
          </w:p>
          <w:p w14:paraId="0AB44E10" w14:textId="77777777" w:rsidR="00904FCA" w:rsidRPr="0003264F" w:rsidRDefault="00904FCA" w:rsidP="009340FB">
            <w:pPr>
              <w:spacing w:after="200"/>
              <w:jc w:val="both"/>
              <w:rPr>
                <w:rFonts w:asciiTheme="minorHAnsi" w:hAnsiTheme="minorHAnsi" w:cstheme="minorHAnsi"/>
                <w:color w:val="0000FF"/>
              </w:rPr>
            </w:pPr>
          </w:p>
          <w:p w14:paraId="4223738F" w14:textId="77777777" w:rsidR="00904FCA" w:rsidRPr="0003264F" w:rsidRDefault="00904FCA" w:rsidP="009340FB">
            <w:pPr>
              <w:spacing w:after="200"/>
              <w:jc w:val="both"/>
              <w:rPr>
                <w:rFonts w:asciiTheme="minorHAnsi" w:hAnsiTheme="minorHAnsi" w:cstheme="minorHAnsi"/>
                <w:color w:val="0000FF"/>
              </w:rPr>
            </w:pPr>
            <w:r w:rsidRPr="0003264F">
              <w:rPr>
                <w:rFonts w:asciiTheme="minorHAnsi" w:hAnsiTheme="minorHAnsi" w:cstheme="minorHAnsi"/>
                <w:color w:val="0000FF"/>
              </w:rPr>
              <w:t>10.</w:t>
            </w:r>
          </w:p>
        </w:tc>
        <w:tc>
          <w:tcPr>
            <w:tcW w:w="4606" w:type="pct"/>
            <w:gridSpan w:val="2"/>
          </w:tcPr>
          <w:p w14:paraId="6515142E" w14:textId="77777777" w:rsidR="009340FB" w:rsidRPr="0003264F" w:rsidRDefault="009340FB" w:rsidP="00C93669">
            <w:pPr>
              <w:tabs>
                <w:tab w:val="left" w:pos="851"/>
                <w:tab w:val="left" w:pos="1985"/>
              </w:tabs>
              <w:jc w:val="both"/>
              <w:rPr>
                <w:rFonts w:asciiTheme="minorHAnsi" w:hAnsiTheme="minorHAnsi" w:cstheme="minorHAnsi"/>
                <w:szCs w:val="22"/>
              </w:rPr>
            </w:pPr>
            <w:r w:rsidRPr="0003264F">
              <w:rPr>
                <w:rFonts w:asciiTheme="minorHAnsi" w:hAnsiTheme="minorHAnsi" w:cstheme="minorHAnsi"/>
                <w:szCs w:val="22"/>
              </w:rPr>
              <w:t>References to any statute, enactment, order, regulation or other legislative instrument shall be construed as a reference to the statute, enactment, order, regulation or instrument as amended, unless specifically indicated otherwise.</w:t>
            </w:r>
          </w:p>
          <w:p w14:paraId="74B423BE" w14:textId="77777777" w:rsidR="00904FCA" w:rsidRPr="0003264F" w:rsidRDefault="00904FCA" w:rsidP="00C93669">
            <w:pPr>
              <w:tabs>
                <w:tab w:val="left" w:pos="851"/>
                <w:tab w:val="left" w:pos="1985"/>
              </w:tabs>
              <w:jc w:val="both"/>
              <w:rPr>
                <w:rFonts w:asciiTheme="minorHAnsi" w:hAnsiTheme="minorHAnsi" w:cstheme="minorHAnsi"/>
              </w:rPr>
            </w:pPr>
            <w:r w:rsidRPr="0003264F">
              <w:rPr>
                <w:rFonts w:asciiTheme="minorHAnsi" w:hAnsiTheme="minorHAnsi" w:cstheme="minorHAnsi"/>
                <w:szCs w:val="22"/>
              </w:rPr>
              <w:t>In the event that any ambiguity or question of intent or interpretation arises in relation to this Agreement, this Agreement shall be construed as if drafted jointly by the Parties and no presumption or burden of proof shall arise favouring or disfavouring any Party by virtue of the authorship of any of the provisions of this Agreement.</w:t>
            </w:r>
          </w:p>
        </w:tc>
      </w:tr>
    </w:tbl>
    <w:p w14:paraId="5918E438" w14:textId="77777777" w:rsidR="00496C17" w:rsidRPr="0003264F" w:rsidRDefault="00496C17" w:rsidP="00496C17">
      <w:pPr>
        <w:rPr>
          <w:rFonts w:asciiTheme="minorHAnsi" w:hAnsiTheme="minorHAnsi" w:cstheme="minorHAnsi"/>
        </w:rPr>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518"/>
        <w:gridCol w:w="4523"/>
      </w:tblGrid>
      <w:tr w:rsidR="00C93669" w:rsidRPr="0003264F" w14:paraId="592074DA" w14:textId="77777777" w:rsidTr="00321AC6">
        <w:trPr>
          <w:trHeight w:val="964"/>
        </w:trPr>
        <w:tc>
          <w:tcPr>
            <w:tcW w:w="4518" w:type="dxa"/>
            <w:shd w:val="clear" w:color="auto" w:fill="CCCCCC"/>
          </w:tcPr>
          <w:p w14:paraId="2AF81A0D" w14:textId="77777777" w:rsidR="00C93669" w:rsidRPr="0003264F" w:rsidRDefault="00C93669" w:rsidP="00684357">
            <w:pPr>
              <w:rPr>
                <w:rFonts w:asciiTheme="minorHAnsi" w:hAnsiTheme="minorHAnsi" w:cstheme="minorHAnsi"/>
                <w:szCs w:val="22"/>
              </w:rPr>
            </w:pPr>
            <w:r w:rsidRPr="0003264F">
              <w:rPr>
                <w:rFonts w:asciiTheme="minorHAnsi" w:hAnsiTheme="minorHAnsi" w:cstheme="minorHAnsi"/>
                <w:szCs w:val="22"/>
              </w:rPr>
              <w:t>SIGNED for and on behalf of the Client</w:t>
            </w:r>
          </w:p>
          <w:p w14:paraId="0B0C392C" w14:textId="77777777" w:rsidR="00C93669" w:rsidRPr="0003264F" w:rsidRDefault="00C93669" w:rsidP="00684357">
            <w:pPr>
              <w:rPr>
                <w:rFonts w:asciiTheme="minorHAnsi" w:hAnsiTheme="minorHAnsi" w:cstheme="minorHAnsi"/>
                <w:szCs w:val="22"/>
              </w:rPr>
            </w:pPr>
          </w:p>
          <w:p w14:paraId="6EF9F54B" w14:textId="77777777" w:rsidR="00C93669" w:rsidRPr="0003264F" w:rsidRDefault="00C93669" w:rsidP="00684357">
            <w:pPr>
              <w:rPr>
                <w:rFonts w:asciiTheme="minorHAnsi" w:hAnsiTheme="minorHAnsi" w:cstheme="minorHAnsi"/>
                <w:szCs w:val="22"/>
              </w:rPr>
            </w:pPr>
            <w:r w:rsidRPr="0003264F">
              <w:rPr>
                <w:rFonts w:asciiTheme="minorHAnsi" w:hAnsiTheme="minorHAnsi" w:cstheme="minorHAnsi"/>
                <w:szCs w:val="22"/>
              </w:rPr>
              <w:t>__________________________</w:t>
            </w:r>
          </w:p>
          <w:p w14:paraId="064433D0" w14:textId="77777777" w:rsidR="00C93669" w:rsidRPr="0003264F" w:rsidRDefault="00C93669" w:rsidP="00684357">
            <w:pPr>
              <w:rPr>
                <w:rFonts w:asciiTheme="minorHAnsi" w:hAnsiTheme="minorHAnsi" w:cstheme="minorHAnsi"/>
                <w:szCs w:val="22"/>
              </w:rPr>
            </w:pPr>
            <w:r w:rsidRPr="0003264F">
              <w:rPr>
                <w:rFonts w:asciiTheme="minorHAnsi" w:hAnsiTheme="minorHAnsi" w:cstheme="minorHAnsi"/>
                <w:szCs w:val="22"/>
              </w:rPr>
              <w:t>(being a duly authorised officer)</w:t>
            </w:r>
          </w:p>
        </w:tc>
        <w:tc>
          <w:tcPr>
            <w:tcW w:w="4523" w:type="dxa"/>
            <w:shd w:val="clear" w:color="auto" w:fill="CCCCCC"/>
          </w:tcPr>
          <w:p w14:paraId="018465E4" w14:textId="77777777" w:rsidR="00C93669" w:rsidRPr="0003264F" w:rsidRDefault="00C93669" w:rsidP="00684357">
            <w:pPr>
              <w:rPr>
                <w:rFonts w:asciiTheme="minorHAnsi" w:hAnsiTheme="minorHAnsi" w:cstheme="minorHAnsi"/>
                <w:szCs w:val="22"/>
              </w:rPr>
            </w:pPr>
            <w:r w:rsidRPr="0003264F">
              <w:rPr>
                <w:rFonts w:asciiTheme="minorHAnsi" w:hAnsiTheme="minorHAnsi" w:cstheme="minorHAnsi"/>
                <w:szCs w:val="22"/>
              </w:rPr>
              <w:t>SIGNED for and on behalf of the Contractor</w:t>
            </w:r>
          </w:p>
          <w:p w14:paraId="4F459F90" w14:textId="77777777" w:rsidR="00C93669" w:rsidRPr="0003264F" w:rsidRDefault="00C93669" w:rsidP="00684357">
            <w:pPr>
              <w:rPr>
                <w:rFonts w:asciiTheme="minorHAnsi" w:hAnsiTheme="minorHAnsi" w:cstheme="minorHAnsi"/>
                <w:szCs w:val="22"/>
              </w:rPr>
            </w:pPr>
          </w:p>
          <w:p w14:paraId="3D0738F2" w14:textId="77777777" w:rsidR="00C93669" w:rsidRPr="0003264F" w:rsidRDefault="00C93669" w:rsidP="00684357">
            <w:pPr>
              <w:rPr>
                <w:rFonts w:asciiTheme="minorHAnsi" w:hAnsiTheme="minorHAnsi" w:cstheme="minorHAnsi"/>
                <w:szCs w:val="22"/>
              </w:rPr>
            </w:pPr>
            <w:r w:rsidRPr="0003264F">
              <w:rPr>
                <w:rFonts w:asciiTheme="minorHAnsi" w:hAnsiTheme="minorHAnsi" w:cstheme="minorHAnsi"/>
                <w:szCs w:val="22"/>
              </w:rPr>
              <w:t>____________________________</w:t>
            </w:r>
          </w:p>
        </w:tc>
      </w:tr>
      <w:tr w:rsidR="00C93669" w:rsidRPr="0003264F" w14:paraId="624D8DEF" w14:textId="77777777" w:rsidTr="00321AC6">
        <w:trPr>
          <w:trHeight w:val="1044"/>
        </w:trPr>
        <w:tc>
          <w:tcPr>
            <w:tcW w:w="4518" w:type="dxa"/>
            <w:shd w:val="clear" w:color="auto" w:fill="CCCCCC"/>
          </w:tcPr>
          <w:p w14:paraId="4D2FC056" w14:textId="77777777" w:rsidR="00C93669" w:rsidRPr="0003264F" w:rsidRDefault="00C93669" w:rsidP="00684357">
            <w:pPr>
              <w:rPr>
                <w:rFonts w:asciiTheme="minorHAnsi" w:hAnsiTheme="minorHAnsi" w:cstheme="minorHAnsi"/>
                <w:szCs w:val="22"/>
              </w:rPr>
            </w:pPr>
            <w:r w:rsidRPr="0003264F">
              <w:rPr>
                <w:rFonts w:asciiTheme="minorHAnsi" w:hAnsiTheme="minorHAnsi" w:cstheme="minorHAnsi"/>
                <w:szCs w:val="22"/>
              </w:rPr>
              <w:t>Witness</w:t>
            </w:r>
          </w:p>
        </w:tc>
        <w:tc>
          <w:tcPr>
            <w:tcW w:w="4523" w:type="dxa"/>
            <w:shd w:val="clear" w:color="auto" w:fill="CCCCCC"/>
          </w:tcPr>
          <w:p w14:paraId="3BF287B9" w14:textId="77777777" w:rsidR="00C93669" w:rsidRPr="0003264F" w:rsidRDefault="00C93669" w:rsidP="00684357">
            <w:pPr>
              <w:rPr>
                <w:rFonts w:asciiTheme="minorHAnsi" w:hAnsiTheme="minorHAnsi" w:cstheme="minorHAnsi"/>
                <w:szCs w:val="22"/>
              </w:rPr>
            </w:pPr>
            <w:r w:rsidRPr="0003264F">
              <w:rPr>
                <w:rFonts w:asciiTheme="minorHAnsi" w:hAnsiTheme="minorHAnsi" w:cstheme="minorHAnsi"/>
                <w:szCs w:val="22"/>
              </w:rPr>
              <w:t>Witness</w:t>
            </w:r>
          </w:p>
        </w:tc>
      </w:tr>
    </w:tbl>
    <w:p w14:paraId="544AFFD6" w14:textId="77777777" w:rsidR="00C93669" w:rsidRPr="0003264F" w:rsidRDefault="00C93669" w:rsidP="00496C17">
      <w:pPr>
        <w:rPr>
          <w:rFonts w:asciiTheme="minorHAnsi" w:hAnsiTheme="minorHAnsi" w:cstheme="minorHAnsi"/>
        </w:rPr>
      </w:pPr>
    </w:p>
    <w:p w14:paraId="5C4591CD" w14:textId="77777777" w:rsidR="003C0FB1" w:rsidRPr="0003264F" w:rsidRDefault="003C0FB1" w:rsidP="003C0FB1">
      <w:pPr>
        <w:pStyle w:val="Heading1"/>
        <w:spacing w:before="0"/>
        <w:jc w:val="both"/>
        <w:rPr>
          <w:rFonts w:asciiTheme="minorHAnsi" w:hAnsiTheme="minorHAnsi" w:cstheme="minorHAnsi"/>
        </w:rPr>
      </w:pPr>
      <w:r w:rsidRPr="0003264F">
        <w:rPr>
          <w:rFonts w:asciiTheme="minorHAnsi" w:hAnsiTheme="minorHAnsi" w:cstheme="minorHAnsi"/>
        </w:rPr>
        <w:lastRenderedPageBreak/>
        <w:t>Schedule A: Terms and Conditions</w:t>
      </w:r>
    </w:p>
    <w:p w14:paraId="73F7563D" w14:textId="77777777" w:rsidR="003C0FB1" w:rsidRPr="0003264F" w:rsidRDefault="003C0FB1" w:rsidP="00C43DF2">
      <w:pPr>
        <w:pStyle w:val="Heading2"/>
        <w:jc w:val="both"/>
        <w:rPr>
          <w:rFonts w:asciiTheme="minorHAnsi" w:hAnsiTheme="minorHAnsi" w:cstheme="minorHAnsi"/>
        </w:rPr>
      </w:pPr>
      <w:r w:rsidRPr="0003264F">
        <w:rPr>
          <w:rFonts w:asciiTheme="minorHAnsi" w:hAnsiTheme="minorHAnsi" w:cstheme="minorHAnsi"/>
        </w:rPr>
        <w:t>1.</w:t>
      </w:r>
      <w:r w:rsidRPr="0003264F">
        <w:rPr>
          <w:rFonts w:asciiTheme="minorHAnsi" w:hAnsiTheme="minorHAnsi" w:cstheme="minorHAnsi"/>
        </w:rPr>
        <w:tab/>
        <w:t>Contractor’s Obligations</w:t>
      </w:r>
    </w:p>
    <w:tbl>
      <w:tblPr>
        <w:tblW w:w="0" w:type="auto"/>
        <w:tblLook w:val="01E0" w:firstRow="1" w:lastRow="1" w:firstColumn="1" w:lastColumn="1" w:noHBand="0" w:noVBand="0"/>
      </w:tblPr>
      <w:tblGrid>
        <w:gridCol w:w="759"/>
        <w:gridCol w:w="667"/>
        <w:gridCol w:w="7645"/>
      </w:tblGrid>
      <w:tr w:rsidR="003C0FB1" w:rsidRPr="0003264F" w14:paraId="239FD649" w14:textId="77777777" w:rsidTr="00503F93">
        <w:tc>
          <w:tcPr>
            <w:tcW w:w="771" w:type="dxa"/>
          </w:tcPr>
          <w:p w14:paraId="72B44A28" w14:textId="77777777" w:rsidR="003C0FB1" w:rsidRPr="0003264F" w:rsidRDefault="003C0FB1" w:rsidP="00C43DF2">
            <w:pPr>
              <w:jc w:val="both"/>
              <w:rPr>
                <w:rFonts w:asciiTheme="minorHAnsi" w:hAnsiTheme="minorHAnsi" w:cstheme="minorHAnsi"/>
                <w:color w:val="0000FF"/>
              </w:rPr>
            </w:pPr>
            <w:r w:rsidRPr="0003264F">
              <w:rPr>
                <w:rFonts w:asciiTheme="minorHAnsi" w:hAnsiTheme="minorHAnsi" w:cstheme="minorHAnsi"/>
                <w:color w:val="0000FF"/>
              </w:rPr>
              <w:t>A.</w:t>
            </w:r>
          </w:p>
        </w:tc>
        <w:tc>
          <w:tcPr>
            <w:tcW w:w="8516" w:type="dxa"/>
            <w:gridSpan w:val="2"/>
          </w:tcPr>
          <w:p w14:paraId="098DE53C" w14:textId="77777777" w:rsidR="003C0FB1" w:rsidRPr="0003264F" w:rsidRDefault="003C0FB1" w:rsidP="00321AC6">
            <w:pPr>
              <w:jc w:val="both"/>
              <w:rPr>
                <w:rFonts w:asciiTheme="minorHAnsi" w:hAnsiTheme="minorHAnsi" w:cstheme="minorHAnsi"/>
              </w:rPr>
            </w:pPr>
            <w:r w:rsidRPr="0003264F">
              <w:rPr>
                <w:rFonts w:asciiTheme="minorHAnsi" w:hAnsiTheme="minorHAnsi" w:cstheme="minorHAnsi"/>
              </w:rPr>
              <w:t>The Contractor undertakes to act with due care, skill and diligence in the provision of the Services and generally in the carrying out of its obligations under this Agreement and in the appointment, monitoring and retention of its agents and Subcontractors. The Contractor shall require its agents and Subcontractors to exercise due care, skill and diligence in the provision of the Services and generally in the carrying out of obligations allocated by the Contractor to its agents and Subcontractors under this Agreement.</w:t>
            </w:r>
          </w:p>
        </w:tc>
      </w:tr>
      <w:tr w:rsidR="003C0FB1" w:rsidRPr="0003264F" w14:paraId="29133687" w14:textId="77777777" w:rsidTr="00503F93">
        <w:tc>
          <w:tcPr>
            <w:tcW w:w="771" w:type="dxa"/>
          </w:tcPr>
          <w:p w14:paraId="45EC7DCB" w14:textId="77777777" w:rsidR="003C0FB1" w:rsidRPr="0003264F" w:rsidRDefault="003C0FB1" w:rsidP="00C43DF2">
            <w:pPr>
              <w:jc w:val="both"/>
              <w:rPr>
                <w:rFonts w:asciiTheme="minorHAnsi" w:hAnsiTheme="minorHAnsi" w:cstheme="minorHAnsi"/>
                <w:color w:val="0000FF"/>
              </w:rPr>
            </w:pPr>
            <w:r w:rsidRPr="0003264F">
              <w:rPr>
                <w:rFonts w:asciiTheme="minorHAnsi" w:hAnsiTheme="minorHAnsi" w:cstheme="minorHAnsi"/>
                <w:color w:val="0000FF"/>
              </w:rPr>
              <w:t>B.</w:t>
            </w:r>
          </w:p>
        </w:tc>
        <w:tc>
          <w:tcPr>
            <w:tcW w:w="8516" w:type="dxa"/>
            <w:gridSpan w:val="2"/>
          </w:tcPr>
          <w:p w14:paraId="1CA2B555" w14:textId="77777777" w:rsidR="003C0FB1" w:rsidRPr="0003264F" w:rsidRDefault="003C0FB1" w:rsidP="00321AC6">
            <w:pPr>
              <w:jc w:val="both"/>
              <w:rPr>
                <w:rFonts w:asciiTheme="minorHAnsi" w:hAnsiTheme="minorHAnsi" w:cstheme="minorHAnsi"/>
              </w:rPr>
            </w:pPr>
            <w:r w:rsidRPr="0003264F">
              <w:rPr>
                <w:rFonts w:asciiTheme="minorHAnsi" w:hAnsiTheme="minorHAnsi" w:cstheme="minorHAnsi"/>
              </w:rPr>
              <w:t>In consideration of the payment of the Charges and subject to clause 3 the Contractor shall:</w:t>
            </w:r>
          </w:p>
        </w:tc>
      </w:tr>
      <w:tr w:rsidR="003C0FB1" w:rsidRPr="0003264F" w14:paraId="0C154374" w14:textId="77777777" w:rsidTr="00503F93">
        <w:tc>
          <w:tcPr>
            <w:tcW w:w="771" w:type="dxa"/>
          </w:tcPr>
          <w:p w14:paraId="611F98CE" w14:textId="77777777" w:rsidR="003C0FB1" w:rsidRPr="0003264F" w:rsidRDefault="003C0FB1" w:rsidP="00C43DF2">
            <w:pPr>
              <w:jc w:val="both"/>
              <w:rPr>
                <w:rFonts w:asciiTheme="minorHAnsi" w:hAnsiTheme="minorHAnsi" w:cstheme="minorHAnsi"/>
                <w:color w:val="0000FF"/>
              </w:rPr>
            </w:pPr>
          </w:p>
        </w:tc>
        <w:tc>
          <w:tcPr>
            <w:tcW w:w="675" w:type="dxa"/>
          </w:tcPr>
          <w:p w14:paraId="143606C8" w14:textId="77777777" w:rsidR="003C0FB1" w:rsidRPr="0003264F" w:rsidRDefault="003C0FB1" w:rsidP="00321AC6">
            <w:pPr>
              <w:jc w:val="both"/>
              <w:rPr>
                <w:rFonts w:asciiTheme="minorHAnsi" w:hAnsiTheme="minorHAnsi" w:cstheme="minorHAnsi"/>
              </w:rPr>
            </w:pPr>
            <w:r w:rsidRPr="0003264F">
              <w:rPr>
                <w:rFonts w:asciiTheme="minorHAnsi" w:hAnsiTheme="minorHAnsi" w:cstheme="minorHAnsi"/>
              </w:rPr>
              <w:t>1.</w:t>
            </w:r>
          </w:p>
        </w:tc>
        <w:tc>
          <w:tcPr>
            <w:tcW w:w="7841" w:type="dxa"/>
          </w:tcPr>
          <w:p w14:paraId="77AEE85E" w14:textId="77777777" w:rsidR="003C0FB1" w:rsidRPr="0003264F" w:rsidRDefault="003C0FB1" w:rsidP="00321AC6">
            <w:pPr>
              <w:jc w:val="both"/>
              <w:rPr>
                <w:rFonts w:asciiTheme="minorHAnsi" w:hAnsiTheme="minorHAnsi" w:cstheme="minorHAnsi"/>
              </w:rPr>
            </w:pPr>
            <w:r w:rsidRPr="0003264F">
              <w:rPr>
                <w:rFonts w:asciiTheme="minorHAnsi" w:hAnsiTheme="minorHAnsi" w:cstheme="minorHAnsi"/>
              </w:rPr>
              <w:t>provide the Services in accordance with the Specification, the RFT, the Client’s directions and the terms of this Agreement;</w:t>
            </w:r>
          </w:p>
        </w:tc>
      </w:tr>
      <w:tr w:rsidR="003C0FB1" w:rsidRPr="0003264F" w14:paraId="336E86B5" w14:textId="77777777" w:rsidTr="00503F93">
        <w:tc>
          <w:tcPr>
            <w:tcW w:w="771" w:type="dxa"/>
          </w:tcPr>
          <w:p w14:paraId="26C982CC" w14:textId="77777777" w:rsidR="003C0FB1" w:rsidRPr="0003264F" w:rsidRDefault="003C0FB1" w:rsidP="00C43DF2">
            <w:pPr>
              <w:jc w:val="both"/>
              <w:rPr>
                <w:rFonts w:asciiTheme="minorHAnsi" w:hAnsiTheme="minorHAnsi" w:cstheme="minorHAnsi"/>
                <w:color w:val="0000FF"/>
              </w:rPr>
            </w:pPr>
          </w:p>
        </w:tc>
        <w:tc>
          <w:tcPr>
            <w:tcW w:w="675" w:type="dxa"/>
          </w:tcPr>
          <w:p w14:paraId="1BAB94CB" w14:textId="77777777" w:rsidR="003C0FB1" w:rsidRPr="0003264F" w:rsidRDefault="003C0FB1" w:rsidP="00321AC6">
            <w:pPr>
              <w:jc w:val="both"/>
              <w:rPr>
                <w:rFonts w:asciiTheme="minorHAnsi" w:hAnsiTheme="minorHAnsi" w:cstheme="minorHAnsi"/>
              </w:rPr>
            </w:pPr>
            <w:r w:rsidRPr="0003264F">
              <w:rPr>
                <w:rFonts w:asciiTheme="minorHAnsi" w:hAnsiTheme="minorHAnsi" w:cstheme="minorHAnsi"/>
              </w:rPr>
              <w:t>2.</w:t>
            </w:r>
          </w:p>
        </w:tc>
        <w:tc>
          <w:tcPr>
            <w:tcW w:w="7841" w:type="dxa"/>
          </w:tcPr>
          <w:p w14:paraId="2077EA91" w14:textId="77777777" w:rsidR="003C0FB1" w:rsidRPr="0003264F" w:rsidRDefault="003C0FB1" w:rsidP="00321AC6">
            <w:pPr>
              <w:jc w:val="both"/>
              <w:rPr>
                <w:rFonts w:asciiTheme="minorHAnsi" w:hAnsiTheme="minorHAnsi" w:cstheme="minorHAnsi"/>
              </w:rPr>
            </w:pPr>
            <w:r w:rsidRPr="0003264F">
              <w:rPr>
                <w:rFonts w:asciiTheme="minorHAnsi" w:hAnsiTheme="minorHAnsi" w:cstheme="minorHAnsi"/>
              </w:rPr>
              <w:t>comply with and implement any policies, guidelines and/or any project governance protocols issued by the Client from time to time and notified to the Contractor in writing;</w:t>
            </w:r>
          </w:p>
        </w:tc>
      </w:tr>
      <w:tr w:rsidR="003C0FB1" w:rsidRPr="0003264F" w14:paraId="181AC99C" w14:textId="77777777" w:rsidTr="00503F93">
        <w:tc>
          <w:tcPr>
            <w:tcW w:w="771" w:type="dxa"/>
          </w:tcPr>
          <w:p w14:paraId="323292EA" w14:textId="77777777" w:rsidR="003C0FB1" w:rsidRPr="0003264F" w:rsidRDefault="003C0FB1" w:rsidP="00C43DF2">
            <w:pPr>
              <w:jc w:val="both"/>
              <w:rPr>
                <w:rFonts w:asciiTheme="minorHAnsi" w:hAnsiTheme="minorHAnsi" w:cstheme="minorHAnsi"/>
                <w:color w:val="0000FF"/>
              </w:rPr>
            </w:pPr>
          </w:p>
        </w:tc>
        <w:tc>
          <w:tcPr>
            <w:tcW w:w="675" w:type="dxa"/>
          </w:tcPr>
          <w:p w14:paraId="593AE795" w14:textId="77777777" w:rsidR="003C0FB1" w:rsidRPr="0003264F" w:rsidRDefault="003C0FB1" w:rsidP="00321AC6">
            <w:pPr>
              <w:jc w:val="both"/>
              <w:rPr>
                <w:rFonts w:asciiTheme="minorHAnsi" w:hAnsiTheme="minorHAnsi" w:cstheme="minorHAnsi"/>
              </w:rPr>
            </w:pPr>
            <w:r w:rsidRPr="0003264F">
              <w:rPr>
                <w:rFonts w:asciiTheme="minorHAnsi" w:hAnsiTheme="minorHAnsi" w:cstheme="minorHAnsi"/>
              </w:rPr>
              <w:t>3.</w:t>
            </w:r>
          </w:p>
        </w:tc>
        <w:tc>
          <w:tcPr>
            <w:tcW w:w="7841" w:type="dxa"/>
          </w:tcPr>
          <w:p w14:paraId="43D33165" w14:textId="77777777" w:rsidR="003C0FB1" w:rsidRPr="0003264F" w:rsidRDefault="003C0FB1" w:rsidP="00321AC6">
            <w:pPr>
              <w:jc w:val="both"/>
              <w:rPr>
                <w:rFonts w:asciiTheme="minorHAnsi" w:hAnsiTheme="minorHAnsi" w:cstheme="minorHAnsi"/>
              </w:rPr>
            </w:pPr>
            <w:r w:rsidRPr="0003264F">
              <w:rPr>
                <w:rFonts w:asciiTheme="minorHAnsi" w:hAnsiTheme="minorHAnsi" w:cstheme="minorHAnsi"/>
              </w:rPr>
              <w:t>comply with all local security and health and safety arrangements as notified to it by the Client; and</w:t>
            </w:r>
          </w:p>
        </w:tc>
      </w:tr>
      <w:tr w:rsidR="003C0FB1" w:rsidRPr="0003264F" w14:paraId="50E9662C" w14:textId="77777777" w:rsidTr="00503F93">
        <w:tc>
          <w:tcPr>
            <w:tcW w:w="771" w:type="dxa"/>
          </w:tcPr>
          <w:p w14:paraId="56B517F3" w14:textId="77777777" w:rsidR="003C0FB1" w:rsidRPr="0003264F" w:rsidRDefault="003C0FB1" w:rsidP="00C43DF2">
            <w:pPr>
              <w:jc w:val="both"/>
              <w:rPr>
                <w:rFonts w:asciiTheme="minorHAnsi" w:hAnsiTheme="minorHAnsi" w:cstheme="minorHAnsi"/>
                <w:color w:val="0000FF"/>
              </w:rPr>
            </w:pPr>
          </w:p>
        </w:tc>
        <w:tc>
          <w:tcPr>
            <w:tcW w:w="675" w:type="dxa"/>
          </w:tcPr>
          <w:p w14:paraId="7C649A8B" w14:textId="77777777" w:rsidR="003C0FB1" w:rsidRPr="0003264F" w:rsidRDefault="003C0FB1" w:rsidP="00321AC6">
            <w:pPr>
              <w:jc w:val="both"/>
              <w:rPr>
                <w:rFonts w:asciiTheme="minorHAnsi" w:hAnsiTheme="minorHAnsi" w:cstheme="minorHAnsi"/>
              </w:rPr>
            </w:pPr>
            <w:r w:rsidRPr="0003264F">
              <w:rPr>
                <w:rFonts w:asciiTheme="minorHAnsi" w:hAnsiTheme="minorHAnsi" w:cstheme="minorHAnsi"/>
              </w:rPr>
              <w:t>4.</w:t>
            </w:r>
          </w:p>
        </w:tc>
        <w:tc>
          <w:tcPr>
            <w:tcW w:w="7841" w:type="dxa"/>
          </w:tcPr>
          <w:p w14:paraId="3A89BB76" w14:textId="77777777" w:rsidR="003C0FB1" w:rsidRPr="0003264F" w:rsidRDefault="003C0FB1" w:rsidP="00321AC6">
            <w:pPr>
              <w:jc w:val="both"/>
              <w:rPr>
                <w:rFonts w:asciiTheme="minorHAnsi" w:hAnsiTheme="minorHAnsi" w:cstheme="minorHAnsi"/>
              </w:rPr>
            </w:pPr>
            <w:r w:rsidRPr="0003264F">
              <w:rPr>
                <w:rFonts w:asciiTheme="minorHAnsi" w:hAnsiTheme="minorHAnsi" w:cstheme="minorHAnsi"/>
              </w:rPr>
              <w:t xml:space="preserve">provide the Services in accordance with good industry practice and comply with all applicable laws including but not limited to all obligations in the field of environmental, social and labour law that apply at the place where the Services are provided, that have been established by EU law, national law, collective agreements and by international, environmental, social and labour law listed in </w:t>
            </w:r>
            <w:r w:rsidRPr="0003264F">
              <w:rPr>
                <w:rFonts w:asciiTheme="minorHAnsi" w:hAnsiTheme="minorHAnsi" w:cstheme="minorHAnsi"/>
                <w:szCs w:val="22"/>
              </w:rPr>
              <w:t xml:space="preserve">Schedule 7 of the European Union (Award of Public Authority Contracts) Regulations 2016 (Statutory Instrument 284 of 2016) (the “Regulations”) </w:t>
            </w:r>
            <w:r w:rsidRPr="0003264F">
              <w:rPr>
                <w:rFonts w:asciiTheme="minorHAnsi" w:hAnsiTheme="minorHAnsi" w:cstheme="minorHAnsi"/>
              </w:rPr>
              <w:t>. The Contractor shall be responsible for compliance with all statutory requirements of an employer and without prejudice to the generality of the foregoing shall be solely responsible in law for the employment, remuneration, taxes, immigration and work permits of all personnel retained for the purposes of complying with this Agreement.</w:t>
            </w:r>
          </w:p>
        </w:tc>
      </w:tr>
      <w:tr w:rsidR="003C0FB1" w:rsidRPr="0003264F" w14:paraId="72AFAAAF" w14:textId="77777777" w:rsidTr="00503F93">
        <w:tc>
          <w:tcPr>
            <w:tcW w:w="771" w:type="dxa"/>
          </w:tcPr>
          <w:p w14:paraId="25018AB1" w14:textId="77777777" w:rsidR="003C0FB1" w:rsidRPr="0003264F" w:rsidRDefault="003C0FB1" w:rsidP="00C43DF2">
            <w:pPr>
              <w:jc w:val="both"/>
              <w:rPr>
                <w:rFonts w:asciiTheme="minorHAnsi" w:hAnsiTheme="minorHAnsi" w:cstheme="minorHAnsi"/>
                <w:color w:val="0000FF"/>
              </w:rPr>
            </w:pPr>
            <w:r w:rsidRPr="0003264F">
              <w:rPr>
                <w:rFonts w:asciiTheme="minorHAnsi" w:hAnsiTheme="minorHAnsi" w:cstheme="minorHAnsi"/>
                <w:color w:val="0000FF"/>
              </w:rPr>
              <w:t>C.</w:t>
            </w:r>
          </w:p>
        </w:tc>
        <w:tc>
          <w:tcPr>
            <w:tcW w:w="8516" w:type="dxa"/>
            <w:gridSpan w:val="2"/>
          </w:tcPr>
          <w:p w14:paraId="47326092" w14:textId="5C3C2B47" w:rsidR="003C0FB1" w:rsidRPr="0003264F" w:rsidRDefault="003C0FB1" w:rsidP="00321AC6">
            <w:pPr>
              <w:jc w:val="both"/>
              <w:rPr>
                <w:rFonts w:asciiTheme="minorHAnsi" w:hAnsiTheme="minorHAnsi" w:cstheme="minorHAnsi"/>
              </w:rPr>
            </w:pPr>
            <w:r w:rsidRPr="0003264F">
              <w:rPr>
                <w:rFonts w:asciiTheme="minorHAnsi" w:hAnsiTheme="minorHAnsi" w:cstheme="minorHAnsi"/>
              </w:rPr>
              <w:t xml:space="preserve">The Contractor is deemed to be the prime contractor under this </w:t>
            </w:r>
            <w:r w:rsidR="00AF79B3" w:rsidRPr="0003264F">
              <w:rPr>
                <w:rFonts w:asciiTheme="minorHAnsi" w:hAnsiTheme="minorHAnsi" w:cstheme="minorHAnsi"/>
              </w:rPr>
              <w:t>Agreement,</w:t>
            </w:r>
            <w:r w:rsidRPr="0003264F">
              <w:rPr>
                <w:rFonts w:asciiTheme="minorHAnsi" w:hAnsiTheme="minorHAnsi" w:cstheme="minorHAnsi"/>
              </w:rPr>
              <w:t xml:space="preserve"> and the Contractor assumes full responsibility for the discharge of all obligations under this Agreement and shall assume all the duties, responsibilities and obligations associated with the position of prime contractor.  The Contractor as prime contractor under the Submission hereby assumes liability for its Subcontractors and shall ensure that its Subcontractors shall comply in all respects with the relevant terms of this Agreement, including but not limited to clause 1</w:t>
            </w:r>
            <w:r w:rsidR="00AF79B3" w:rsidRPr="0003264F">
              <w:rPr>
                <w:rFonts w:asciiTheme="minorHAnsi" w:hAnsiTheme="minorHAnsi" w:cstheme="minorHAnsi"/>
              </w:rPr>
              <w:t>B (</w:t>
            </w:r>
            <w:r w:rsidRPr="0003264F">
              <w:rPr>
                <w:rFonts w:asciiTheme="minorHAnsi" w:hAnsiTheme="minorHAnsi" w:cstheme="minorHAnsi"/>
              </w:rPr>
              <w:t xml:space="preserve">4) above, to the extent that it or they are retained by the Contractor. </w:t>
            </w:r>
            <w:r w:rsidRPr="0003264F">
              <w:rPr>
                <w:rFonts w:asciiTheme="minorHAnsi" w:hAnsiTheme="minorHAnsi" w:cstheme="minorHAnsi"/>
                <w:szCs w:val="22"/>
              </w:rPr>
              <w:t>Subject to clause 14, the Contractor shall notify the Client as soon as possible of any changes to the name, contact details and legal representatives of its Subcontractors.</w:t>
            </w:r>
          </w:p>
        </w:tc>
      </w:tr>
      <w:tr w:rsidR="003C0FB1" w:rsidRPr="0003264F" w14:paraId="2FF704A6" w14:textId="77777777" w:rsidTr="00503F93">
        <w:tc>
          <w:tcPr>
            <w:tcW w:w="771" w:type="dxa"/>
          </w:tcPr>
          <w:p w14:paraId="5834001F" w14:textId="77777777" w:rsidR="003C0FB1" w:rsidRPr="0003264F" w:rsidRDefault="003C0FB1" w:rsidP="00C43DF2">
            <w:pPr>
              <w:jc w:val="both"/>
              <w:rPr>
                <w:rFonts w:asciiTheme="minorHAnsi" w:hAnsiTheme="minorHAnsi" w:cstheme="minorHAnsi"/>
                <w:color w:val="0000FF"/>
              </w:rPr>
            </w:pPr>
            <w:r w:rsidRPr="0003264F">
              <w:rPr>
                <w:rFonts w:asciiTheme="minorHAnsi" w:hAnsiTheme="minorHAnsi" w:cstheme="minorHAnsi"/>
                <w:color w:val="0000FF"/>
              </w:rPr>
              <w:t>D.</w:t>
            </w:r>
          </w:p>
        </w:tc>
        <w:tc>
          <w:tcPr>
            <w:tcW w:w="8516" w:type="dxa"/>
            <w:gridSpan w:val="2"/>
          </w:tcPr>
          <w:p w14:paraId="5DF58B8A" w14:textId="0B551A8A" w:rsidR="003C0FB1" w:rsidRPr="0003264F" w:rsidRDefault="003C0FB1" w:rsidP="00321AC6">
            <w:pPr>
              <w:jc w:val="both"/>
              <w:rPr>
                <w:rFonts w:asciiTheme="minorHAnsi" w:hAnsiTheme="minorHAnsi" w:cstheme="minorHAnsi"/>
                <w:szCs w:val="22"/>
              </w:rPr>
            </w:pPr>
            <w:r w:rsidRPr="0003264F">
              <w:rPr>
                <w:rFonts w:asciiTheme="minorHAnsi" w:hAnsiTheme="minorHAnsi" w:cstheme="minorHAnsi"/>
                <w:szCs w:val="22"/>
              </w:rPr>
              <w:t xml:space="preserve">Without prejudice to clause 1C, where the Client becomes aware that any of the exclusion grounds set out in Regulation 57 of the Regulations apply to any Subcontractor, the Client reserves the right to require the Contractor to immediately replace such </w:t>
            </w:r>
            <w:r w:rsidR="00AF79B3" w:rsidRPr="0003264F">
              <w:rPr>
                <w:rFonts w:asciiTheme="minorHAnsi" w:hAnsiTheme="minorHAnsi" w:cstheme="minorHAnsi"/>
                <w:szCs w:val="22"/>
              </w:rPr>
              <w:t>Subcontractor,</w:t>
            </w:r>
            <w:r w:rsidRPr="0003264F">
              <w:rPr>
                <w:rFonts w:asciiTheme="minorHAnsi" w:hAnsiTheme="minorHAnsi" w:cstheme="minorHAnsi"/>
                <w:szCs w:val="22"/>
              </w:rPr>
              <w:t xml:space="preserve"> and the Contractor shall comply with such requirement.  The Contractor shall include in every sub-contract a right for the Contractor to terminate the sub-contract where any of the </w:t>
            </w:r>
            <w:r w:rsidRPr="0003264F">
              <w:rPr>
                <w:rFonts w:asciiTheme="minorHAnsi" w:hAnsiTheme="minorHAnsi" w:cstheme="minorHAnsi"/>
                <w:szCs w:val="22"/>
              </w:rPr>
              <w:lastRenderedPageBreak/>
              <w:t>exclusion grounds apply to the Subcontractor and a requirement that the Subcontractor, in turn, includes a provision having the same effect in any sub-contract which it awards.</w:t>
            </w:r>
          </w:p>
        </w:tc>
      </w:tr>
      <w:tr w:rsidR="003C0FB1" w:rsidRPr="0003264F" w14:paraId="4870302D" w14:textId="77777777" w:rsidTr="00503F93">
        <w:tc>
          <w:tcPr>
            <w:tcW w:w="771" w:type="dxa"/>
          </w:tcPr>
          <w:p w14:paraId="327A3424" w14:textId="77777777" w:rsidR="003C0FB1" w:rsidRPr="0003264F" w:rsidRDefault="003C0FB1" w:rsidP="00C43DF2">
            <w:pPr>
              <w:jc w:val="both"/>
              <w:rPr>
                <w:rFonts w:asciiTheme="minorHAnsi" w:hAnsiTheme="minorHAnsi" w:cstheme="minorHAnsi"/>
                <w:color w:val="0000FF"/>
              </w:rPr>
            </w:pPr>
            <w:r w:rsidRPr="0003264F">
              <w:rPr>
                <w:rFonts w:asciiTheme="minorHAnsi" w:hAnsiTheme="minorHAnsi" w:cstheme="minorHAnsi"/>
                <w:color w:val="0000FF"/>
              </w:rPr>
              <w:lastRenderedPageBreak/>
              <w:t>E.</w:t>
            </w:r>
          </w:p>
        </w:tc>
        <w:tc>
          <w:tcPr>
            <w:tcW w:w="8516" w:type="dxa"/>
            <w:gridSpan w:val="2"/>
          </w:tcPr>
          <w:p w14:paraId="152F08C5" w14:textId="77777777" w:rsidR="003C0FB1" w:rsidRPr="0003264F" w:rsidRDefault="003C0FB1" w:rsidP="00321AC6">
            <w:pPr>
              <w:jc w:val="both"/>
              <w:rPr>
                <w:rFonts w:asciiTheme="minorHAnsi" w:hAnsiTheme="minorHAnsi" w:cstheme="minorHAnsi"/>
                <w:szCs w:val="22"/>
              </w:rPr>
            </w:pPr>
            <w:r w:rsidRPr="0003264F">
              <w:rPr>
                <w:rFonts w:asciiTheme="minorHAnsi" w:hAnsiTheme="minorHAnsi" w:cstheme="minorHAnsi"/>
              </w:rPr>
              <w:t>During this Agreement the Contractor shall be an independent contractor and not the employee of the Client. Neither Party shall have any authority to bind or commit the other. Nothing herein shall be deemed or construed to create a joint venture, partnership, and/or fiduciary or other relationship between the Parties for any purpose. The officers, employees or agents of the Contractor are not and shall not hold themselves out to be (and shall not be held out by the Contractor as being) servants or agents of the Client for any purposes whatsoever.</w:t>
            </w:r>
          </w:p>
        </w:tc>
      </w:tr>
      <w:tr w:rsidR="003C0FB1" w:rsidRPr="0003264F" w14:paraId="3476C1C6" w14:textId="77777777" w:rsidTr="00503F93">
        <w:tc>
          <w:tcPr>
            <w:tcW w:w="771" w:type="dxa"/>
          </w:tcPr>
          <w:p w14:paraId="12F51A8C" w14:textId="77777777" w:rsidR="003C0FB1" w:rsidRPr="0003264F" w:rsidRDefault="003C0FB1" w:rsidP="00C43DF2">
            <w:pPr>
              <w:jc w:val="both"/>
              <w:rPr>
                <w:rFonts w:asciiTheme="minorHAnsi" w:hAnsiTheme="minorHAnsi" w:cstheme="minorHAnsi"/>
                <w:color w:val="0000FF"/>
              </w:rPr>
            </w:pPr>
            <w:r w:rsidRPr="0003264F">
              <w:rPr>
                <w:rFonts w:asciiTheme="minorHAnsi" w:hAnsiTheme="minorHAnsi" w:cstheme="minorHAnsi"/>
                <w:color w:val="0000FF"/>
              </w:rPr>
              <w:t>F.</w:t>
            </w:r>
          </w:p>
        </w:tc>
        <w:tc>
          <w:tcPr>
            <w:tcW w:w="8516" w:type="dxa"/>
            <w:gridSpan w:val="2"/>
          </w:tcPr>
          <w:p w14:paraId="60082B6C" w14:textId="77777777" w:rsidR="003C0FB1" w:rsidRPr="0003264F" w:rsidRDefault="003C0FB1" w:rsidP="00321AC6">
            <w:pPr>
              <w:jc w:val="both"/>
              <w:rPr>
                <w:rFonts w:asciiTheme="minorHAnsi" w:hAnsiTheme="minorHAnsi" w:cstheme="minorHAnsi"/>
                <w:szCs w:val="22"/>
              </w:rPr>
            </w:pPr>
            <w:r w:rsidRPr="0003264F">
              <w:rPr>
                <w:rFonts w:asciiTheme="minorHAnsi" w:hAnsiTheme="minorHAnsi" w:cstheme="minorHAnsi"/>
              </w:rPr>
              <w:t>The Client acknowledges that the Contractor may from time to time be dependent on the Client to facilitate the Contractor in the carrying out of its duties under this Agreement. The Client agrees to use its reasonable endeavours to so facilitate the Contractor within the timescales and in the manner agreed by it in writing in accordance with clause 10.</w:t>
            </w:r>
          </w:p>
        </w:tc>
      </w:tr>
      <w:tr w:rsidR="003C0FB1" w:rsidRPr="0003264F" w14:paraId="66B5D185" w14:textId="77777777" w:rsidTr="00503F93">
        <w:tc>
          <w:tcPr>
            <w:tcW w:w="771" w:type="dxa"/>
          </w:tcPr>
          <w:p w14:paraId="4AF4A637" w14:textId="77777777" w:rsidR="003C0FB1" w:rsidRPr="0003264F" w:rsidRDefault="003C0FB1" w:rsidP="00C43DF2">
            <w:pPr>
              <w:jc w:val="both"/>
              <w:rPr>
                <w:rFonts w:asciiTheme="minorHAnsi" w:hAnsiTheme="minorHAnsi" w:cstheme="minorHAnsi"/>
                <w:color w:val="0000FF"/>
              </w:rPr>
            </w:pPr>
            <w:r w:rsidRPr="0003264F">
              <w:rPr>
                <w:rFonts w:asciiTheme="minorHAnsi" w:hAnsiTheme="minorHAnsi" w:cstheme="minorHAnsi"/>
                <w:color w:val="0000FF"/>
              </w:rPr>
              <w:t>G.</w:t>
            </w:r>
          </w:p>
        </w:tc>
        <w:tc>
          <w:tcPr>
            <w:tcW w:w="8516" w:type="dxa"/>
            <w:gridSpan w:val="2"/>
          </w:tcPr>
          <w:p w14:paraId="26996B4B" w14:textId="77777777" w:rsidR="003C0FB1" w:rsidRPr="0003264F" w:rsidRDefault="003C0FB1" w:rsidP="00321AC6">
            <w:pPr>
              <w:jc w:val="both"/>
              <w:rPr>
                <w:rFonts w:asciiTheme="minorHAnsi" w:hAnsiTheme="minorHAnsi" w:cstheme="minorHAnsi"/>
                <w:szCs w:val="22"/>
              </w:rPr>
            </w:pPr>
            <w:r w:rsidRPr="0003264F">
              <w:rPr>
                <w:rFonts w:asciiTheme="minorHAnsi" w:hAnsiTheme="minorHAnsi" w:cstheme="minorHAnsi"/>
              </w:rPr>
              <w:t>The Contractor agrees that any information relating to this Agreement and / or the performance of this Agreement may be passed by the Client to the Office of Government Procurement (“OGP”) and that the OGP may use this information in the analysis and reporting of spend data including the preparation and publishing of reports.</w:t>
            </w:r>
          </w:p>
        </w:tc>
      </w:tr>
      <w:tr w:rsidR="003C0FB1" w:rsidRPr="0003264F" w14:paraId="12A55715" w14:textId="77777777" w:rsidTr="00503F93">
        <w:tc>
          <w:tcPr>
            <w:tcW w:w="771" w:type="dxa"/>
          </w:tcPr>
          <w:p w14:paraId="6833BAC6" w14:textId="77777777" w:rsidR="003C0FB1" w:rsidRPr="0003264F" w:rsidRDefault="003C0FB1" w:rsidP="00C43DF2">
            <w:pPr>
              <w:jc w:val="both"/>
              <w:rPr>
                <w:rFonts w:asciiTheme="minorHAnsi" w:hAnsiTheme="minorHAnsi" w:cstheme="minorHAnsi"/>
                <w:color w:val="0000FF"/>
              </w:rPr>
            </w:pPr>
            <w:r w:rsidRPr="0003264F">
              <w:rPr>
                <w:rFonts w:asciiTheme="minorHAnsi" w:hAnsiTheme="minorHAnsi" w:cstheme="minorHAnsi"/>
                <w:color w:val="0000FF"/>
              </w:rPr>
              <w:t>H.</w:t>
            </w:r>
          </w:p>
        </w:tc>
        <w:tc>
          <w:tcPr>
            <w:tcW w:w="8516" w:type="dxa"/>
            <w:gridSpan w:val="2"/>
          </w:tcPr>
          <w:p w14:paraId="23912781" w14:textId="77777777" w:rsidR="003C0FB1" w:rsidRPr="0003264F" w:rsidRDefault="003C0FB1" w:rsidP="001F7FC2">
            <w:pPr>
              <w:jc w:val="both"/>
              <w:rPr>
                <w:rFonts w:asciiTheme="minorHAnsi" w:hAnsiTheme="minorHAnsi" w:cstheme="minorHAnsi"/>
                <w:szCs w:val="22"/>
              </w:rPr>
            </w:pPr>
            <w:r w:rsidRPr="0003264F">
              <w:rPr>
                <w:rFonts w:asciiTheme="minorHAnsi" w:hAnsiTheme="minorHAnsi" w:cstheme="minorHAnsi"/>
              </w:rPr>
              <w:t xml:space="preserve">The Contractor shall comply with all applicable obligations arising pursuant to the European Communities (Protection of Employees’ Rights on Transfer of Undertakings) Regulations 2003 (S.I. No. 131 of 2003) and Council Directive 2001/23/EC (together the “TUPE Regulations”) and failure to so comply shall constitute a serious breach of this Agreement. The Contractor shall indemnify, save harmless and keep the Client indemnified from and against </w:t>
            </w:r>
            <w:r w:rsidR="001F7FC2" w:rsidRPr="0003264F">
              <w:rPr>
                <w:rFonts w:asciiTheme="minorHAnsi" w:hAnsiTheme="minorHAnsi" w:cstheme="minorHAnsi"/>
                <w:szCs w:val="22"/>
              </w:rPr>
              <w:t xml:space="preserve">any claim arising or loss or costs incurred as a result of its failure or incapacity to fulfil its obligation under the said TUPE Regulations. </w:t>
            </w:r>
          </w:p>
        </w:tc>
      </w:tr>
      <w:tr w:rsidR="008F637D" w:rsidRPr="0003264F" w14:paraId="0D160632" w14:textId="77777777" w:rsidTr="00503F93">
        <w:tc>
          <w:tcPr>
            <w:tcW w:w="771" w:type="dxa"/>
          </w:tcPr>
          <w:p w14:paraId="1ED831D7" w14:textId="72419BD2" w:rsidR="008F637D" w:rsidRPr="0003264F" w:rsidRDefault="008F637D" w:rsidP="00C43DF2">
            <w:pPr>
              <w:jc w:val="both"/>
              <w:rPr>
                <w:rFonts w:asciiTheme="minorHAnsi" w:hAnsiTheme="minorHAnsi" w:cstheme="minorHAnsi"/>
                <w:color w:val="0000FF"/>
              </w:rPr>
            </w:pPr>
            <w:r w:rsidRPr="0003264F">
              <w:rPr>
                <w:rFonts w:asciiTheme="minorHAnsi" w:hAnsiTheme="minorHAnsi" w:cstheme="minorHAnsi"/>
                <w:color w:val="0000FF"/>
              </w:rPr>
              <w:t>I.</w:t>
            </w:r>
          </w:p>
        </w:tc>
        <w:tc>
          <w:tcPr>
            <w:tcW w:w="8516" w:type="dxa"/>
            <w:gridSpan w:val="2"/>
          </w:tcPr>
          <w:p w14:paraId="336A109B" w14:textId="77777777" w:rsidR="008F637D" w:rsidRPr="0003264F" w:rsidRDefault="008F637D" w:rsidP="008F637D">
            <w:pPr>
              <w:rPr>
                <w:rFonts w:asciiTheme="minorHAnsi" w:hAnsiTheme="minorHAnsi" w:cstheme="minorHAnsi"/>
                <w:szCs w:val="22"/>
              </w:rPr>
            </w:pPr>
            <w:r w:rsidRPr="0003264F">
              <w:rPr>
                <w:rFonts w:asciiTheme="minorHAnsi" w:hAnsiTheme="minorHAnsi" w:cstheme="minorHAnsi"/>
                <w:szCs w:val="22"/>
              </w:rPr>
              <w:t>In the case of public procurement procedures which are subject to an IPI measure within the meaning of Regulation (EU) 2022/1031, the Contractor shall comply with the following obligations:</w:t>
            </w:r>
          </w:p>
          <w:p w14:paraId="070BDF22" w14:textId="5AE7C825" w:rsidR="008F637D" w:rsidRPr="0003264F" w:rsidRDefault="008F637D" w:rsidP="0003041E">
            <w:pPr>
              <w:pStyle w:val="ListParagraph"/>
              <w:numPr>
                <w:ilvl w:val="0"/>
                <w:numId w:val="18"/>
              </w:numPr>
              <w:jc w:val="both"/>
              <w:rPr>
                <w:rFonts w:asciiTheme="minorHAnsi" w:hAnsiTheme="minorHAnsi" w:cstheme="minorHAnsi"/>
                <w:szCs w:val="22"/>
              </w:rPr>
            </w:pPr>
            <w:r w:rsidRPr="0003264F">
              <w:rPr>
                <w:rFonts w:asciiTheme="minorHAnsi" w:hAnsiTheme="minorHAnsi" w:cstheme="minorHAnsi"/>
                <w:szCs w:val="22"/>
              </w:rPr>
              <w:t xml:space="preserve">not to subcontract more than 50% of the total value of the contract to economic operators originating in a third country which is subject to an IPI </w:t>
            </w:r>
            <w:r w:rsidR="00AF79B3" w:rsidRPr="0003264F">
              <w:rPr>
                <w:rFonts w:asciiTheme="minorHAnsi" w:hAnsiTheme="minorHAnsi" w:cstheme="minorHAnsi"/>
                <w:szCs w:val="22"/>
              </w:rPr>
              <w:t>measure.</w:t>
            </w:r>
          </w:p>
          <w:p w14:paraId="6D7BC024" w14:textId="77777777" w:rsidR="008F637D" w:rsidRPr="0003264F" w:rsidRDefault="008F637D" w:rsidP="0003041E">
            <w:pPr>
              <w:pStyle w:val="ListParagraph"/>
              <w:numPr>
                <w:ilvl w:val="0"/>
                <w:numId w:val="18"/>
              </w:numPr>
              <w:jc w:val="both"/>
              <w:rPr>
                <w:rFonts w:asciiTheme="minorHAnsi" w:hAnsiTheme="minorHAnsi" w:cstheme="minorHAnsi"/>
                <w:szCs w:val="22"/>
              </w:rPr>
            </w:pPr>
            <w:r w:rsidRPr="0003264F">
              <w:rPr>
                <w:rFonts w:asciiTheme="minorHAnsi" w:hAnsiTheme="minorHAnsi" w:cstheme="minorHAnsi"/>
                <w:szCs w:val="22"/>
              </w:rPr>
              <w:t>for contracts whose subject matter covers the supply of goods, to ensure for the duration of the contract that goods or services supplied or provided in the execution of the contract and originating in the third country which is subject to the IPI measure represent no more than 50% of the total value of the contract, irrespective of whether such goods or services are supplied or provided directly by the successful tenderer or by a subcontractor;</w:t>
            </w:r>
          </w:p>
          <w:p w14:paraId="13B58ED4" w14:textId="08F60D22" w:rsidR="008F637D" w:rsidRPr="0003264F" w:rsidRDefault="008F637D" w:rsidP="0003041E">
            <w:pPr>
              <w:pStyle w:val="ListParagraph"/>
              <w:numPr>
                <w:ilvl w:val="0"/>
                <w:numId w:val="18"/>
              </w:numPr>
              <w:jc w:val="both"/>
              <w:rPr>
                <w:rFonts w:asciiTheme="minorHAnsi" w:hAnsiTheme="minorHAnsi" w:cstheme="minorHAnsi"/>
                <w:szCs w:val="22"/>
              </w:rPr>
            </w:pPr>
            <w:r w:rsidRPr="0003264F">
              <w:rPr>
                <w:rFonts w:asciiTheme="minorHAnsi" w:hAnsiTheme="minorHAnsi" w:cstheme="minorHAnsi"/>
                <w:szCs w:val="22"/>
              </w:rPr>
              <w:t>to provide to the Client, upon request, adequate evidence corresponding to point (</w:t>
            </w:r>
            <w:proofErr w:type="spellStart"/>
            <w:r w:rsidRPr="0003264F">
              <w:rPr>
                <w:rFonts w:asciiTheme="minorHAnsi" w:hAnsiTheme="minorHAnsi" w:cstheme="minorHAnsi"/>
                <w:szCs w:val="22"/>
              </w:rPr>
              <w:t>i</w:t>
            </w:r>
            <w:proofErr w:type="spellEnd"/>
            <w:r w:rsidRPr="0003264F">
              <w:rPr>
                <w:rFonts w:asciiTheme="minorHAnsi" w:hAnsiTheme="minorHAnsi" w:cstheme="minorHAnsi"/>
                <w:szCs w:val="22"/>
              </w:rPr>
              <w:t xml:space="preserve">) or (ii) </w:t>
            </w:r>
            <w:r w:rsidR="00AF79B3" w:rsidRPr="0003264F">
              <w:rPr>
                <w:rFonts w:asciiTheme="minorHAnsi" w:hAnsiTheme="minorHAnsi" w:cstheme="minorHAnsi"/>
                <w:szCs w:val="22"/>
              </w:rPr>
              <w:t>above.</w:t>
            </w:r>
          </w:p>
          <w:p w14:paraId="66FCD8CC" w14:textId="14441A67" w:rsidR="008F637D" w:rsidRPr="0003264F" w:rsidRDefault="008F637D" w:rsidP="0003041E">
            <w:pPr>
              <w:pStyle w:val="ListParagraph"/>
              <w:numPr>
                <w:ilvl w:val="0"/>
                <w:numId w:val="18"/>
              </w:numPr>
              <w:jc w:val="both"/>
              <w:rPr>
                <w:rFonts w:asciiTheme="minorHAnsi" w:hAnsiTheme="minorHAnsi" w:cstheme="minorHAnsi"/>
                <w:szCs w:val="22"/>
              </w:rPr>
            </w:pPr>
            <w:r w:rsidRPr="0003264F">
              <w:rPr>
                <w:rFonts w:asciiTheme="minorHAnsi" w:hAnsiTheme="minorHAnsi" w:cstheme="minorHAnsi"/>
              </w:rPr>
              <w:t xml:space="preserve">to pay a proportionate charge, in the event of non-observance of the obligations referred to </w:t>
            </w:r>
            <w:proofErr w:type="spellStart"/>
            <w:r w:rsidRPr="0003264F">
              <w:rPr>
                <w:rFonts w:asciiTheme="minorHAnsi" w:hAnsiTheme="minorHAnsi" w:cstheme="minorHAnsi"/>
              </w:rPr>
              <w:t>at</w:t>
            </w:r>
            <w:proofErr w:type="spellEnd"/>
            <w:r w:rsidRPr="0003264F">
              <w:rPr>
                <w:rFonts w:asciiTheme="minorHAnsi" w:hAnsiTheme="minorHAnsi" w:cstheme="minorHAnsi"/>
              </w:rPr>
              <w:t xml:space="preserve"> point (</w:t>
            </w:r>
            <w:proofErr w:type="spellStart"/>
            <w:r w:rsidRPr="0003264F">
              <w:rPr>
                <w:rFonts w:asciiTheme="minorHAnsi" w:hAnsiTheme="minorHAnsi" w:cstheme="minorHAnsi"/>
              </w:rPr>
              <w:t>i</w:t>
            </w:r>
            <w:proofErr w:type="spellEnd"/>
            <w:r w:rsidRPr="0003264F">
              <w:rPr>
                <w:rFonts w:asciiTheme="minorHAnsi" w:hAnsiTheme="minorHAnsi" w:cstheme="minorHAnsi"/>
              </w:rPr>
              <w:t>) or (ii) above, of between 10% and 30% of the total value of the contract.</w:t>
            </w:r>
          </w:p>
        </w:tc>
      </w:tr>
    </w:tbl>
    <w:p w14:paraId="6C0A8496" w14:textId="77777777" w:rsidR="003C0FB1" w:rsidRPr="0003264F" w:rsidRDefault="003C0FB1" w:rsidP="00C43DF2">
      <w:pPr>
        <w:pStyle w:val="Heading2"/>
        <w:spacing w:before="120"/>
        <w:jc w:val="both"/>
        <w:rPr>
          <w:rFonts w:asciiTheme="minorHAnsi" w:hAnsiTheme="minorHAnsi" w:cstheme="minorHAnsi"/>
        </w:rPr>
      </w:pPr>
      <w:r w:rsidRPr="0003264F">
        <w:rPr>
          <w:rFonts w:asciiTheme="minorHAnsi" w:hAnsiTheme="minorHAnsi" w:cstheme="minorHAnsi"/>
        </w:rPr>
        <w:t>2.</w:t>
      </w:r>
      <w:r w:rsidRPr="0003264F">
        <w:rPr>
          <w:rFonts w:asciiTheme="minorHAnsi" w:hAnsiTheme="minorHAnsi" w:cstheme="minorHAnsi"/>
        </w:rPr>
        <w:tab/>
        <w:t xml:space="preserve">Key Personnel </w:t>
      </w:r>
    </w:p>
    <w:p w14:paraId="6A8D6507"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 xml:space="preserve">The Contractor undertakes and acknowledges that it is responsible for ensuring that all key personnel as specified in the Submission (“Key Personnel”), assigned by it to provide the Services shall be </w:t>
      </w:r>
      <w:r w:rsidRPr="0003264F">
        <w:rPr>
          <w:rFonts w:asciiTheme="minorHAnsi" w:hAnsiTheme="minorHAnsi" w:cstheme="minorHAnsi"/>
        </w:rPr>
        <w:lastRenderedPageBreak/>
        <w:t xml:space="preserve">available for the Term of this Agreement. The Contractor acknowledges that the Key Personnel are essential to the proper provision of the Services to the Client. In the event that any of the Key Personnel assigned by the Contractor to provide the Services under this Agreement becomes unable to provide the Services for whatever reason then, the Contractor acknowledges and undertakes that it shall immediately notify the Client in writing of the inability of any Key Personnel and replace that person with a person of equivalent experience and expertise (“Replacement Personnel”). The Contractor shall provide to the Client such details as the Client may reasonably require in writing regarding any Replacement Personnel. The Client shall have absolute discretion as to the suitability of any proposed Replacement Personnel. </w:t>
      </w:r>
    </w:p>
    <w:p w14:paraId="4D69A52B" w14:textId="77777777" w:rsidR="003C0FB1" w:rsidRPr="0003264F" w:rsidRDefault="003C0FB1" w:rsidP="00C43DF2">
      <w:pPr>
        <w:pStyle w:val="Heading2"/>
        <w:spacing w:before="120"/>
        <w:jc w:val="both"/>
        <w:rPr>
          <w:rFonts w:asciiTheme="minorHAnsi" w:hAnsiTheme="minorHAnsi" w:cstheme="minorHAnsi"/>
        </w:rPr>
      </w:pPr>
      <w:r w:rsidRPr="0003264F">
        <w:rPr>
          <w:rFonts w:asciiTheme="minorHAnsi" w:hAnsiTheme="minorHAnsi" w:cstheme="minorHAnsi"/>
        </w:rPr>
        <w:t>3.</w:t>
      </w:r>
      <w:r w:rsidRPr="0003264F">
        <w:rPr>
          <w:rFonts w:asciiTheme="minorHAnsi" w:hAnsiTheme="minorHAnsi" w:cstheme="minorHAnsi"/>
        </w:rPr>
        <w:tab/>
        <w:t>Payment</w:t>
      </w:r>
    </w:p>
    <w:tbl>
      <w:tblPr>
        <w:tblW w:w="0" w:type="auto"/>
        <w:tblLook w:val="01E0" w:firstRow="1" w:lastRow="1" w:firstColumn="1" w:lastColumn="1" w:noHBand="0" w:noVBand="0"/>
      </w:tblPr>
      <w:tblGrid>
        <w:gridCol w:w="760"/>
        <w:gridCol w:w="665"/>
        <w:gridCol w:w="7646"/>
      </w:tblGrid>
      <w:tr w:rsidR="003C0FB1" w:rsidRPr="0003264F" w14:paraId="142165D4" w14:textId="77777777" w:rsidTr="00503F93">
        <w:tc>
          <w:tcPr>
            <w:tcW w:w="828" w:type="dxa"/>
          </w:tcPr>
          <w:p w14:paraId="68F2447A" w14:textId="77777777" w:rsidR="003C0FB1" w:rsidRPr="0003264F" w:rsidRDefault="003C0FB1" w:rsidP="00C43DF2">
            <w:pPr>
              <w:jc w:val="both"/>
              <w:rPr>
                <w:rFonts w:asciiTheme="minorHAnsi" w:hAnsiTheme="minorHAnsi" w:cstheme="minorHAnsi"/>
                <w:color w:val="0000FF"/>
              </w:rPr>
            </w:pPr>
            <w:r w:rsidRPr="0003264F">
              <w:rPr>
                <w:rFonts w:asciiTheme="minorHAnsi" w:hAnsiTheme="minorHAnsi" w:cstheme="minorHAnsi"/>
                <w:color w:val="0000FF"/>
              </w:rPr>
              <w:t>A.</w:t>
            </w:r>
          </w:p>
        </w:tc>
        <w:tc>
          <w:tcPr>
            <w:tcW w:w="9540" w:type="dxa"/>
            <w:gridSpan w:val="2"/>
          </w:tcPr>
          <w:p w14:paraId="3139DEB4"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Subject to the provisions of this clause 3 the Client shall pay and discharge the Charges (plus any applicable VAT), in the manner specified at Schedule C. Invoicing arrangements shall be on such terms as may be agreed between the Parties.</w:t>
            </w:r>
          </w:p>
        </w:tc>
      </w:tr>
      <w:tr w:rsidR="003C0FB1" w:rsidRPr="0003264F" w14:paraId="3AF68D3D" w14:textId="77777777" w:rsidTr="00503F93">
        <w:tc>
          <w:tcPr>
            <w:tcW w:w="828" w:type="dxa"/>
          </w:tcPr>
          <w:p w14:paraId="604C1F99" w14:textId="77777777" w:rsidR="003C0FB1" w:rsidRPr="0003264F" w:rsidRDefault="003C0FB1" w:rsidP="00C43DF2">
            <w:pPr>
              <w:jc w:val="both"/>
              <w:rPr>
                <w:rFonts w:asciiTheme="minorHAnsi" w:hAnsiTheme="minorHAnsi" w:cstheme="minorHAnsi"/>
                <w:color w:val="0000FF"/>
              </w:rPr>
            </w:pPr>
            <w:r w:rsidRPr="0003264F">
              <w:rPr>
                <w:rFonts w:asciiTheme="minorHAnsi" w:hAnsiTheme="minorHAnsi" w:cstheme="minorHAnsi"/>
                <w:color w:val="0000FF"/>
              </w:rPr>
              <w:t>B.</w:t>
            </w:r>
          </w:p>
        </w:tc>
        <w:tc>
          <w:tcPr>
            <w:tcW w:w="9540" w:type="dxa"/>
            <w:gridSpan w:val="2"/>
          </w:tcPr>
          <w:p w14:paraId="63652984"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Discharge of the Charges is subject to:</w:t>
            </w:r>
          </w:p>
        </w:tc>
      </w:tr>
      <w:tr w:rsidR="003C0FB1" w:rsidRPr="0003264F" w14:paraId="74BC6129" w14:textId="77777777" w:rsidTr="00503F93">
        <w:tc>
          <w:tcPr>
            <w:tcW w:w="828" w:type="dxa"/>
          </w:tcPr>
          <w:p w14:paraId="1F95204C" w14:textId="77777777" w:rsidR="003C0FB1" w:rsidRPr="0003264F" w:rsidRDefault="003C0FB1" w:rsidP="00C43DF2">
            <w:pPr>
              <w:jc w:val="both"/>
              <w:rPr>
                <w:rFonts w:asciiTheme="minorHAnsi" w:hAnsiTheme="minorHAnsi" w:cstheme="minorHAnsi"/>
                <w:color w:val="0000FF"/>
              </w:rPr>
            </w:pPr>
          </w:p>
        </w:tc>
        <w:tc>
          <w:tcPr>
            <w:tcW w:w="720" w:type="dxa"/>
          </w:tcPr>
          <w:p w14:paraId="3704D3DC"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1.</w:t>
            </w:r>
          </w:p>
        </w:tc>
        <w:tc>
          <w:tcPr>
            <w:tcW w:w="8820" w:type="dxa"/>
          </w:tcPr>
          <w:p w14:paraId="4F406701"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Compliance by the Contractor with the provisions of this Agreement including but not limited to any milestones, compliance schedules and/or operational protocols in place pursuant to clause 10A from time to time;</w:t>
            </w:r>
          </w:p>
        </w:tc>
      </w:tr>
      <w:tr w:rsidR="003C0FB1" w:rsidRPr="0003264F" w14:paraId="259BE494" w14:textId="77777777" w:rsidTr="00503F93">
        <w:tc>
          <w:tcPr>
            <w:tcW w:w="828" w:type="dxa"/>
          </w:tcPr>
          <w:p w14:paraId="79E84CE4" w14:textId="77777777" w:rsidR="003C0FB1" w:rsidRPr="0003264F" w:rsidRDefault="003C0FB1" w:rsidP="00C43DF2">
            <w:pPr>
              <w:jc w:val="both"/>
              <w:rPr>
                <w:rFonts w:asciiTheme="minorHAnsi" w:hAnsiTheme="minorHAnsi" w:cstheme="minorHAnsi"/>
                <w:color w:val="0000FF"/>
              </w:rPr>
            </w:pPr>
          </w:p>
        </w:tc>
        <w:tc>
          <w:tcPr>
            <w:tcW w:w="720" w:type="dxa"/>
          </w:tcPr>
          <w:p w14:paraId="5FDAAF5A"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2.</w:t>
            </w:r>
          </w:p>
        </w:tc>
        <w:tc>
          <w:tcPr>
            <w:tcW w:w="8820" w:type="dxa"/>
          </w:tcPr>
          <w:p w14:paraId="6385F885"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The furnishing by the Contractor of a valid invoice and such supporting documentation as may be required by the Client from time to time. Any Contractor pre-printed terms and conditions are hereby disallowed;</w:t>
            </w:r>
          </w:p>
        </w:tc>
      </w:tr>
      <w:tr w:rsidR="003C0FB1" w:rsidRPr="0003264F" w14:paraId="6BD80A1F" w14:textId="77777777" w:rsidTr="00503F93">
        <w:tc>
          <w:tcPr>
            <w:tcW w:w="828" w:type="dxa"/>
          </w:tcPr>
          <w:p w14:paraId="689CC892" w14:textId="77777777" w:rsidR="003C0FB1" w:rsidRPr="0003264F" w:rsidRDefault="003C0FB1" w:rsidP="00C43DF2">
            <w:pPr>
              <w:jc w:val="both"/>
              <w:rPr>
                <w:rFonts w:asciiTheme="minorHAnsi" w:hAnsiTheme="minorHAnsi" w:cstheme="minorHAnsi"/>
                <w:color w:val="0000FF"/>
              </w:rPr>
            </w:pPr>
          </w:p>
        </w:tc>
        <w:tc>
          <w:tcPr>
            <w:tcW w:w="720" w:type="dxa"/>
          </w:tcPr>
          <w:p w14:paraId="61C77BD4"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3.</w:t>
            </w:r>
          </w:p>
        </w:tc>
        <w:tc>
          <w:tcPr>
            <w:tcW w:w="8820" w:type="dxa"/>
          </w:tcPr>
          <w:p w14:paraId="3CE65858" w14:textId="62629516" w:rsidR="003C0FB1" w:rsidRPr="0003264F" w:rsidRDefault="003C0FB1" w:rsidP="003073E6">
            <w:pPr>
              <w:jc w:val="both"/>
              <w:rPr>
                <w:rFonts w:asciiTheme="minorHAnsi" w:hAnsiTheme="minorHAnsi" w:cstheme="minorHAnsi"/>
              </w:rPr>
            </w:pPr>
            <w:r w:rsidRPr="0003264F">
              <w:rPr>
                <w:rFonts w:asciiTheme="minorHAnsi" w:hAnsiTheme="minorHAnsi" w:cstheme="minorHAnsi"/>
              </w:rPr>
              <w:t xml:space="preserve">Invoices being submitted to the Client’s Contact (as set out in this Agreement or such other alternative contact as may be agreed between the Parties). All and any queries relating to the invoice and/or the Services for any billing period (including whether or not Services have been accepted, rejected, satisfactorily re-performed or as the case may be) must be raised by the Client’s Contact within 14 calendar days of receipt of invoice. In circumstances where no queries are raised within the said </w:t>
            </w:r>
            <w:r w:rsidR="00AF79B3" w:rsidRPr="0003264F">
              <w:rPr>
                <w:rFonts w:asciiTheme="minorHAnsi" w:hAnsiTheme="minorHAnsi" w:cstheme="minorHAnsi"/>
              </w:rPr>
              <w:t>14-day</w:t>
            </w:r>
            <w:r w:rsidRPr="0003264F">
              <w:rPr>
                <w:rFonts w:asciiTheme="minorHAnsi" w:hAnsiTheme="minorHAnsi" w:cstheme="minorHAnsi"/>
              </w:rPr>
              <w:t xml:space="preserve"> period the invoice shall be deemed accepted. Upon resolution of any queries on the invoice to the satisfaction of the Client or upon such deemed acceptance the invoice shall be payable by the Client. Payment is subject to any rights reserved by the Client under any other provision of this Agreement; and</w:t>
            </w:r>
          </w:p>
        </w:tc>
      </w:tr>
      <w:tr w:rsidR="003C0FB1" w:rsidRPr="0003264F" w14:paraId="6BCBDD8A" w14:textId="77777777" w:rsidTr="00503F93">
        <w:tc>
          <w:tcPr>
            <w:tcW w:w="828" w:type="dxa"/>
          </w:tcPr>
          <w:p w14:paraId="5A094584" w14:textId="77777777" w:rsidR="003C0FB1" w:rsidRPr="0003264F" w:rsidRDefault="003C0FB1" w:rsidP="00C43DF2">
            <w:pPr>
              <w:jc w:val="both"/>
              <w:rPr>
                <w:rFonts w:asciiTheme="minorHAnsi" w:hAnsiTheme="minorHAnsi" w:cstheme="minorHAnsi"/>
                <w:color w:val="0000FF"/>
              </w:rPr>
            </w:pPr>
          </w:p>
        </w:tc>
        <w:tc>
          <w:tcPr>
            <w:tcW w:w="720" w:type="dxa"/>
          </w:tcPr>
          <w:p w14:paraId="30BCB557"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4.</w:t>
            </w:r>
          </w:p>
        </w:tc>
        <w:tc>
          <w:tcPr>
            <w:tcW w:w="8820" w:type="dxa"/>
          </w:tcPr>
          <w:p w14:paraId="5285A305"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 xml:space="preserve">The Client being in possession of the Contractor’s current Tax Clearance Certificate. The Contractor shall comply with all </w:t>
            </w:r>
            <w:r w:rsidR="001F7FC2" w:rsidRPr="0003264F">
              <w:rPr>
                <w:rFonts w:asciiTheme="minorHAnsi" w:hAnsiTheme="minorHAnsi" w:cstheme="minorHAnsi"/>
              </w:rPr>
              <w:t xml:space="preserve">applicable </w:t>
            </w:r>
            <w:r w:rsidRPr="0003264F">
              <w:rPr>
                <w:rFonts w:asciiTheme="minorHAnsi" w:hAnsiTheme="minorHAnsi" w:cstheme="minorHAnsi"/>
              </w:rPr>
              <w:t>EU and domestic taxation law and requirements.</w:t>
            </w:r>
          </w:p>
        </w:tc>
      </w:tr>
      <w:tr w:rsidR="003C0FB1" w:rsidRPr="0003264F" w14:paraId="3DEF3180" w14:textId="77777777" w:rsidTr="00503F93">
        <w:tc>
          <w:tcPr>
            <w:tcW w:w="828" w:type="dxa"/>
          </w:tcPr>
          <w:p w14:paraId="06FEF876" w14:textId="77777777" w:rsidR="003C0FB1" w:rsidRPr="0003264F" w:rsidRDefault="003C0FB1" w:rsidP="00C43DF2">
            <w:pPr>
              <w:jc w:val="both"/>
              <w:rPr>
                <w:rFonts w:asciiTheme="minorHAnsi" w:hAnsiTheme="minorHAnsi" w:cstheme="minorHAnsi"/>
                <w:color w:val="0000FF"/>
              </w:rPr>
            </w:pPr>
            <w:r w:rsidRPr="0003264F">
              <w:rPr>
                <w:rFonts w:asciiTheme="minorHAnsi" w:hAnsiTheme="minorHAnsi" w:cstheme="minorHAnsi"/>
                <w:color w:val="0000FF"/>
              </w:rPr>
              <w:t>C.</w:t>
            </w:r>
          </w:p>
        </w:tc>
        <w:tc>
          <w:tcPr>
            <w:tcW w:w="9540" w:type="dxa"/>
            <w:gridSpan w:val="2"/>
          </w:tcPr>
          <w:p w14:paraId="7E8E8E1F"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The European Communities (Late Payment in Commercial Transactions) Regulations, 2012 shall apply to all payments. Incorrect invoices will be returned for correction with consequential effects on the due date of payment.</w:t>
            </w:r>
          </w:p>
        </w:tc>
      </w:tr>
      <w:tr w:rsidR="003C0FB1" w:rsidRPr="0003264F" w14:paraId="2F4A85BD" w14:textId="77777777" w:rsidTr="00503F93">
        <w:tc>
          <w:tcPr>
            <w:tcW w:w="828" w:type="dxa"/>
          </w:tcPr>
          <w:p w14:paraId="1C4AC741" w14:textId="77777777" w:rsidR="003C0FB1" w:rsidRPr="0003264F" w:rsidRDefault="003C0FB1" w:rsidP="00C43DF2">
            <w:pPr>
              <w:jc w:val="both"/>
              <w:rPr>
                <w:rFonts w:asciiTheme="minorHAnsi" w:hAnsiTheme="minorHAnsi" w:cstheme="minorHAnsi"/>
                <w:color w:val="0000FF"/>
              </w:rPr>
            </w:pPr>
            <w:r w:rsidRPr="0003264F">
              <w:rPr>
                <w:rFonts w:asciiTheme="minorHAnsi" w:hAnsiTheme="minorHAnsi" w:cstheme="minorHAnsi"/>
                <w:color w:val="0000FF"/>
              </w:rPr>
              <w:t>D.</w:t>
            </w:r>
          </w:p>
        </w:tc>
        <w:tc>
          <w:tcPr>
            <w:tcW w:w="9540" w:type="dxa"/>
            <w:gridSpan w:val="2"/>
          </w:tcPr>
          <w:p w14:paraId="7BCAD496"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 xml:space="preserve">Wherever under this Agreement any sum of money is recoverable from or payable by the Contractor (including any sum which the Contractor is liable to pay to the Client in respect of any breach of this Agreement), the Parties may agree to deduct that sum from any sum then due, or which at any later time may become due to the Contractor under the Agreement or under any other agreement or contract with the Client. Any overpayment by either Party, whether of the Charges or of VAT or otherwise, shall be a sum of money </w:t>
            </w:r>
            <w:r w:rsidRPr="0003264F">
              <w:rPr>
                <w:rFonts w:asciiTheme="minorHAnsi" w:hAnsiTheme="minorHAnsi" w:cstheme="minorHAnsi"/>
              </w:rPr>
              <w:lastRenderedPageBreak/>
              <w:t>recoverable by the Party who made the overpayment from the Party in receipt of the overpayment.</w:t>
            </w:r>
          </w:p>
        </w:tc>
      </w:tr>
      <w:tr w:rsidR="003C0FB1" w:rsidRPr="0003264F" w14:paraId="5E9EA207" w14:textId="77777777" w:rsidTr="00503F93">
        <w:tc>
          <w:tcPr>
            <w:tcW w:w="828" w:type="dxa"/>
          </w:tcPr>
          <w:p w14:paraId="58F97841" w14:textId="77777777" w:rsidR="003C0FB1" w:rsidRPr="0003264F" w:rsidRDefault="003C0FB1" w:rsidP="00C43DF2">
            <w:pPr>
              <w:jc w:val="both"/>
              <w:rPr>
                <w:rFonts w:asciiTheme="minorHAnsi" w:hAnsiTheme="minorHAnsi" w:cstheme="minorHAnsi"/>
                <w:color w:val="0000FF"/>
              </w:rPr>
            </w:pPr>
            <w:r w:rsidRPr="0003264F">
              <w:rPr>
                <w:rFonts w:asciiTheme="minorHAnsi" w:hAnsiTheme="minorHAnsi" w:cstheme="minorHAnsi"/>
                <w:color w:val="0000FF"/>
              </w:rPr>
              <w:lastRenderedPageBreak/>
              <w:t>E.</w:t>
            </w:r>
          </w:p>
        </w:tc>
        <w:tc>
          <w:tcPr>
            <w:tcW w:w="9540" w:type="dxa"/>
            <w:gridSpan w:val="2"/>
          </w:tcPr>
          <w:p w14:paraId="75873239"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The Charges shall include any and all costs or expenses incurred by the Contractor, its employees, servants and agents in the performance of its obligations under this Agreement.</w:t>
            </w:r>
          </w:p>
        </w:tc>
      </w:tr>
      <w:tr w:rsidR="003C0FB1" w:rsidRPr="0003264F" w14:paraId="63CF42F1" w14:textId="77777777" w:rsidTr="00503F93">
        <w:tc>
          <w:tcPr>
            <w:tcW w:w="828" w:type="dxa"/>
          </w:tcPr>
          <w:p w14:paraId="06BAC0FC" w14:textId="77777777" w:rsidR="003C0FB1" w:rsidRPr="0003264F" w:rsidRDefault="003C0FB1" w:rsidP="00C43DF2">
            <w:pPr>
              <w:jc w:val="both"/>
              <w:rPr>
                <w:rFonts w:asciiTheme="minorHAnsi" w:hAnsiTheme="minorHAnsi" w:cstheme="minorHAnsi"/>
                <w:color w:val="0000FF"/>
              </w:rPr>
            </w:pPr>
            <w:r w:rsidRPr="0003264F">
              <w:rPr>
                <w:rFonts w:asciiTheme="minorHAnsi" w:hAnsiTheme="minorHAnsi" w:cstheme="minorHAnsi"/>
                <w:color w:val="0000FF"/>
              </w:rPr>
              <w:t>F.</w:t>
            </w:r>
          </w:p>
        </w:tc>
        <w:tc>
          <w:tcPr>
            <w:tcW w:w="9540" w:type="dxa"/>
            <w:gridSpan w:val="2"/>
          </w:tcPr>
          <w:p w14:paraId="458A403D"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The Charges shall be discharged as provided for in this clause subject to the retention by the Client in accordance with section 523 of the Taxes Consolidation Act, 1997 of any Professional Services Withholding Tax payable to the Contractor. Any and all taxes applicable to the provision of the Services will be the sole responsibility of the Contractor and the Contractor so acknowledges and confirms.</w:t>
            </w:r>
          </w:p>
        </w:tc>
      </w:tr>
    </w:tbl>
    <w:p w14:paraId="21480F23" w14:textId="77777777" w:rsidR="003C0FB1" w:rsidRPr="0003264F" w:rsidRDefault="003C0FB1" w:rsidP="00EA1632">
      <w:pPr>
        <w:pStyle w:val="Heading2"/>
        <w:rPr>
          <w:rFonts w:asciiTheme="minorHAnsi" w:hAnsiTheme="minorHAnsi" w:cstheme="minorHAnsi"/>
        </w:rPr>
      </w:pPr>
      <w:r w:rsidRPr="0003264F">
        <w:rPr>
          <w:rFonts w:asciiTheme="minorHAnsi" w:hAnsiTheme="minorHAnsi" w:cstheme="minorHAnsi"/>
        </w:rPr>
        <w:t>4.</w:t>
      </w:r>
      <w:r w:rsidRPr="0003264F">
        <w:rPr>
          <w:rFonts w:asciiTheme="minorHAnsi" w:hAnsiTheme="minorHAnsi" w:cstheme="minorHAnsi"/>
        </w:rPr>
        <w:tab/>
        <w:t>Warranties, Representations and Undertakings</w:t>
      </w:r>
    </w:p>
    <w:tbl>
      <w:tblPr>
        <w:tblW w:w="0" w:type="auto"/>
        <w:tblLook w:val="01E0" w:firstRow="1" w:lastRow="1" w:firstColumn="1" w:lastColumn="1" w:noHBand="0" w:noVBand="0"/>
      </w:tblPr>
      <w:tblGrid>
        <w:gridCol w:w="753"/>
        <w:gridCol w:w="705"/>
        <w:gridCol w:w="7613"/>
      </w:tblGrid>
      <w:tr w:rsidR="003C0FB1" w:rsidRPr="0003264F" w14:paraId="73EF730C" w14:textId="77777777" w:rsidTr="009A0BAB">
        <w:trPr>
          <w:trHeight w:val="499"/>
        </w:trPr>
        <w:tc>
          <w:tcPr>
            <w:tcW w:w="753" w:type="dxa"/>
          </w:tcPr>
          <w:p w14:paraId="647987A8" w14:textId="77777777" w:rsidR="003C0FB1" w:rsidRPr="0003264F" w:rsidRDefault="003C0FB1" w:rsidP="007F3458">
            <w:pPr>
              <w:jc w:val="both"/>
              <w:rPr>
                <w:rFonts w:asciiTheme="minorHAnsi" w:hAnsiTheme="minorHAnsi" w:cstheme="minorHAnsi"/>
                <w:color w:val="0000FF"/>
              </w:rPr>
            </w:pPr>
            <w:r w:rsidRPr="0003264F">
              <w:rPr>
                <w:rFonts w:asciiTheme="minorHAnsi" w:hAnsiTheme="minorHAnsi" w:cstheme="minorHAnsi"/>
                <w:color w:val="0000FF"/>
              </w:rPr>
              <w:t>A.</w:t>
            </w:r>
          </w:p>
        </w:tc>
        <w:tc>
          <w:tcPr>
            <w:tcW w:w="8318" w:type="dxa"/>
            <w:gridSpan w:val="2"/>
          </w:tcPr>
          <w:p w14:paraId="25561EFC"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The Contractor acknowledges, warrants, represents and undertakes that:</w:t>
            </w:r>
          </w:p>
        </w:tc>
      </w:tr>
      <w:tr w:rsidR="003C0FB1" w:rsidRPr="0003264F" w14:paraId="65A40114" w14:textId="77777777" w:rsidTr="009A0BAB">
        <w:tc>
          <w:tcPr>
            <w:tcW w:w="753" w:type="dxa"/>
          </w:tcPr>
          <w:p w14:paraId="441D9AD4" w14:textId="77777777" w:rsidR="003C0FB1" w:rsidRPr="0003264F" w:rsidRDefault="003C0FB1" w:rsidP="007F3458">
            <w:pPr>
              <w:jc w:val="both"/>
              <w:rPr>
                <w:rFonts w:asciiTheme="minorHAnsi" w:hAnsiTheme="minorHAnsi" w:cstheme="minorHAnsi"/>
                <w:color w:val="0000FF"/>
              </w:rPr>
            </w:pPr>
          </w:p>
        </w:tc>
        <w:tc>
          <w:tcPr>
            <w:tcW w:w="705" w:type="dxa"/>
          </w:tcPr>
          <w:p w14:paraId="3EC9A071"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1.</w:t>
            </w:r>
          </w:p>
        </w:tc>
        <w:tc>
          <w:tcPr>
            <w:tcW w:w="7613" w:type="dxa"/>
          </w:tcPr>
          <w:p w14:paraId="581CD854"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it has the authority and right under law to enter into, and to carry out its obligations and responsibilities under this Agreement and to provide the Services hereunder;</w:t>
            </w:r>
          </w:p>
        </w:tc>
      </w:tr>
      <w:tr w:rsidR="003C0FB1" w:rsidRPr="0003264F" w14:paraId="59D73DE8" w14:textId="77777777" w:rsidTr="009A0BAB">
        <w:tc>
          <w:tcPr>
            <w:tcW w:w="753" w:type="dxa"/>
          </w:tcPr>
          <w:p w14:paraId="5FCA520D" w14:textId="77777777" w:rsidR="003C0FB1" w:rsidRPr="0003264F" w:rsidRDefault="003C0FB1" w:rsidP="007F3458">
            <w:pPr>
              <w:jc w:val="both"/>
              <w:rPr>
                <w:rFonts w:asciiTheme="minorHAnsi" w:hAnsiTheme="minorHAnsi" w:cstheme="minorHAnsi"/>
                <w:color w:val="0000FF"/>
              </w:rPr>
            </w:pPr>
          </w:p>
        </w:tc>
        <w:tc>
          <w:tcPr>
            <w:tcW w:w="705" w:type="dxa"/>
          </w:tcPr>
          <w:p w14:paraId="6FBAAB3D"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2.</w:t>
            </w:r>
          </w:p>
        </w:tc>
        <w:tc>
          <w:tcPr>
            <w:tcW w:w="7613" w:type="dxa"/>
          </w:tcPr>
          <w:p w14:paraId="6748404A"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it is entering into this Agreement with a full understanding of its material terms and risks and is capable of assuming those risks;</w:t>
            </w:r>
          </w:p>
        </w:tc>
      </w:tr>
      <w:tr w:rsidR="003C0FB1" w:rsidRPr="0003264F" w14:paraId="67D195AD" w14:textId="77777777" w:rsidTr="009A0BAB">
        <w:tc>
          <w:tcPr>
            <w:tcW w:w="753" w:type="dxa"/>
          </w:tcPr>
          <w:p w14:paraId="316EE41E" w14:textId="77777777" w:rsidR="003C0FB1" w:rsidRPr="0003264F" w:rsidRDefault="003C0FB1" w:rsidP="007F3458">
            <w:pPr>
              <w:jc w:val="both"/>
              <w:rPr>
                <w:rFonts w:asciiTheme="minorHAnsi" w:hAnsiTheme="minorHAnsi" w:cstheme="minorHAnsi"/>
                <w:color w:val="0000FF"/>
              </w:rPr>
            </w:pPr>
          </w:p>
        </w:tc>
        <w:tc>
          <w:tcPr>
            <w:tcW w:w="705" w:type="dxa"/>
          </w:tcPr>
          <w:p w14:paraId="06322FE3"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3.</w:t>
            </w:r>
          </w:p>
        </w:tc>
        <w:tc>
          <w:tcPr>
            <w:tcW w:w="7613" w:type="dxa"/>
          </w:tcPr>
          <w:p w14:paraId="4E63DAE6"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it is entering into this Agreement with a full understanding of its obligations with regard to taxation, employment, social and environmental protection and is capable of assuming and fulfilling those obligations;</w:t>
            </w:r>
          </w:p>
        </w:tc>
      </w:tr>
      <w:tr w:rsidR="003C0FB1" w:rsidRPr="0003264F" w14:paraId="16AE5D10" w14:textId="77777777" w:rsidTr="009A0BAB">
        <w:tc>
          <w:tcPr>
            <w:tcW w:w="753" w:type="dxa"/>
          </w:tcPr>
          <w:p w14:paraId="6E67EBCE" w14:textId="77777777" w:rsidR="003C0FB1" w:rsidRPr="0003264F" w:rsidRDefault="003C0FB1" w:rsidP="007F3458">
            <w:pPr>
              <w:jc w:val="both"/>
              <w:rPr>
                <w:rFonts w:asciiTheme="minorHAnsi" w:hAnsiTheme="minorHAnsi" w:cstheme="minorHAnsi"/>
                <w:color w:val="0000FF"/>
              </w:rPr>
            </w:pPr>
          </w:p>
        </w:tc>
        <w:tc>
          <w:tcPr>
            <w:tcW w:w="705" w:type="dxa"/>
          </w:tcPr>
          <w:p w14:paraId="23CE3580"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4.</w:t>
            </w:r>
          </w:p>
        </w:tc>
        <w:tc>
          <w:tcPr>
            <w:tcW w:w="7613" w:type="dxa"/>
          </w:tcPr>
          <w:p w14:paraId="38E72620"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it has acquainted itself with and shall comply with all legal requirements or such other laws, recommendations, guidance or practices as may affect the provision of the Services as they apply to the Contractor;</w:t>
            </w:r>
          </w:p>
        </w:tc>
      </w:tr>
      <w:tr w:rsidR="003C0FB1" w:rsidRPr="0003264F" w14:paraId="69B9E885" w14:textId="77777777" w:rsidTr="009A0BAB">
        <w:tc>
          <w:tcPr>
            <w:tcW w:w="753" w:type="dxa"/>
          </w:tcPr>
          <w:p w14:paraId="3A34F492" w14:textId="77777777" w:rsidR="003C0FB1" w:rsidRPr="0003264F" w:rsidRDefault="003C0FB1" w:rsidP="007F3458">
            <w:pPr>
              <w:jc w:val="both"/>
              <w:rPr>
                <w:rFonts w:asciiTheme="minorHAnsi" w:hAnsiTheme="minorHAnsi" w:cstheme="minorHAnsi"/>
                <w:color w:val="0000FF"/>
              </w:rPr>
            </w:pPr>
          </w:p>
        </w:tc>
        <w:tc>
          <w:tcPr>
            <w:tcW w:w="705" w:type="dxa"/>
          </w:tcPr>
          <w:p w14:paraId="1C976300"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5.</w:t>
            </w:r>
          </w:p>
        </w:tc>
        <w:tc>
          <w:tcPr>
            <w:tcW w:w="7613" w:type="dxa"/>
          </w:tcPr>
          <w:p w14:paraId="76BDC84B"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it has taken all and any action necessary to ensure that it has the power to execute and enter into this Agreement;</w:t>
            </w:r>
          </w:p>
        </w:tc>
      </w:tr>
      <w:tr w:rsidR="003C0FB1" w:rsidRPr="0003264F" w14:paraId="7C0C64B6" w14:textId="77777777" w:rsidTr="009A0BAB">
        <w:tc>
          <w:tcPr>
            <w:tcW w:w="753" w:type="dxa"/>
          </w:tcPr>
          <w:p w14:paraId="1C1A1926" w14:textId="77777777" w:rsidR="003C0FB1" w:rsidRPr="0003264F" w:rsidRDefault="003C0FB1" w:rsidP="007F3458">
            <w:pPr>
              <w:jc w:val="both"/>
              <w:rPr>
                <w:rFonts w:asciiTheme="minorHAnsi" w:hAnsiTheme="minorHAnsi" w:cstheme="minorHAnsi"/>
                <w:color w:val="0000FF"/>
              </w:rPr>
            </w:pPr>
          </w:p>
        </w:tc>
        <w:tc>
          <w:tcPr>
            <w:tcW w:w="705" w:type="dxa"/>
          </w:tcPr>
          <w:p w14:paraId="304390AF"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6.</w:t>
            </w:r>
          </w:p>
        </w:tc>
        <w:tc>
          <w:tcPr>
            <w:tcW w:w="7613" w:type="dxa"/>
          </w:tcPr>
          <w:p w14:paraId="2B126729"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 xml:space="preserve">the status of the Contractor, as declared in the “Declaration as to Personal Circumstances of Tenderer” dated </w:t>
            </w:r>
            <w:r w:rsidRPr="0003264F">
              <w:rPr>
                <w:rFonts w:asciiTheme="minorHAnsi" w:hAnsiTheme="minorHAnsi" w:cstheme="minorHAnsi"/>
              </w:rPr>
              <w:fldChar w:fldCharType="begin">
                <w:ffData>
                  <w:name w:val=""/>
                  <w:enabled/>
                  <w:calcOnExit w:val="0"/>
                  <w:textInput>
                    <w:default w:val="[insert date]"/>
                  </w:textInput>
                </w:ffData>
              </w:fldChar>
            </w:r>
            <w:r w:rsidRPr="0003264F">
              <w:rPr>
                <w:rFonts w:asciiTheme="minorHAnsi" w:hAnsiTheme="minorHAnsi" w:cstheme="minorHAnsi"/>
              </w:rPr>
              <w:instrText xml:space="preserve"> FORMTEXT </w:instrText>
            </w:r>
            <w:r w:rsidRPr="0003264F">
              <w:rPr>
                <w:rFonts w:asciiTheme="minorHAnsi" w:hAnsiTheme="minorHAnsi" w:cstheme="minorHAnsi"/>
              </w:rPr>
            </w:r>
            <w:r w:rsidRPr="0003264F">
              <w:rPr>
                <w:rFonts w:asciiTheme="minorHAnsi" w:hAnsiTheme="minorHAnsi" w:cstheme="minorHAnsi"/>
              </w:rPr>
              <w:fldChar w:fldCharType="separate"/>
            </w:r>
            <w:r w:rsidRPr="0003264F">
              <w:rPr>
                <w:rFonts w:asciiTheme="minorHAnsi" w:hAnsiTheme="minorHAnsi" w:cstheme="minorHAnsi"/>
                <w:noProof/>
              </w:rPr>
              <w:t>[insert date]</w:t>
            </w:r>
            <w:r w:rsidRPr="0003264F">
              <w:rPr>
                <w:rFonts w:asciiTheme="minorHAnsi" w:hAnsiTheme="minorHAnsi" w:cstheme="minorHAnsi"/>
              </w:rPr>
              <w:fldChar w:fldCharType="end"/>
            </w:r>
            <w:r w:rsidRPr="0003264F">
              <w:rPr>
                <w:rFonts w:asciiTheme="minorHAnsi" w:hAnsiTheme="minorHAnsi" w:cstheme="minorHAnsi"/>
              </w:rPr>
              <w:t xml:space="preserve"> , which confirms that none of the excluding circumstances listed in </w:t>
            </w:r>
            <w:r w:rsidRPr="0003264F">
              <w:rPr>
                <w:rFonts w:asciiTheme="minorHAnsi" w:hAnsiTheme="minorHAnsi" w:cstheme="minorHAnsi"/>
                <w:szCs w:val="22"/>
              </w:rPr>
              <w:t>Regulation 57 of the Regulations</w:t>
            </w:r>
            <w:r w:rsidRPr="0003264F">
              <w:rPr>
                <w:rFonts w:asciiTheme="minorHAnsi" w:hAnsiTheme="minorHAnsi" w:cstheme="minorHAnsi"/>
              </w:rPr>
              <w:t xml:space="preserve"> apply to the Contractor, remains unchanged;</w:t>
            </w:r>
          </w:p>
        </w:tc>
      </w:tr>
      <w:tr w:rsidR="003C0FB1" w:rsidRPr="0003264F" w14:paraId="4CAF685A" w14:textId="77777777" w:rsidTr="009A0BAB">
        <w:tc>
          <w:tcPr>
            <w:tcW w:w="753" w:type="dxa"/>
          </w:tcPr>
          <w:p w14:paraId="02808BA3" w14:textId="77777777" w:rsidR="003C0FB1" w:rsidRPr="0003264F" w:rsidRDefault="003C0FB1" w:rsidP="007F3458">
            <w:pPr>
              <w:jc w:val="both"/>
              <w:rPr>
                <w:rFonts w:asciiTheme="minorHAnsi" w:hAnsiTheme="minorHAnsi" w:cstheme="minorHAnsi"/>
                <w:color w:val="0000FF"/>
              </w:rPr>
            </w:pPr>
          </w:p>
        </w:tc>
        <w:tc>
          <w:tcPr>
            <w:tcW w:w="705" w:type="dxa"/>
          </w:tcPr>
          <w:p w14:paraId="1879A6E3"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7.</w:t>
            </w:r>
          </w:p>
        </w:tc>
        <w:tc>
          <w:tcPr>
            <w:tcW w:w="7613" w:type="dxa"/>
          </w:tcPr>
          <w:p w14:paraId="0E040E90"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 xml:space="preserve">it owns, has obtained or is able to obtain, valid licences for all Intellectual Property Rights (as defined in clause 6 below) that are necessary for the performance of its obligations under this Agreement and for the Client to obtain the benefit of the Services for its business purposes; </w:t>
            </w:r>
          </w:p>
        </w:tc>
      </w:tr>
      <w:tr w:rsidR="009A0BAB" w:rsidRPr="0003264F" w14:paraId="105CE1FE" w14:textId="77777777" w:rsidTr="009A0BAB">
        <w:trPr>
          <w:trHeight w:val="1645"/>
        </w:trPr>
        <w:tc>
          <w:tcPr>
            <w:tcW w:w="753" w:type="dxa"/>
          </w:tcPr>
          <w:p w14:paraId="00432DD3" w14:textId="77777777" w:rsidR="009A0BAB" w:rsidRPr="0003264F" w:rsidRDefault="009A0BAB" w:rsidP="007F3458">
            <w:pPr>
              <w:jc w:val="both"/>
              <w:rPr>
                <w:rFonts w:asciiTheme="minorHAnsi" w:hAnsiTheme="minorHAnsi" w:cstheme="minorHAnsi"/>
                <w:color w:val="0000FF"/>
              </w:rPr>
            </w:pPr>
          </w:p>
        </w:tc>
        <w:tc>
          <w:tcPr>
            <w:tcW w:w="705" w:type="dxa"/>
          </w:tcPr>
          <w:p w14:paraId="2C41A50F" w14:textId="77777777" w:rsidR="009A0BAB" w:rsidRPr="0003264F" w:rsidRDefault="009A0BAB" w:rsidP="003073E6">
            <w:pPr>
              <w:jc w:val="both"/>
              <w:rPr>
                <w:rFonts w:asciiTheme="minorHAnsi" w:hAnsiTheme="minorHAnsi" w:cstheme="minorHAnsi"/>
              </w:rPr>
            </w:pPr>
            <w:r w:rsidRPr="0003264F">
              <w:rPr>
                <w:rFonts w:asciiTheme="minorHAnsi" w:hAnsiTheme="minorHAnsi" w:cstheme="minorHAnsi"/>
              </w:rPr>
              <w:t>8.</w:t>
            </w:r>
          </w:p>
        </w:tc>
        <w:tc>
          <w:tcPr>
            <w:tcW w:w="7613" w:type="dxa"/>
          </w:tcPr>
          <w:p w14:paraId="6D660D22" w14:textId="77777777" w:rsidR="009A0BAB" w:rsidRPr="0003264F" w:rsidRDefault="009A0BAB" w:rsidP="009A0BAB">
            <w:pPr>
              <w:rPr>
                <w:rFonts w:asciiTheme="minorHAnsi" w:hAnsiTheme="minorHAnsi" w:cstheme="minorHAnsi"/>
                <w:i/>
                <w:iCs/>
                <w:color w:val="FF0000"/>
              </w:rPr>
            </w:pPr>
            <w:r w:rsidRPr="0003264F">
              <w:rPr>
                <w:rFonts w:asciiTheme="minorHAnsi" w:hAnsiTheme="minorHAnsi" w:cstheme="minorHAnsi"/>
                <w:i/>
                <w:iCs/>
                <w:color w:val="FF0000"/>
                <w:highlight w:val="lightGray"/>
              </w:rPr>
              <w:fldChar w:fldCharType="begin">
                <w:ffData>
                  <w:name w:val="Text135"/>
                  <w:enabled/>
                  <w:calcOnExit w:val="0"/>
                  <w:textInput>
                    <w:default w:val="Delete and replace with “Not Used” if not applicable:"/>
                  </w:textInput>
                </w:ffData>
              </w:fldChar>
            </w:r>
            <w:bookmarkStart w:id="10" w:name="Text135"/>
            <w:r w:rsidRPr="0003264F">
              <w:rPr>
                <w:rFonts w:asciiTheme="minorHAnsi" w:hAnsiTheme="minorHAnsi" w:cstheme="minorHAnsi"/>
                <w:i/>
                <w:iCs/>
                <w:color w:val="FF0000"/>
                <w:highlight w:val="lightGray"/>
              </w:rPr>
              <w:instrText xml:space="preserve"> FORMTEXT </w:instrText>
            </w:r>
            <w:r w:rsidRPr="0003264F">
              <w:rPr>
                <w:rFonts w:asciiTheme="minorHAnsi" w:hAnsiTheme="minorHAnsi" w:cstheme="minorHAnsi"/>
                <w:i/>
                <w:iCs/>
                <w:color w:val="FF0000"/>
                <w:highlight w:val="lightGray"/>
              </w:rPr>
            </w:r>
            <w:r w:rsidRPr="0003264F">
              <w:rPr>
                <w:rFonts w:asciiTheme="minorHAnsi" w:hAnsiTheme="minorHAnsi" w:cstheme="minorHAnsi"/>
                <w:i/>
                <w:iCs/>
                <w:color w:val="FF0000"/>
                <w:highlight w:val="lightGray"/>
              </w:rPr>
              <w:fldChar w:fldCharType="separate"/>
            </w:r>
            <w:r w:rsidRPr="0003264F">
              <w:rPr>
                <w:rFonts w:asciiTheme="minorHAnsi" w:hAnsiTheme="minorHAnsi" w:cstheme="minorHAnsi"/>
                <w:i/>
                <w:iCs/>
                <w:noProof/>
                <w:color w:val="FF0000"/>
                <w:highlight w:val="lightGray"/>
              </w:rPr>
              <w:t>Delete and replace with “Not Used” if not applicable:</w:t>
            </w:r>
            <w:r w:rsidRPr="0003264F">
              <w:rPr>
                <w:rFonts w:asciiTheme="minorHAnsi" w:hAnsiTheme="minorHAnsi" w:cstheme="minorHAnsi"/>
                <w:i/>
                <w:iCs/>
                <w:color w:val="FF0000"/>
                <w:highlight w:val="lightGray"/>
              </w:rPr>
              <w:fldChar w:fldCharType="end"/>
            </w:r>
            <w:bookmarkEnd w:id="10"/>
          </w:p>
          <w:p w14:paraId="7F12D406" w14:textId="77777777" w:rsidR="009A0BAB" w:rsidRPr="0003264F" w:rsidRDefault="009A0BAB" w:rsidP="009A0BAB">
            <w:pPr>
              <w:rPr>
                <w:rFonts w:asciiTheme="minorHAnsi" w:hAnsiTheme="minorHAnsi" w:cstheme="minorHAnsi"/>
              </w:rPr>
            </w:pPr>
            <w:r w:rsidRPr="0003264F">
              <w:rPr>
                <w:rFonts w:asciiTheme="minorHAnsi" w:hAnsiTheme="minorHAnsi" w:cstheme="minorHAnsi"/>
              </w:rPr>
              <w:t>it has inspected the Client’s premises, lands and facilities before submitting its Submission and has made appropriate enquiries so as to be satisfied in relation to all matters connected with the performance of its obligations under this Agreement;</w:t>
            </w:r>
          </w:p>
        </w:tc>
      </w:tr>
      <w:tr w:rsidR="003C0FB1" w:rsidRPr="0003264F" w14:paraId="28AB2D95" w14:textId="77777777" w:rsidTr="009A0BAB">
        <w:tc>
          <w:tcPr>
            <w:tcW w:w="753" w:type="dxa"/>
          </w:tcPr>
          <w:p w14:paraId="565691D5" w14:textId="77777777" w:rsidR="003C0FB1" w:rsidRPr="0003264F" w:rsidRDefault="003C0FB1" w:rsidP="007F3458">
            <w:pPr>
              <w:jc w:val="both"/>
              <w:rPr>
                <w:rFonts w:asciiTheme="minorHAnsi" w:hAnsiTheme="minorHAnsi" w:cstheme="minorHAnsi"/>
                <w:color w:val="0000FF"/>
              </w:rPr>
            </w:pPr>
          </w:p>
        </w:tc>
        <w:tc>
          <w:tcPr>
            <w:tcW w:w="705" w:type="dxa"/>
          </w:tcPr>
          <w:p w14:paraId="522579EF"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9.</w:t>
            </w:r>
          </w:p>
        </w:tc>
        <w:tc>
          <w:tcPr>
            <w:tcW w:w="7613" w:type="dxa"/>
          </w:tcPr>
          <w:p w14:paraId="02C3B2B3"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 xml:space="preserve">it retains and shall maintain for the Term insurances for the nature and amount specified in the RFT. The Contractor undertakes to advise the Client forthwith of any material change to its insured status, to produce proof of current premiums paid upon written request and where required produce valid certificates of insurance for </w:t>
            </w:r>
            <w:r w:rsidRPr="0003264F">
              <w:rPr>
                <w:rFonts w:asciiTheme="minorHAnsi" w:hAnsiTheme="minorHAnsi" w:cstheme="minorHAnsi"/>
              </w:rPr>
              <w:lastRenderedPageBreak/>
              <w:t>inspection. The Contractor shall carry out all directions of the Client with regard to compliance with this clause 4A.9; and</w:t>
            </w:r>
          </w:p>
        </w:tc>
      </w:tr>
      <w:tr w:rsidR="003C0FB1" w:rsidRPr="0003264F" w14:paraId="592AFC0E" w14:textId="77777777" w:rsidTr="009A0BAB">
        <w:tc>
          <w:tcPr>
            <w:tcW w:w="753" w:type="dxa"/>
          </w:tcPr>
          <w:p w14:paraId="4A007B95" w14:textId="77777777" w:rsidR="003C0FB1" w:rsidRPr="0003264F" w:rsidRDefault="003C0FB1" w:rsidP="007F3458">
            <w:pPr>
              <w:jc w:val="both"/>
              <w:rPr>
                <w:rFonts w:asciiTheme="minorHAnsi" w:hAnsiTheme="minorHAnsi" w:cstheme="minorHAnsi"/>
                <w:color w:val="0000FF"/>
              </w:rPr>
            </w:pPr>
          </w:p>
        </w:tc>
        <w:tc>
          <w:tcPr>
            <w:tcW w:w="705" w:type="dxa"/>
          </w:tcPr>
          <w:p w14:paraId="0F91D46E"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10.</w:t>
            </w:r>
          </w:p>
        </w:tc>
        <w:tc>
          <w:tcPr>
            <w:tcW w:w="7613" w:type="dxa"/>
          </w:tcPr>
          <w:p w14:paraId="688F3682"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szCs w:val="22"/>
              </w:rPr>
              <w:t>the Client shall be under no obligation to purchase any minimum number or value of Services.</w:t>
            </w:r>
          </w:p>
        </w:tc>
      </w:tr>
      <w:tr w:rsidR="003C0FB1" w:rsidRPr="0003264F" w14:paraId="50B1DB43" w14:textId="77777777" w:rsidTr="009A0BAB">
        <w:tc>
          <w:tcPr>
            <w:tcW w:w="753" w:type="dxa"/>
          </w:tcPr>
          <w:p w14:paraId="61149554" w14:textId="77777777" w:rsidR="003C0FB1" w:rsidRPr="0003264F" w:rsidRDefault="003C0FB1" w:rsidP="007F3458">
            <w:pPr>
              <w:jc w:val="both"/>
              <w:rPr>
                <w:rFonts w:asciiTheme="minorHAnsi" w:hAnsiTheme="minorHAnsi" w:cstheme="minorHAnsi"/>
                <w:color w:val="0000FF"/>
              </w:rPr>
            </w:pPr>
            <w:r w:rsidRPr="0003264F">
              <w:rPr>
                <w:rFonts w:asciiTheme="minorHAnsi" w:hAnsiTheme="minorHAnsi" w:cstheme="minorHAnsi"/>
                <w:color w:val="0000FF"/>
              </w:rPr>
              <w:t>B.</w:t>
            </w:r>
          </w:p>
        </w:tc>
        <w:tc>
          <w:tcPr>
            <w:tcW w:w="8318" w:type="dxa"/>
            <w:gridSpan w:val="2"/>
          </w:tcPr>
          <w:p w14:paraId="6DB19519" w14:textId="77777777" w:rsidR="003C0FB1" w:rsidRPr="0003264F" w:rsidRDefault="003C0FB1" w:rsidP="003073E6">
            <w:pPr>
              <w:jc w:val="both"/>
              <w:rPr>
                <w:rFonts w:asciiTheme="minorHAnsi" w:hAnsiTheme="minorHAnsi" w:cstheme="minorHAnsi"/>
              </w:rPr>
            </w:pPr>
            <w:r w:rsidRPr="0003264F">
              <w:rPr>
                <w:rFonts w:asciiTheme="minorHAnsi" w:hAnsiTheme="minorHAnsi" w:cstheme="minorHAnsi"/>
              </w:rPr>
              <w:t>The Contractor undertakes to notify the Client forthwith of any material change to the status of the Contractor with regard to the warranties, acknowledgements, representations and undertakings as set out at clause 4A and to comply with all reasonable directions of the Client with regard thereto which may include termination of this Agreement.</w:t>
            </w:r>
          </w:p>
        </w:tc>
      </w:tr>
    </w:tbl>
    <w:p w14:paraId="52358ADB" w14:textId="77777777" w:rsidR="003C0FB1" w:rsidRPr="0003264F" w:rsidRDefault="003C0FB1" w:rsidP="00394603">
      <w:pPr>
        <w:pStyle w:val="Heading2"/>
        <w:jc w:val="both"/>
        <w:rPr>
          <w:rFonts w:asciiTheme="minorHAnsi" w:hAnsiTheme="minorHAnsi" w:cstheme="minorHAnsi"/>
        </w:rPr>
      </w:pPr>
      <w:r w:rsidRPr="0003264F">
        <w:rPr>
          <w:rFonts w:asciiTheme="minorHAnsi" w:hAnsiTheme="minorHAnsi" w:cstheme="minorHAnsi"/>
        </w:rPr>
        <w:t>5.</w:t>
      </w:r>
      <w:r w:rsidRPr="0003264F">
        <w:rPr>
          <w:rFonts w:asciiTheme="minorHAnsi" w:hAnsiTheme="minorHAnsi" w:cstheme="minorHAnsi"/>
        </w:rPr>
        <w:tab/>
        <w:t xml:space="preserve">Remedies </w:t>
      </w:r>
    </w:p>
    <w:tbl>
      <w:tblPr>
        <w:tblW w:w="0" w:type="auto"/>
        <w:tblLook w:val="01E0" w:firstRow="1" w:lastRow="1" w:firstColumn="1" w:lastColumn="1" w:noHBand="0" w:noVBand="0"/>
      </w:tblPr>
      <w:tblGrid>
        <w:gridCol w:w="760"/>
        <w:gridCol w:w="8311"/>
      </w:tblGrid>
      <w:tr w:rsidR="003C0FB1" w:rsidRPr="0003264F" w14:paraId="107028C1" w14:textId="77777777" w:rsidTr="00175C84">
        <w:tc>
          <w:tcPr>
            <w:tcW w:w="760" w:type="dxa"/>
          </w:tcPr>
          <w:p w14:paraId="6B1CD483" w14:textId="77777777" w:rsidR="001F7FC2" w:rsidRPr="0003264F" w:rsidRDefault="001F7FC2" w:rsidP="00394603">
            <w:pPr>
              <w:jc w:val="both"/>
              <w:rPr>
                <w:rFonts w:asciiTheme="minorHAnsi" w:hAnsiTheme="minorHAnsi" w:cstheme="minorHAnsi"/>
                <w:color w:val="0000FF"/>
              </w:rPr>
            </w:pPr>
          </w:p>
          <w:p w14:paraId="4C11A771" w14:textId="77777777" w:rsidR="001F7FC2" w:rsidRPr="0003264F" w:rsidRDefault="001F7FC2" w:rsidP="00394603">
            <w:pPr>
              <w:jc w:val="both"/>
              <w:rPr>
                <w:rFonts w:asciiTheme="minorHAnsi" w:hAnsiTheme="minorHAnsi" w:cstheme="minorHAnsi"/>
                <w:color w:val="0000FF"/>
              </w:rPr>
            </w:pPr>
          </w:p>
          <w:p w14:paraId="5C516BA5"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rPr>
              <w:t>A.</w:t>
            </w:r>
          </w:p>
        </w:tc>
        <w:tc>
          <w:tcPr>
            <w:tcW w:w="8311" w:type="dxa"/>
          </w:tcPr>
          <w:p w14:paraId="3A9B91BA" w14:textId="7AFE4E9F" w:rsidR="001F7FC2" w:rsidRPr="0003264F" w:rsidRDefault="002C7E6B" w:rsidP="001F7FC2">
            <w:pPr>
              <w:jc w:val="both"/>
              <w:rPr>
                <w:rFonts w:asciiTheme="minorHAnsi" w:hAnsiTheme="minorHAnsi" w:cstheme="minorHAnsi"/>
                <w:b/>
                <w:i/>
                <w:highlight w:val="lightGray"/>
              </w:rPr>
            </w:pPr>
            <w:sdt>
              <w:sdtPr>
                <w:rPr>
                  <w:rFonts w:asciiTheme="minorHAnsi" w:hAnsiTheme="minorHAnsi" w:cstheme="minorHAnsi"/>
                  <w:highlight w:val="lightGray"/>
                </w:rPr>
                <w:id w:val="-1636324986"/>
                <w:placeholder>
                  <w:docPart w:val="BDC0A0D4EFF74AECB960F338E13470F1"/>
                </w:placeholder>
              </w:sdtPr>
              <w:sdtEndPr>
                <w:rPr>
                  <w:b/>
                  <w:i/>
                </w:rPr>
              </w:sdtEndPr>
              <w:sdtContent>
                <w:r w:rsidR="001F7FC2" w:rsidRPr="0003264F">
                  <w:rPr>
                    <w:rFonts w:asciiTheme="minorHAnsi" w:hAnsiTheme="minorHAnsi" w:cstheme="minorHAnsi"/>
                    <w:b/>
                    <w:i/>
                    <w:highlight w:val="lightGray"/>
                  </w:rPr>
                  <w:t xml:space="preserve">Prior to </w:t>
                </w:r>
                <w:r w:rsidR="00AF79B3" w:rsidRPr="0003264F">
                  <w:rPr>
                    <w:rFonts w:asciiTheme="minorHAnsi" w:hAnsiTheme="minorHAnsi" w:cstheme="minorHAnsi"/>
                    <w:b/>
                    <w:i/>
                    <w:highlight w:val="lightGray"/>
                  </w:rPr>
                  <w:t>publication,</w:t>
                </w:r>
                <w:r w:rsidR="001F7FC2" w:rsidRPr="0003264F">
                  <w:rPr>
                    <w:rFonts w:asciiTheme="minorHAnsi" w:hAnsiTheme="minorHAnsi" w:cstheme="minorHAnsi"/>
                    <w:b/>
                    <w:i/>
                    <w:highlight w:val="lightGray"/>
                  </w:rPr>
                  <w:t xml:space="preserve"> please ensure to insert amounts/figures where applicable.  When finished, delete these instructions.</w:t>
                </w:r>
              </w:sdtContent>
            </w:sdt>
          </w:p>
          <w:p w14:paraId="7D325EEA" w14:textId="77777777" w:rsidR="003C0FB1" w:rsidRPr="0003264F" w:rsidRDefault="003C0FB1" w:rsidP="006C71B4">
            <w:pPr>
              <w:jc w:val="both"/>
              <w:rPr>
                <w:rFonts w:asciiTheme="minorHAnsi" w:hAnsiTheme="minorHAnsi" w:cstheme="minorHAnsi"/>
              </w:rPr>
            </w:pPr>
            <w:r w:rsidRPr="0003264F">
              <w:rPr>
                <w:rFonts w:asciiTheme="minorHAnsi" w:hAnsiTheme="minorHAnsi" w:cstheme="minorHAnsi"/>
              </w:rPr>
              <w:t>The Contractor shall be liable for and shall indemnify the Client for and in respect of all and any losses, claims, demands, damages or expenses which the Client may suffer due to and arising directly as a result of the negligence, act or omission, breach of contract, breach of duty, insolvency, recklessness, bad faith, wilful default or fraud of the Contractor, its employees, Subcontractors or agents or any of them or as a result of the Contractor’s failure to exercise skill, care and diligence as outlined in clause 1. The terms of this clause 5A shall survive termination of this Agreement for any reason.</w:t>
            </w:r>
          </w:p>
        </w:tc>
      </w:tr>
      <w:tr w:rsidR="003C0FB1" w:rsidRPr="0003264F" w14:paraId="3D06DC4E" w14:textId="77777777" w:rsidTr="00175C84">
        <w:tc>
          <w:tcPr>
            <w:tcW w:w="760" w:type="dxa"/>
          </w:tcPr>
          <w:p w14:paraId="39D81D66"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rPr>
              <w:t>B.</w:t>
            </w:r>
          </w:p>
        </w:tc>
        <w:tc>
          <w:tcPr>
            <w:tcW w:w="8311" w:type="dxa"/>
          </w:tcPr>
          <w:p w14:paraId="32ECAF1E" w14:textId="77777777" w:rsidR="003C0FB1" w:rsidRPr="0003264F" w:rsidRDefault="003C0FB1" w:rsidP="006C71B4">
            <w:pPr>
              <w:jc w:val="both"/>
              <w:rPr>
                <w:rFonts w:asciiTheme="minorHAnsi" w:hAnsiTheme="minorHAnsi" w:cstheme="minorHAnsi"/>
              </w:rPr>
            </w:pPr>
            <w:r w:rsidRPr="0003264F">
              <w:rPr>
                <w:rFonts w:asciiTheme="minorHAnsi" w:hAnsiTheme="minorHAnsi" w:cstheme="minorHAnsi"/>
              </w:rPr>
              <w:t xml:space="preserve">Save in respect of fraud (including fraudulent misrepresentation), personal injury or death </w:t>
            </w:r>
            <w:r w:rsidRPr="0003264F">
              <w:rPr>
                <w:rFonts w:asciiTheme="minorHAnsi" w:hAnsiTheme="minorHAnsi" w:cstheme="minorHAnsi"/>
                <w:szCs w:val="22"/>
              </w:rPr>
              <w:t>or in respect of the Contractor’s indemnity under clause 6(G)</w:t>
            </w:r>
            <w:r w:rsidRPr="0003264F">
              <w:rPr>
                <w:rFonts w:asciiTheme="minorHAnsi" w:hAnsiTheme="minorHAnsi" w:cstheme="minorHAnsi"/>
              </w:rPr>
              <w:t xml:space="preserve">, neither Party will be liable for any indirect losses (including loss of profit, loss of revenue, loss of goodwill, indirectly arising damages, costs and expenses) of any kind whatsoever and howsoever arising even if such Party has been advised of their possibility. </w:t>
            </w:r>
          </w:p>
        </w:tc>
      </w:tr>
      <w:tr w:rsidR="003C0FB1" w:rsidRPr="0003264F" w14:paraId="70D9F485" w14:textId="77777777" w:rsidTr="00AA6837">
        <w:trPr>
          <w:trHeight w:val="996"/>
        </w:trPr>
        <w:tc>
          <w:tcPr>
            <w:tcW w:w="760" w:type="dxa"/>
          </w:tcPr>
          <w:p w14:paraId="4B3E5DF9"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rPr>
              <w:t>C.</w:t>
            </w:r>
          </w:p>
        </w:tc>
        <w:tc>
          <w:tcPr>
            <w:tcW w:w="8311" w:type="dxa"/>
          </w:tcPr>
          <w:p w14:paraId="32A7F7CB" w14:textId="77777777" w:rsidR="003C0FB1" w:rsidRPr="0003264F" w:rsidRDefault="003C0FB1" w:rsidP="006C71B4">
            <w:pPr>
              <w:jc w:val="both"/>
              <w:rPr>
                <w:rFonts w:asciiTheme="minorHAnsi" w:hAnsiTheme="minorHAnsi" w:cstheme="minorHAnsi"/>
              </w:rPr>
            </w:pPr>
            <w:r w:rsidRPr="0003264F">
              <w:rPr>
                <w:rFonts w:asciiTheme="minorHAnsi" w:hAnsiTheme="minorHAnsi" w:cstheme="minorHAnsi"/>
              </w:rPr>
              <w:t>Should the Client find itself obliged to order elsewhere in consequence of the failure of the Contractor to deliver Services, the Client shall be entitled to recover from the Contractor any excess prices which may be paid by the Client.</w:t>
            </w:r>
          </w:p>
        </w:tc>
      </w:tr>
      <w:tr w:rsidR="003C0FB1" w:rsidRPr="0003264F" w14:paraId="4B8ADDD4" w14:textId="77777777" w:rsidTr="00175C84">
        <w:trPr>
          <w:trHeight w:val="1207"/>
        </w:trPr>
        <w:tc>
          <w:tcPr>
            <w:tcW w:w="760" w:type="dxa"/>
          </w:tcPr>
          <w:p w14:paraId="748680FC"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rPr>
              <w:t>D.</w:t>
            </w:r>
          </w:p>
        </w:tc>
        <w:tc>
          <w:tcPr>
            <w:tcW w:w="8311" w:type="dxa"/>
          </w:tcPr>
          <w:p w14:paraId="670F2853" w14:textId="77777777" w:rsidR="003C0FB1" w:rsidRPr="0003264F" w:rsidRDefault="003C0FB1" w:rsidP="006C71B4">
            <w:pPr>
              <w:jc w:val="both"/>
              <w:rPr>
                <w:rFonts w:asciiTheme="minorHAnsi" w:hAnsiTheme="minorHAnsi" w:cstheme="minorHAnsi"/>
              </w:rPr>
            </w:pPr>
            <w:r w:rsidRPr="0003264F">
              <w:rPr>
                <w:rFonts w:asciiTheme="minorHAnsi" w:hAnsiTheme="minorHAnsi" w:cstheme="minorHAnsi"/>
              </w:rPr>
              <w:t>Except as otherwise expressly provided by this Agreement, all remedies available to either Party for breach of this Agreement are cumulative and may be exercised concurrently or separately, and the exercise of any one remedy shall not be deemed an election of such remedy to the exclusion of other remedies.</w:t>
            </w:r>
          </w:p>
        </w:tc>
      </w:tr>
      <w:tr w:rsidR="00AA6837" w:rsidRPr="0003264F" w14:paraId="4D2BDD5E" w14:textId="77777777" w:rsidTr="00175C84">
        <w:trPr>
          <w:trHeight w:val="1207"/>
        </w:trPr>
        <w:tc>
          <w:tcPr>
            <w:tcW w:w="760" w:type="dxa"/>
          </w:tcPr>
          <w:p w14:paraId="296CFA83" w14:textId="77777777" w:rsidR="00AA6837" w:rsidRPr="0003264F" w:rsidRDefault="00AA6837" w:rsidP="00394603">
            <w:pPr>
              <w:jc w:val="both"/>
              <w:rPr>
                <w:rFonts w:asciiTheme="minorHAnsi" w:hAnsiTheme="minorHAnsi" w:cstheme="minorHAnsi"/>
                <w:color w:val="0000FF"/>
              </w:rPr>
            </w:pPr>
            <w:r w:rsidRPr="0003264F">
              <w:rPr>
                <w:rFonts w:asciiTheme="minorHAnsi" w:hAnsiTheme="minorHAnsi" w:cstheme="minorHAnsi"/>
                <w:color w:val="0000FF"/>
              </w:rPr>
              <w:t>E.</w:t>
            </w:r>
          </w:p>
        </w:tc>
        <w:tc>
          <w:tcPr>
            <w:tcW w:w="8311" w:type="dxa"/>
          </w:tcPr>
          <w:p w14:paraId="54D34E07" w14:textId="77777777" w:rsidR="00AA6837" w:rsidRPr="0003264F" w:rsidRDefault="00AA6837" w:rsidP="006C71B4">
            <w:pPr>
              <w:rPr>
                <w:rFonts w:asciiTheme="minorHAnsi" w:hAnsiTheme="minorHAnsi" w:cstheme="minorHAnsi"/>
                <w:i/>
                <w:iCs/>
                <w:color w:val="FF0000"/>
              </w:rPr>
            </w:pPr>
            <w:r w:rsidRPr="0003264F">
              <w:rPr>
                <w:rFonts w:asciiTheme="minorHAnsi" w:hAnsiTheme="minorHAnsi" w:cstheme="minorHAnsi"/>
                <w:i/>
                <w:iCs/>
                <w:color w:val="FF0000"/>
                <w:highlight w:val="lightGray"/>
              </w:rPr>
              <w:fldChar w:fldCharType="begin">
                <w:ffData>
                  <w:name w:val="Text135"/>
                  <w:enabled/>
                  <w:calcOnExit w:val="0"/>
                  <w:textInput>
                    <w:default w:val="Delete and replace with “Not Used” if not applicable:"/>
                  </w:textInput>
                </w:ffData>
              </w:fldChar>
            </w:r>
            <w:r w:rsidRPr="0003264F">
              <w:rPr>
                <w:rFonts w:asciiTheme="minorHAnsi" w:hAnsiTheme="minorHAnsi" w:cstheme="minorHAnsi"/>
                <w:i/>
                <w:iCs/>
                <w:color w:val="FF0000"/>
                <w:highlight w:val="lightGray"/>
              </w:rPr>
              <w:instrText xml:space="preserve"> FORMTEXT </w:instrText>
            </w:r>
            <w:r w:rsidRPr="0003264F">
              <w:rPr>
                <w:rFonts w:asciiTheme="minorHAnsi" w:hAnsiTheme="minorHAnsi" w:cstheme="minorHAnsi"/>
                <w:i/>
                <w:iCs/>
                <w:color w:val="FF0000"/>
                <w:highlight w:val="lightGray"/>
              </w:rPr>
            </w:r>
            <w:r w:rsidRPr="0003264F">
              <w:rPr>
                <w:rFonts w:asciiTheme="minorHAnsi" w:hAnsiTheme="minorHAnsi" w:cstheme="minorHAnsi"/>
                <w:i/>
                <w:iCs/>
                <w:color w:val="FF0000"/>
                <w:highlight w:val="lightGray"/>
              </w:rPr>
              <w:fldChar w:fldCharType="separate"/>
            </w:r>
            <w:r w:rsidRPr="0003264F">
              <w:rPr>
                <w:rFonts w:asciiTheme="minorHAnsi" w:hAnsiTheme="minorHAnsi" w:cstheme="minorHAnsi"/>
                <w:i/>
                <w:iCs/>
                <w:noProof/>
                <w:color w:val="FF0000"/>
                <w:highlight w:val="lightGray"/>
              </w:rPr>
              <w:t>Delete and replace with “Not Used” if not applicable:</w:t>
            </w:r>
            <w:r w:rsidRPr="0003264F">
              <w:rPr>
                <w:rFonts w:asciiTheme="minorHAnsi" w:hAnsiTheme="minorHAnsi" w:cstheme="minorHAnsi"/>
                <w:i/>
                <w:iCs/>
                <w:color w:val="FF0000"/>
                <w:highlight w:val="lightGray"/>
              </w:rPr>
              <w:fldChar w:fldCharType="end"/>
            </w:r>
          </w:p>
          <w:p w14:paraId="49654599" w14:textId="77777777" w:rsidR="00AA6837" w:rsidRPr="0003264F" w:rsidRDefault="00AA6837" w:rsidP="00AA6837">
            <w:pPr>
              <w:rPr>
                <w:rFonts w:asciiTheme="minorHAnsi" w:hAnsiTheme="minorHAnsi" w:cstheme="minorHAnsi"/>
              </w:rPr>
            </w:pPr>
            <w:r w:rsidRPr="0003264F">
              <w:rPr>
                <w:rFonts w:asciiTheme="minorHAnsi" w:hAnsiTheme="minorHAnsi" w:cstheme="minorHAnsi"/>
              </w:rPr>
              <w:t xml:space="preserve">Save in respect of fraud, personal injury or death </w:t>
            </w:r>
            <w:r w:rsidRPr="0003264F">
              <w:rPr>
                <w:rFonts w:asciiTheme="minorHAnsi" w:hAnsiTheme="minorHAnsi" w:cstheme="minorHAnsi"/>
                <w:szCs w:val="22"/>
              </w:rPr>
              <w:t xml:space="preserve">or in respect of the Contractor’s indemnity under clause 6(G) </w:t>
            </w:r>
            <w:r w:rsidRPr="0003264F">
              <w:rPr>
                <w:rFonts w:asciiTheme="minorHAnsi" w:hAnsiTheme="minorHAnsi" w:cstheme="minorHAnsi"/>
              </w:rPr>
              <w:t xml:space="preserve">(for which no limit applies), the limit of the Contractor’s aggregate liability to the Client under this Agreement whatsoever and howsoever arising shall not under any circumstances exceed </w:t>
            </w:r>
            <w:r w:rsidRPr="0003264F">
              <w:rPr>
                <w:rFonts w:asciiTheme="minorHAnsi" w:hAnsiTheme="minorHAnsi" w:cstheme="minorHAnsi"/>
              </w:rPr>
              <w:fldChar w:fldCharType="begin">
                <w:ffData>
                  <w:name w:val="Text144"/>
                  <w:enabled/>
                  <w:calcOnExit w:val="0"/>
                  <w:textInput>
                    <w:default w:val="[insert amount – eg: [number] per cent of the Charges paid or projected to be paid (whichever is higher) under this Agreement]"/>
                  </w:textInput>
                </w:ffData>
              </w:fldChar>
            </w:r>
            <w:bookmarkStart w:id="11" w:name="Text144"/>
            <w:r w:rsidRPr="0003264F">
              <w:rPr>
                <w:rFonts w:asciiTheme="minorHAnsi" w:hAnsiTheme="minorHAnsi" w:cstheme="minorHAnsi"/>
              </w:rPr>
              <w:instrText xml:space="preserve"> FORMTEXT </w:instrText>
            </w:r>
            <w:r w:rsidRPr="0003264F">
              <w:rPr>
                <w:rFonts w:asciiTheme="minorHAnsi" w:hAnsiTheme="minorHAnsi" w:cstheme="minorHAnsi"/>
              </w:rPr>
            </w:r>
            <w:r w:rsidRPr="0003264F">
              <w:rPr>
                <w:rFonts w:asciiTheme="minorHAnsi" w:hAnsiTheme="minorHAnsi" w:cstheme="minorHAnsi"/>
              </w:rPr>
              <w:fldChar w:fldCharType="separate"/>
            </w:r>
            <w:r w:rsidRPr="0003264F">
              <w:rPr>
                <w:rFonts w:asciiTheme="minorHAnsi" w:hAnsiTheme="minorHAnsi" w:cstheme="minorHAnsi"/>
                <w:noProof/>
              </w:rPr>
              <w:t>[insert amount – eg: [number] per cent of the Charges paid or projected to be paid (whichever is higher) under this Agreement]</w:t>
            </w:r>
            <w:r w:rsidRPr="0003264F">
              <w:rPr>
                <w:rFonts w:asciiTheme="minorHAnsi" w:hAnsiTheme="minorHAnsi" w:cstheme="minorHAnsi"/>
              </w:rPr>
              <w:fldChar w:fldCharType="end"/>
            </w:r>
            <w:bookmarkEnd w:id="11"/>
            <w:r w:rsidRPr="0003264F">
              <w:rPr>
                <w:rFonts w:asciiTheme="minorHAnsi" w:hAnsiTheme="minorHAnsi" w:cstheme="minorHAnsi"/>
              </w:rPr>
              <w:t xml:space="preserve"> regardless of the number of claims.</w:t>
            </w:r>
          </w:p>
        </w:tc>
      </w:tr>
      <w:tr w:rsidR="00394603" w:rsidRPr="0003264F" w14:paraId="5E2AF939" w14:textId="77777777" w:rsidTr="00175C84">
        <w:trPr>
          <w:trHeight w:val="703"/>
        </w:trPr>
        <w:tc>
          <w:tcPr>
            <w:tcW w:w="760" w:type="dxa"/>
          </w:tcPr>
          <w:p w14:paraId="26D8305F" w14:textId="77777777" w:rsidR="00394603" w:rsidRPr="0003264F" w:rsidRDefault="00394603" w:rsidP="00394603">
            <w:pPr>
              <w:jc w:val="both"/>
              <w:rPr>
                <w:rFonts w:asciiTheme="minorHAnsi" w:hAnsiTheme="minorHAnsi" w:cstheme="minorHAnsi"/>
                <w:color w:val="0000FF"/>
              </w:rPr>
            </w:pPr>
            <w:r w:rsidRPr="0003264F">
              <w:rPr>
                <w:rFonts w:asciiTheme="minorHAnsi" w:hAnsiTheme="minorHAnsi" w:cstheme="minorHAnsi"/>
                <w:color w:val="0000FF"/>
              </w:rPr>
              <w:t>F.</w:t>
            </w:r>
          </w:p>
        </w:tc>
        <w:tc>
          <w:tcPr>
            <w:tcW w:w="8311" w:type="dxa"/>
          </w:tcPr>
          <w:p w14:paraId="4EC48274" w14:textId="77777777" w:rsidR="00394603" w:rsidRPr="0003264F" w:rsidRDefault="00394603" w:rsidP="006C71B4">
            <w:pPr>
              <w:jc w:val="both"/>
              <w:rPr>
                <w:rFonts w:asciiTheme="minorHAnsi" w:hAnsiTheme="minorHAnsi" w:cstheme="minorHAnsi"/>
              </w:rPr>
            </w:pPr>
            <w:r w:rsidRPr="0003264F">
              <w:rPr>
                <w:rFonts w:asciiTheme="minorHAnsi" w:hAnsiTheme="minorHAnsi" w:cstheme="minorHAnsi"/>
              </w:rPr>
              <w:t>If for any reason the Client is dissatisfied with the performance of the Contractor, a sum may be withheld from any payment otherwise due calculated as follows:</w:t>
            </w:r>
          </w:p>
          <w:p w14:paraId="63CD8317" w14:textId="77777777" w:rsidR="00394603" w:rsidRPr="0003264F" w:rsidRDefault="00114317" w:rsidP="00114317">
            <w:pPr>
              <w:jc w:val="both"/>
              <w:rPr>
                <w:rFonts w:asciiTheme="minorHAnsi" w:hAnsiTheme="minorHAnsi" w:cstheme="minorHAnsi"/>
              </w:rPr>
            </w:pPr>
            <w:r w:rsidRPr="0003264F">
              <w:rPr>
                <w:rFonts w:asciiTheme="minorHAnsi" w:hAnsiTheme="minorHAnsi" w:cstheme="minorHAnsi"/>
                <w:szCs w:val="22"/>
              </w:rPr>
              <w:fldChar w:fldCharType="begin">
                <w:ffData>
                  <w:name w:val=""/>
                  <w:enabled/>
                  <w:calcOnExit w:val="0"/>
                  <w:textInput>
                    <w:default w:val="[Insert]"/>
                  </w:textInput>
                </w:ffData>
              </w:fldChar>
            </w:r>
            <w:r w:rsidRPr="0003264F">
              <w:rPr>
                <w:rFonts w:asciiTheme="minorHAnsi" w:hAnsiTheme="minorHAnsi" w:cstheme="minorHAnsi"/>
                <w:szCs w:val="22"/>
              </w:rPr>
              <w:instrText xml:space="preserve"> FORMTEXT </w:instrText>
            </w:r>
            <w:r w:rsidRPr="0003264F">
              <w:rPr>
                <w:rFonts w:asciiTheme="minorHAnsi" w:hAnsiTheme="minorHAnsi" w:cstheme="minorHAnsi"/>
                <w:szCs w:val="22"/>
              </w:rPr>
            </w:r>
            <w:r w:rsidRPr="0003264F">
              <w:rPr>
                <w:rFonts w:asciiTheme="minorHAnsi" w:hAnsiTheme="minorHAnsi" w:cstheme="minorHAnsi"/>
                <w:szCs w:val="22"/>
              </w:rPr>
              <w:fldChar w:fldCharType="separate"/>
            </w:r>
            <w:r w:rsidRPr="0003264F">
              <w:rPr>
                <w:rFonts w:asciiTheme="minorHAnsi" w:hAnsiTheme="minorHAnsi" w:cstheme="minorHAnsi"/>
                <w:noProof/>
                <w:szCs w:val="22"/>
              </w:rPr>
              <w:t>[Insert]</w:t>
            </w:r>
            <w:r w:rsidRPr="0003264F">
              <w:rPr>
                <w:rFonts w:asciiTheme="minorHAnsi" w:hAnsiTheme="minorHAnsi" w:cstheme="minorHAnsi"/>
                <w:szCs w:val="22"/>
              </w:rPr>
              <w:fldChar w:fldCharType="end"/>
            </w:r>
            <w:r w:rsidRPr="0003264F">
              <w:rPr>
                <w:rFonts w:asciiTheme="minorHAnsi" w:hAnsiTheme="minorHAnsi" w:cstheme="minorHAnsi"/>
              </w:rPr>
              <w:t xml:space="preserve"> </w:t>
            </w:r>
            <w:r w:rsidR="00394603" w:rsidRPr="0003264F">
              <w:rPr>
                <w:rFonts w:asciiTheme="minorHAnsi" w:hAnsiTheme="minorHAnsi" w:cstheme="minorHAnsi"/>
              </w:rPr>
              <w:t xml:space="preserve">(“the Retention Amount”) which Retention Amount shall not at any given time exceed </w:t>
            </w:r>
            <w:r w:rsidRPr="0003264F">
              <w:rPr>
                <w:rFonts w:asciiTheme="minorHAnsi" w:hAnsiTheme="minorHAnsi" w:cstheme="minorHAnsi"/>
              </w:rPr>
              <w:fldChar w:fldCharType="begin">
                <w:ffData>
                  <w:name w:val="Text145"/>
                  <w:enabled/>
                  <w:calcOnExit w:val="0"/>
                  <w:textInput>
                    <w:default w:val="[number]"/>
                  </w:textInput>
                </w:ffData>
              </w:fldChar>
            </w:r>
            <w:bookmarkStart w:id="12" w:name="Text145"/>
            <w:r w:rsidRPr="0003264F">
              <w:rPr>
                <w:rFonts w:asciiTheme="minorHAnsi" w:hAnsiTheme="minorHAnsi" w:cstheme="minorHAnsi"/>
              </w:rPr>
              <w:instrText xml:space="preserve"> FORMTEXT </w:instrText>
            </w:r>
            <w:r w:rsidRPr="0003264F">
              <w:rPr>
                <w:rFonts w:asciiTheme="minorHAnsi" w:hAnsiTheme="minorHAnsi" w:cstheme="minorHAnsi"/>
              </w:rPr>
            </w:r>
            <w:r w:rsidRPr="0003264F">
              <w:rPr>
                <w:rFonts w:asciiTheme="minorHAnsi" w:hAnsiTheme="minorHAnsi" w:cstheme="minorHAnsi"/>
              </w:rPr>
              <w:fldChar w:fldCharType="separate"/>
            </w:r>
            <w:r w:rsidRPr="0003264F">
              <w:rPr>
                <w:rFonts w:asciiTheme="minorHAnsi" w:hAnsiTheme="minorHAnsi" w:cstheme="minorHAnsi"/>
                <w:noProof/>
              </w:rPr>
              <w:t>[number]</w:t>
            </w:r>
            <w:r w:rsidRPr="0003264F">
              <w:rPr>
                <w:rFonts w:asciiTheme="minorHAnsi" w:hAnsiTheme="minorHAnsi" w:cstheme="minorHAnsi"/>
              </w:rPr>
              <w:fldChar w:fldCharType="end"/>
            </w:r>
            <w:bookmarkEnd w:id="12"/>
            <w:r w:rsidR="00394603" w:rsidRPr="0003264F">
              <w:rPr>
                <w:rFonts w:asciiTheme="minorHAnsi" w:hAnsiTheme="minorHAnsi" w:cstheme="minorHAnsi"/>
              </w:rPr>
              <w:t xml:space="preserve"> per cent of the Charges. In such event the Client shall identify the </w:t>
            </w:r>
            <w:r w:rsidR="00394603" w:rsidRPr="0003264F">
              <w:rPr>
                <w:rFonts w:asciiTheme="minorHAnsi" w:hAnsiTheme="minorHAnsi" w:cstheme="minorHAnsi"/>
              </w:rPr>
              <w:lastRenderedPageBreak/>
              <w:t>particular Services with which it is dissatisfied together with the reasons for such dissatisfaction. Payment of the Retention Amount will be made upon replacement and/or remedy of the said Services as identified by the Client or resolution of outstanding queries. The Client shall hold the Retention Amount on behalf of the Contractor but without any obligation to invest. The terms of this clause 5F shall be without prejudice to and not be in substitution for any remedy of the Client under this Agreement.</w:t>
            </w:r>
          </w:p>
        </w:tc>
      </w:tr>
      <w:tr w:rsidR="004F3DDB" w:rsidRPr="0003264F" w14:paraId="125CD731" w14:textId="77777777" w:rsidTr="00175C84">
        <w:trPr>
          <w:trHeight w:val="703"/>
        </w:trPr>
        <w:tc>
          <w:tcPr>
            <w:tcW w:w="760" w:type="dxa"/>
          </w:tcPr>
          <w:p w14:paraId="31A7E0D1" w14:textId="77777777" w:rsidR="004F3DDB" w:rsidRPr="0003264F" w:rsidRDefault="00A7281F" w:rsidP="00394603">
            <w:pPr>
              <w:jc w:val="both"/>
              <w:rPr>
                <w:rFonts w:asciiTheme="minorHAnsi" w:hAnsiTheme="minorHAnsi" w:cstheme="minorHAnsi"/>
                <w:color w:val="0000FF"/>
              </w:rPr>
            </w:pPr>
            <w:r w:rsidRPr="0003264F">
              <w:rPr>
                <w:rFonts w:asciiTheme="minorHAnsi" w:hAnsiTheme="minorHAnsi" w:cstheme="minorHAnsi"/>
                <w:color w:val="0000FF"/>
              </w:rPr>
              <w:lastRenderedPageBreak/>
              <w:t>G.</w:t>
            </w:r>
          </w:p>
        </w:tc>
        <w:tc>
          <w:tcPr>
            <w:tcW w:w="8311" w:type="dxa"/>
          </w:tcPr>
          <w:p w14:paraId="106874FD" w14:textId="77777777" w:rsidR="004F3DDB" w:rsidRPr="0003264F" w:rsidRDefault="00D103CA" w:rsidP="00D103CA">
            <w:pPr>
              <w:rPr>
                <w:rFonts w:asciiTheme="minorHAnsi" w:hAnsiTheme="minorHAnsi" w:cstheme="minorHAnsi"/>
              </w:rPr>
            </w:pPr>
            <w:r w:rsidRPr="0003264F">
              <w:rPr>
                <w:rFonts w:asciiTheme="minorHAnsi" w:hAnsiTheme="minorHAnsi" w:cstheme="minorHAnsi"/>
                <w:i/>
                <w:iCs/>
                <w:color w:val="FF0000"/>
              </w:rPr>
              <w:fldChar w:fldCharType="begin">
                <w:ffData>
                  <w:name w:val=""/>
                  <w:enabled/>
                  <w:calcOnExit w:val="0"/>
                  <w:textInput>
                    <w:default w:val="You must select one or the other of either G or H. Delete and replace with “Not Used” if not applicable: "/>
                  </w:textInput>
                </w:ffData>
              </w:fldChar>
            </w:r>
            <w:r w:rsidRPr="0003264F">
              <w:rPr>
                <w:rFonts w:asciiTheme="minorHAnsi" w:hAnsiTheme="minorHAnsi" w:cstheme="minorHAnsi"/>
                <w:i/>
                <w:iCs/>
                <w:color w:val="FF0000"/>
              </w:rPr>
              <w:instrText xml:space="preserve"> FORMTEXT </w:instrText>
            </w:r>
            <w:r w:rsidRPr="0003264F">
              <w:rPr>
                <w:rFonts w:asciiTheme="minorHAnsi" w:hAnsiTheme="minorHAnsi" w:cstheme="minorHAnsi"/>
                <w:i/>
                <w:iCs/>
                <w:color w:val="FF0000"/>
              </w:rPr>
            </w:r>
            <w:r w:rsidRPr="0003264F">
              <w:rPr>
                <w:rFonts w:asciiTheme="minorHAnsi" w:hAnsiTheme="minorHAnsi" w:cstheme="minorHAnsi"/>
                <w:i/>
                <w:iCs/>
                <w:color w:val="FF0000"/>
              </w:rPr>
              <w:fldChar w:fldCharType="separate"/>
            </w:r>
            <w:r w:rsidRPr="0003264F">
              <w:rPr>
                <w:rFonts w:asciiTheme="minorHAnsi" w:hAnsiTheme="minorHAnsi" w:cstheme="minorHAnsi"/>
                <w:i/>
                <w:iCs/>
                <w:noProof/>
                <w:color w:val="FF0000"/>
              </w:rPr>
              <w:t xml:space="preserve">You must select one or the other of either G or H. Delete and replace with “Not Used” if not applicable: </w:t>
            </w:r>
            <w:r w:rsidRPr="0003264F">
              <w:rPr>
                <w:rFonts w:asciiTheme="minorHAnsi" w:hAnsiTheme="minorHAnsi" w:cstheme="minorHAnsi"/>
                <w:i/>
                <w:iCs/>
                <w:color w:val="FF0000"/>
              </w:rPr>
              <w:fldChar w:fldCharType="end"/>
            </w:r>
            <w:r w:rsidR="00325955" w:rsidRPr="0003264F">
              <w:rPr>
                <w:rFonts w:asciiTheme="minorHAnsi" w:hAnsiTheme="minorHAnsi" w:cstheme="minorHAnsi"/>
                <w:szCs w:val="22"/>
              </w:rPr>
              <w:t>Time of d</w:t>
            </w:r>
            <w:r w:rsidR="004F3DDB" w:rsidRPr="0003264F">
              <w:rPr>
                <w:rFonts w:asciiTheme="minorHAnsi" w:hAnsiTheme="minorHAnsi" w:cstheme="minorHAnsi"/>
                <w:szCs w:val="22"/>
              </w:rPr>
              <w:t>elivery shall be of the essence and if the Contractor fails to deliver the Services within the time period promised or specified in the Specification, the Client may by notice in writing to the Contractor’s Contact release itself from any obligation to accept and pay for the Services and / or terminate this Agreement in either case without prejudice to any other rights and remedies of the Client</w:t>
            </w:r>
            <w:r w:rsidR="004F3DDB" w:rsidRPr="0003264F">
              <w:rPr>
                <w:rFonts w:asciiTheme="minorHAnsi" w:hAnsiTheme="minorHAnsi" w:cstheme="minorHAnsi"/>
              </w:rPr>
              <w:t>.</w:t>
            </w:r>
          </w:p>
        </w:tc>
      </w:tr>
      <w:tr w:rsidR="004F3DDB" w:rsidRPr="0003264F" w14:paraId="3717FBEF" w14:textId="77777777" w:rsidTr="00101A30">
        <w:tc>
          <w:tcPr>
            <w:tcW w:w="760" w:type="dxa"/>
          </w:tcPr>
          <w:p w14:paraId="0EB83F02" w14:textId="77777777" w:rsidR="004F3DDB" w:rsidRPr="0003264F" w:rsidRDefault="00A7281F" w:rsidP="00394603">
            <w:pPr>
              <w:keepNext/>
              <w:jc w:val="both"/>
              <w:rPr>
                <w:rFonts w:asciiTheme="minorHAnsi" w:hAnsiTheme="minorHAnsi" w:cstheme="minorHAnsi"/>
                <w:color w:val="0000FF"/>
              </w:rPr>
            </w:pPr>
            <w:r w:rsidRPr="0003264F">
              <w:rPr>
                <w:rFonts w:asciiTheme="minorHAnsi" w:hAnsiTheme="minorHAnsi" w:cstheme="minorHAnsi"/>
                <w:color w:val="0000FF"/>
              </w:rPr>
              <w:t>H.</w:t>
            </w:r>
          </w:p>
        </w:tc>
        <w:tc>
          <w:tcPr>
            <w:tcW w:w="8311" w:type="dxa"/>
          </w:tcPr>
          <w:p w14:paraId="4D55D8C9" w14:textId="77777777" w:rsidR="004F3DDB" w:rsidRPr="0003264F" w:rsidRDefault="00D103CA" w:rsidP="00A7281F">
            <w:pPr>
              <w:rPr>
                <w:rFonts w:asciiTheme="minorHAnsi" w:hAnsiTheme="minorHAnsi" w:cstheme="minorHAnsi"/>
              </w:rPr>
            </w:pPr>
            <w:r w:rsidRPr="0003264F">
              <w:rPr>
                <w:rFonts w:asciiTheme="minorHAnsi" w:hAnsiTheme="minorHAnsi" w:cstheme="minorHAnsi"/>
                <w:i/>
                <w:iCs/>
                <w:color w:val="FF0000"/>
              </w:rPr>
              <w:fldChar w:fldCharType="begin">
                <w:ffData>
                  <w:name w:val=""/>
                  <w:enabled/>
                  <w:calcOnExit w:val="0"/>
                  <w:textInput>
                    <w:default w:val="You must select one or the other of either G or H. Delete and replace with “Not Used” if not applicable: "/>
                  </w:textInput>
                </w:ffData>
              </w:fldChar>
            </w:r>
            <w:r w:rsidRPr="0003264F">
              <w:rPr>
                <w:rFonts w:asciiTheme="minorHAnsi" w:hAnsiTheme="minorHAnsi" w:cstheme="minorHAnsi"/>
                <w:i/>
                <w:iCs/>
                <w:color w:val="FF0000"/>
              </w:rPr>
              <w:instrText xml:space="preserve"> FORMTEXT </w:instrText>
            </w:r>
            <w:r w:rsidRPr="0003264F">
              <w:rPr>
                <w:rFonts w:asciiTheme="minorHAnsi" w:hAnsiTheme="minorHAnsi" w:cstheme="minorHAnsi"/>
                <w:i/>
                <w:iCs/>
                <w:color w:val="FF0000"/>
              </w:rPr>
            </w:r>
            <w:r w:rsidRPr="0003264F">
              <w:rPr>
                <w:rFonts w:asciiTheme="minorHAnsi" w:hAnsiTheme="minorHAnsi" w:cstheme="minorHAnsi"/>
                <w:i/>
                <w:iCs/>
                <w:color w:val="FF0000"/>
              </w:rPr>
              <w:fldChar w:fldCharType="separate"/>
            </w:r>
            <w:r w:rsidRPr="0003264F">
              <w:rPr>
                <w:rFonts w:asciiTheme="minorHAnsi" w:hAnsiTheme="minorHAnsi" w:cstheme="minorHAnsi"/>
                <w:i/>
                <w:iCs/>
                <w:noProof/>
                <w:color w:val="FF0000"/>
              </w:rPr>
              <w:t xml:space="preserve">You must select one or the other of either G or H. Delete and replace with “Not Used” if not applicable: </w:t>
            </w:r>
            <w:r w:rsidRPr="0003264F">
              <w:rPr>
                <w:rFonts w:asciiTheme="minorHAnsi" w:hAnsiTheme="minorHAnsi" w:cstheme="minorHAnsi"/>
                <w:i/>
                <w:iCs/>
                <w:color w:val="FF0000"/>
              </w:rPr>
              <w:fldChar w:fldCharType="end"/>
            </w:r>
          </w:p>
          <w:p w14:paraId="716A8589" w14:textId="77777777" w:rsidR="004F3DDB" w:rsidRPr="0003264F" w:rsidRDefault="004F3DDB" w:rsidP="00A7281F">
            <w:pPr>
              <w:jc w:val="both"/>
              <w:rPr>
                <w:rFonts w:asciiTheme="minorHAnsi" w:hAnsiTheme="minorHAnsi" w:cstheme="minorHAnsi"/>
                <w:szCs w:val="22"/>
              </w:rPr>
            </w:pPr>
            <w:r w:rsidRPr="0003264F">
              <w:rPr>
                <w:rFonts w:asciiTheme="minorHAnsi" w:hAnsiTheme="minorHAnsi" w:cstheme="minorHAnsi"/>
                <w:szCs w:val="22"/>
              </w:rPr>
              <w:t xml:space="preserve">Without prejudice to any general right to damages under this Agreement where the Contractor does not provide the Services within delivery dates or lead times in accordance with this Agreement, the Client may, at his discretion, deduct </w:t>
            </w:r>
            <w:r w:rsidR="001F7FC2" w:rsidRPr="0003264F">
              <w:rPr>
                <w:rFonts w:asciiTheme="minorHAnsi" w:hAnsiTheme="minorHAnsi" w:cstheme="minorHAnsi"/>
              </w:rPr>
              <w:fldChar w:fldCharType="begin">
                <w:ffData>
                  <w:name w:val="Text43"/>
                  <w:enabled/>
                  <w:calcOnExit w:val="0"/>
                  <w:textInput>
                    <w:default w:val="[insert amount]"/>
                  </w:textInput>
                </w:ffData>
              </w:fldChar>
            </w:r>
            <w:r w:rsidR="001F7FC2" w:rsidRPr="0003264F">
              <w:rPr>
                <w:rFonts w:asciiTheme="minorHAnsi" w:hAnsiTheme="minorHAnsi" w:cstheme="minorHAnsi"/>
              </w:rPr>
              <w:instrText xml:space="preserve"> </w:instrText>
            </w:r>
            <w:bookmarkStart w:id="13" w:name="Text43"/>
            <w:r w:rsidR="001F7FC2" w:rsidRPr="0003264F">
              <w:rPr>
                <w:rFonts w:asciiTheme="minorHAnsi" w:hAnsiTheme="minorHAnsi" w:cstheme="minorHAnsi"/>
              </w:rPr>
              <w:instrText xml:space="preserve">FORMTEXT </w:instrText>
            </w:r>
            <w:r w:rsidR="001F7FC2" w:rsidRPr="0003264F">
              <w:rPr>
                <w:rFonts w:asciiTheme="minorHAnsi" w:hAnsiTheme="minorHAnsi" w:cstheme="minorHAnsi"/>
              </w:rPr>
            </w:r>
            <w:r w:rsidR="001F7FC2" w:rsidRPr="0003264F">
              <w:rPr>
                <w:rFonts w:asciiTheme="minorHAnsi" w:hAnsiTheme="minorHAnsi" w:cstheme="minorHAnsi"/>
              </w:rPr>
              <w:fldChar w:fldCharType="separate"/>
            </w:r>
            <w:r w:rsidR="001F7FC2" w:rsidRPr="0003264F">
              <w:rPr>
                <w:rFonts w:asciiTheme="minorHAnsi" w:hAnsiTheme="minorHAnsi" w:cstheme="minorHAnsi"/>
                <w:noProof/>
              </w:rPr>
              <w:t>[insert amount]</w:t>
            </w:r>
            <w:r w:rsidR="001F7FC2" w:rsidRPr="0003264F">
              <w:rPr>
                <w:rFonts w:asciiTheme="minorHAnsi" w:hAnsiTheme="minorHAnsi" w:cstheme="minorHAnsi"/>
              </w:rPr>
              <w:fldChar w:fldCharType="end"/>
            </w:r>
            <w:bookmarkEnd w:id="13"/>
            <w:r w:rsidRPr="0003264F">
              <w:rPr>
                <w:rFonts w:asciiTheme="minorHAnsi" w:hAnsiTheme="minorHAnsi" w:cstheme="minorHAnsi"/>
                <w:szCs w:val="22"/>
              </w:rPr>
              <w:t xml:space="preserve">  per week</w:t>
            </w:r>
            <w:r w:rsidR="001F7FC2" w:rsidRPr="0003264F">
              <w:rPr>
                <w:rFonts w:asciiTheme="minorHAnsi" w:hAnsiTheme="minorHAnsi" w:cstheme="minorHAnsi"/>
                <w:szCs w:val="22"/>
              </w:rPr>
              <w:t>/day</w:t>
            </w:r>
            <w:r w:rsidRPr="0003264F">
              <w:rPr>
                <w:rFonts w:asciiTheme="minorHAnsi" w:hAnsiTheme="minorHAnsi" w:cstheme="minorHAnsi"/>
                <w:szCs w:val="22"/>
              </w:rPr>
              <w:t>, or part thereof, for each week</w:t>
            </w:r>
            <w:r w:rsidR="001F7FC2" w:rsidRPr="0003264F">
              <w:rPr>
                <w:rFonts w:asciiTheme="minorHAnsi" w:hAnsiTheme="minorHAnsi" w:cstheme="minorHAnsi"/>
                <w:szCs w:val="22"/>
              </w:rPr>
              <w:t>/day</w:t>
            </w:r>
            <w:r w:rsidRPr="0003264F">
              <w:rPr>
                <w:rFonts w:asciiTheme="minorHAnsi" w:hAnsiTheme="minorHAnsi" w:cstheme="minorHAnsi"/>
                <w:szCs w:val="22"/>
              </w:rPr>
              <w:t xml:space="preserve"> of late delivery as liquidated damages up to a maximum amount of </w:t>
            </w:r>
            <w:r w:rsidR="001F7FC2" w:rsidRPr="0003264F">
              <w:rPr>
                <w:rFonts w:asciiTheme="minorHAnsi" w:hAnsiTheme="minorHAnsi" w:cstheme="minorHAnsi"/>
              </w:rPr>
              <w:fldChar w:fldCharType="begin">
                <w:ffData>
                  <w:name w:val=""/>
                  <w:enabled/>
                  <w:calcOnExit w:val="0"/>
                  <w:textInput>
                    <w:default w:val="[insert amount]"/>
                  </w:textInput>
                </w:ffData>
              </w:fldChar>
            </w:r>
            <w:r w:rsidR="001F7FC2" w:rsidRPr="0003264F">
              <w:rPr>
                <w:rFonts w:asciiTheme="minorHAnsi" w:hAnsiTheme="minorHAnsi" w:cstheme="minorHAnsi"/>
              </w:rPr>
              <w:instrText xml:space="preserve"> FORMTEXT </w:instrText>
            </w:r>
            <w:r w:rsidR="001F7FC2" w:rsidRPr="0003264F">
              <w:rPr>
                <w:rFonts w:asciiTheme="minorHAnsi" w:hAnsiTheme="minorHAnsi" w:cstheme="minorHAnsi"/>
              </w:rPr>
            </w:r>
            <w:r w:rsidR="001F7FC2" w:rsidRPr="0003264F">
              <w:rPr>
                <w:rFonts w:asciiTheme="minorHAnsi" w:hAnsiTheme="minorHAnsi" w:cstheme="minorHAnsi"/>
              </w:rPr>
              <w:fldChar w:fldCharType="separate"/>
            </w:r>
            <w:r w:rsidR="001F7FC2" w:rsidRPr="0003264F">
              <w:rPr>
                <w:rFonts w:asciiTheme="minorHAnsi" w:hAnsiTheme="minorHAnsi" w:cstheme="minorHAnsi"/>
                <w:noProof/>
              </w:rPr>
              <w:t>[insert amount]</w:t>
            </w:r>
            <w:r w:rsidR="001F7FC2" w:rsidRPr="0003264F">
              <w:rPr>
                <w:rFonts w:asciiTheme="minorHAnsi" w:hAnsiTheme="minorHAnsi" w:cstheme="minorHAnsi"/>
              </w:rPr>
              <w:fldChar w:fldCharType="end"/>
            </w:r>
            <w:r w:rsidRPr="0003264F">
              <w:rPr>
                <w:rFonts w:asciiTheme="minorHAnsi" w:hAnsiTheme="minorHAnsi" w:cstheme="minorHAnsi"/>
                <w:szCs w:val="22"/>
              </w:rPr>
              <w:t xml:space="preserve"> (the “</w:t>
            </w:r>
            <w:r w:rsidR="00A7281F" w:rsidRPr="0003264F">
              <w:rPr>
                <w:rFonts w:asciiTheme="minorHAnsi" w:hAnsiTheme="minorHAnsi" w:cstheme="minorHAnsi"/>
                <w:szCs w:val="22"/>
              </w:rPr>
              <w:t>Liquidated Damages Threshold”).</w:t>
            </w:r>
          </w:p>
          <w:p w14:paraId="1E91D5E7" w14:textId="77777777" w:rsidR="004F3DDB" w:rsidRPr="0003264F" w:rsidRDefault="004F3DDB" w:rsidP="00A7281F">
            <w:pPr>
              <w:tabs>
                <w:tab w:val="center" w:pos="4153"/>
                <w:tab w:val="right" w:pos="8306"/>
              </w:tabs>
              <w:jc w:val="both"/>
              <w:rPr>
                <w:rFonts w:asciiTheme="minorHAnsi" w:hAnsiTheme="minorHAnsi" w:cstheme="minorHAnsi"/>
                <w:szCs w:val="22"/>
              </w:rPr>
            </w:pPr>
            <w:r w:rsidRPr="0003264F">
              <w:rPr>
                <w:rFonts w:asciiTheme="minorHAnsi" w:hAnsiTheme="minorHAnsi" w:cstheme="minorHAnsi"/>
                <w:szCs w:val="22"/>
              </w:rPr>
              <w:t>Where the Liquidated Damages Threshold is met or exceeded (being that delivery continues not to be performed after the Liquidated Damages Threshold is met), the Client shall be entitled to:</w:t>
            </w:r>
          </w:p>
          <w:p w14:paraId="5BC7BF94" w14:textId="77777777" w:rsidR="004F3DDB" w:rsidRPr="0003264F" w:rsidRDefault="004F3DDB" w:rsidP="0003041E">
            <w:pPr>
              <w:pStyle w:val="ListParagraph"/>
              <w:numPr>
                <w:ilvl w:val="0"/>
                <w:numId w:val="6"/>
              </w:numPr>
              <w:tabs>
                <w:tab w:val="center" w:pos="4153"/>
                <w:tab w:val="right" w:pos="8306"/>
              </w:tabs>
              <w:jc w:val="both"/>
              <w:rPr>
                <w:rFonts w:asciiTheme="minorHAnsi" w:hAnsiTheme="minorHAnsi" w:cstheme="minorHAnsi"/>
                <w:szCs w:val="22"/>
              </w:rPr>
            </w:pPr>
            <w:r w:rsidRPr="0003264F">
              <w:rPr>
                <w:rFonts w:asciiTheme="minorHAnsi" w:hAnsiTheme="minorHAnsi" w:cstheme="minorHAnsi"/>
                <w:szCs w:val="22"/>
              </w:rPr>
              <w:t xml:space="preserve"> claim any remedy available to it (whether under this Agreement or otherwise) for loss or damage incurred or suffered by it after the end of the Liquidated Damages Period; and</w:t>
            </w:r>
          </w:p>
          <w:p w14:paraId="190D879B" w14:textId="77777777" w:rsidR="004F3DDB" w:rsidRPr="0003264F" w:rsidRDefault="004F3DDB" w:rsidP="0003041E">
            <w:pPr>
              <w:pStyle w:val="ListParagraph"/>
              <w:numPr>
                <w:ilvl w:val="0"/>
                <w:numId w:val="6"/>
              </w:numPr>
              <w:tabs>
                <w:tab w:val="center" w:pos="4153"/>
                <w:tab w:val="right" w:pos="8306"/>
              </w:tabs>
              <w:jc w:val="both"/>
              <w:rPr>
                <w:rFonts w:asciiTheme="minorHAnsi" w:hAnsiTheme="minorHAnsi" w:cstheme="minorHAnsi"/>
              </w:rPr>
            </w:pPr>
            <w:r w:rsidRPr="0003264F">
              <w:rPr>
                <w:rFonts w:asciiTheme="minorHAnsi" w:hAnsiTheme="minorHAnsi" w:cstheme="minorHAnsi"/>
                <w:szCs w:val="22"/>
              </w:rPr>
              <w:t>without prejudice to sub-clause (1), the Client shall be entitled to terminate the Agreement with immediate effect by giving notice in writing to the Contractor</w:t>
            </w:r>
          </w:p>
        </w:tc>
      </w:tr>
    </w:tbl>
    <w:p w14:paraId="2E28C343" w14:textId="77777777" w:rsidR="003C0FB1" w:rsidRPr="0003264F" w:rsidRDefault="003C0FB1" w:rsidP="00394603">
      <w:pPr>
        <w:pStyle w:val="Heading2"/>
        <w:jc w:val="both"/>
        <w:rPr>
          <w:rFonts w:asciiTheme="minorHAnsi" w:hAnsiTheme="minorHAnsi" w:cstheme="minorHAnsi"/>
        </w:rPr>
      </w:pPr>
      <w:r w:rsidRPr="0003264F">
        <w:rPr>
          <w:rFonts w:asciiTheme="minorHAnsi" w:hAnsiTheme="minorHAnsi" w:cstheme="minorHAnsi"/>
        </w:rPr>
        <w:t>6.</w:t>
      </w:r>
      <w:r w:rsidRPr="0003264F">
        <w:rPr>
          <w:rFonts w:asciiTheme="minorHAnsi" w:hAnsiTheme="minorHAnsi" w:cstheme="minorHAnsi"/>
        </w:rPr>
        <w:tab/>
        <w:t xml:space="preserve">Intellectual Property </w:t>
      </w:r>
    </w:p>
    <w:tbl>
      <w:tblPr>
        <w:tblW w:w="0" w:type="auto"/>
        <w:tblLook w:val="01E0" w:firstRow="1" w:lastRow="1" w:firstColumn="1" w:lastColumn="1" w:noHBand="0" w:noVBand="0"/>
      </w:tblPr>
      <w:tblGrid>
        <w:gridCol w:w="760"/>
        <w:gridCol w:w="684"/>
        <w:gridCol w:w="7627"/>
      </w:tblGrid>
      <w:tr w:rsidR="003C0FB1" w:rsidRPr="0003264F" w14:paraId="2C029F72" w14:textId="77777777" w:rsidTr="00503F93">
        <w:tc>
          <w:tcPr>
            <w:tcW w:w="828" w:type="dxa"/>
          </w:tcPr>
          <w:p w14:paraId="6CD7A718"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rPr>
              <w:t>A.</w:t>
            </w:r>
          </w:p>
        </w:tc>
        <w:tc>
          <w:tcPr>
            <w:tcW w:w="9540" w:type="dxa"/>
            <w:gridSpan w:val="2"/>
          </w:tcPr>
          <w:p w14:paraId="2832480B" w14:textId="77777777" w:rsidR="003C0FB1" w:rsidRPr="0003264F" w:rsidRDefault="003C0FB1" w:rsidP="00A7281F">
            <w:pPr>
              <w:jc w:val="both"/>
              <w:rPr>
                <w:rFonts w:asciiTheme="minorHAnsi" w:hAnsiTheme="minorHAnsi" w:cstheme="minorHAnsi"/>
              </w:rPr>
            </w:pPr>
            <w:r w:rsidRPr="0003264F">
              <w:rPr>
                <w:rFonts w:asciiTheme="minorHAnsi" w:hAnsiTheme="minorHAnsi" w:cstheme="minorHAnsi"/>
              </w:rPr>
              <w:t>Intellectual Property Rights (“IPR”) means all patents and patent rights, trademarks and trademark rights, trade names and trade name rights, service marks and service mark rights, service names and service name rights, brand names, copyrights and copyright rights, trade dress, business and product names, logos, slogans, trade secrets, industrial models, utility models, design models, designs, rights in confidential information, know-how, rights in the nature of unfair competition rights and rights to sue for passing off, and all pending applications for and registrations of patents, trademarks, service marks, and copyrights together with all connected and similar or analogous rights in any country or jurisdiction for the full term thereof.</w:t>
            </w:r>
          </w:p>
        </w:tc>
      </w:tr>
      <w:tr w:rsidR="003C0FB1" w:rsidRPr="0003264F" w14:paraId="31589C25" w14:textId="77777777" w:rsidTr="00503F93">
        <w:tc>
          <w:tcPr>
            <w:tcW w:w="828" w:type="dxa"/>
          </w:tcPr>
          <w:p w14:paraId="7BAB9CE5"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rPr>
              <w:t>B.</w:t>
            </w:r>
          </w:p>
        </w:tc>
        <w:tc>
          <w:tcPr>
            <w:tcW w:w="9540" w:type="dxa"/>
            <w:gridSpan w:val="2"/>
          </w:tcPr>
          <w:p w14:paraId="01AEFE26" w14:textId="77777777" w:rsidR="003C0FB1" w:rsidRPr="0003264F" w:rsidRDefault="003C0FB1" w:rsidP="00A7281F">
            <w:pPr>
              <w:jc w:val="both"/>
              <w:rPr>
                <w:rFonts w:asciiTheme="minorHAnsi" w:hAnsiTheme="minorHAnsi" w:cstheme="minorHAnsi"/>
              </w:rPr>
            </w:pPr>
            <w:r w:rsidRPr="0003264F">
              <w:rPr>
                <w:rFonts w:asciiTheme="minorHAnsi" w:hAnsiTheme="minorHAnsi" w:cstheme="minorHAnsi"/>
              </w:rPr>
              <w:t>Pre-existing IPR means all IPR existing prior to the date of this Agreement and all IPR in any materials, acquired or developed by or for Contractor or Client independently of this Agreement, and any IPR in Contractor’s standard hardware and software products or modifications or updates to such products.</w:t>
            </w:r>
          </w:p>
        </w:tc>
      </w:tr>
      <w:tr w:rsidR="003C0FB1" w:rsidRPr="0003264F" w14:paraId="084C0359" w14:textId="77777777" w:rsidTr="00503F93">
        <w:tc>
          <w:tcPr>
            <w:tcW w:w="828" w:type="dxa"/>
          </w:tcPr>
          <w:p w14:paraId="2F6B14F5"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rPr>
              <w:lastRenderedPageBreak/>
              <w:t>C.</w:t>
            </w:r>
          </w:p>
        </w:tc>
        <w:tc>
          <w:tcPr>
            <w:tcW w:w="9540" w:type="dxa"/>
            <w:gridSpan w:val="2"/>
          </w:tcPr>
          <w:p w14:paraId="3A0FB97F" w14:textId="77777777" w:rsidR="003C0FB1" w:rsidRPr="0003264F" w:rsidRDefault="003C0FB1" w:rsidP="00A7281F">
            <w:pPr>
              <w:jc w:val="both"/>
              <w:rPr>
                <w:rFonts w:asciiTheme="minorHAnsi" w:hAnsiTheme="minorHAnsi" w:cstheme="minorHAnsi"/>
              </w:rPr>
            </w:pPr>
            <w:r w:rsidRPr="0003264F">
              <w:rPr>
                <w:rFonts w:asciiTheme="minorHAnsi" w:hAnsiTheme="minorHAnsi" w:cstheme="minorHAnsi"/>
              </w:rPr>
              <w:t>All IPR title and interest in all reports, data manuals and/or other materials (other than software) (including without limitation all and any audio or audio visual recordings, transcripts, books, papers, records, notes, illustrations, photographs, diagrams) produced for the purposes of this Agreement (collectively “the Materials”) (or any part or parts thereof) shall vest in the Client and the Contractor so acknowledges and confirms. For the avoidance of doubt the Contractor hereby assigns all Intellectual Property Rights, title and interest in the Materials (including by way of present assignment of future copyright) to the extent that any such Intellectual Property Rights title or interest may be deemed by law to reside in it in the Materials to the Client absolutely.</w:t>
            </w:r>
          </w:p>
        </w:tc>
      </w:tr>
      <w:tr w:rsidR="003C0FB1" w:rsidRPr="0003264F" w14:paraId="3990E95C" w14:textId="77777777" w:rsidTr="00503F93">
        <w:tc>
          <w:tcPr>
            <w:tcW w:w="828" w:type="dxa"/>
          </w:tcPr>
          <w:p w14:paraId="67292860"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rPr>
              <w:t>D.</w:t>
            </w:r>
          </w:p>
        </w:tc>
        <w:tc>
          <w:tcPr>
            <w:tcW w:w="9540" w:type="dxa"/>
            <w:gridSpan w:val="2"/>
          </w:tcPr>
          <w:p w14:paraId="30FEC9CF" w14:textId="77777777" w:rsidR="003C0FB1" w:rsidRPr="0003264F" w:rsidRDefault="003C0FB1" w:rsidP="00A7281F">
            <w:pPr>
              <w:jc w:val="both"/>
              <w:rPr>
                <w:rFonts w:asciiTheme="minorHAnsi" w:hAnsiTheme="minorHAnsi" w:cstheme="minorHAnsi"/>
              </w:rPr>
            </w:pPr>
            <w:r w:rsidRPr="0003264F">
              <w:rPr>
                <w:rFonts w:asciiTheme="minorHAnsi" w:hAnsiTheme="minorHAnsi" w:cstheme="minorHAnsi"/>
              </w:rPr>
              <w:t>The Client grants to the Contractor a royalty-free non-exclusive licence to use the Client’s Pre-existing IPR for the Term to the extent necessary to enable the Contractor to fulfil its obligations under this Agreement. Save as expressly set out in this clause 6 all Pre-Existing IPR shall remain the sole property of the party who owned, acquired or developed such intellectual property.</w:t>
            </w:r>
          </w:p>
        </w:tc>
      </w:tr>
      <w:tr w:rsidR="003C0FB1" w:rsidRPr="0003264F" w14:paraId="7E91BE30" w14:textId="77777777" w:rsidTr="00503F93">
        <w:tc>
          <w:tcPr>
            <w:tcW w:w="828" w:type="dxa"/>
          </w:tcPr>
          <w:p w14:paraId="07553C20"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rPr>
              <w:t>E.</w:t>
            </w:r>
          </w:p>
        </w:tc>
        <w:tc>
          <w:tcPr>
            <w:tcW w:w="9540" w:type="dxa"/>
            <w:gridSpan w:val="2"/>
          </w:tcPr>
          <w:p w14:paraId="6BF058F6" w14:textId="77777777" w:rsidR="003C0FB1" w:rsidRPr="0003264F" w:rsidRDefault="003C0FB1" w:rsidP="00A7281F">
            <w:pPr>
              <w:jc w:val="both"/>
              <w:rPr>
                <w:rFonts w:asciiTheme="minorHAnsi" w:hAnsiTheme="minorHAnsi" w:cstheme="minorHAnsi"/>
              </w:rPr>
            </w:pPr>
            <w:r w:rsidRPr="0003264F">
              <w:rPr>
                <w:rFonts w:asciiTheme="minorHAnsi" w:hAnsiTheme="minorHAnsi" w:cstheme="minorHAnsi"/>
              </w:rPr>
              <w:t>The Contractor shall waive or procure a waiver of any moral rights subsisting in copyright produced under or in performance of this Agreement.</w:t>
            </w:r>
          </w:p>
        </w:tc>
      </w:tr>
      <w:tr w:rsidR="003C0FB1" w:rsidRPr="0003264F" w14:paraId="067E01F4" w14:textId="77777777" w:rsidTr="00503F93">
        <w:tc>
          <w:tcPr>
            <w:tcW w:w="828" w:type="dxa"/>
          </w:tcPr>
          <w:p w14:paraId="383A3C23"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rPr>
              <w:t>F.</w:t>
            </w:r>
          </w:p>
        </w:tc>
        <w:tc>
          <w:tcPr>
            <w:tcW w:w="9540" w:type="dxa"/>
            <w:gridSpan w:val="2"/>
          </w:tcPr>
          <w:p w14:paraId="2D21D891" w14:textId="77777777" w:rsidR="003C0FB1" w:rsidRPr="0003264F" w:rsidRDefault="003C0FB1" w:rsidP="00A7281F">
            <w:pPr>
              <w:jc w:val="both"/>
              <w:rPr>
                <w:rFonts w:asciiTheme="minorHAnsi" w:hAnsiTheme="minorHAnsi" w:cstheme="minorHAnsi"/>
              </w:rPr>
            </w:pPr>
            <w:r w:rsidRPr="0003264F">
              <w:rPr>
                <w:rFonts w:asciiTheme="minorHAnsi" w:hAnsiTheme="minorHAnsi" w:cstheme="minorHAnsi"/>
              </w:rPr>
              <w:t>Nothing in this Agreement shall prohibit or be deemed to prohibit the Contractor from providing services similar to the Services to any party other than the Parties hereto. In no event shall the Contractor be precluded from independently developing for itself, or for others, materials which are competitive with, or similar to, the Services and to use its general knowledge, skills and experience, and any ideas, concepts, know-how, formats, templates, methodologies and techniques that are acquired or used in the course of providing the Services.</w:t>
            </w:r>
          </w:p>
        </w:tc>
      </w:tr>
      <w:tr w:rsidR="003C0FB1" w:rsidRPr="0003264F" w14:paraId="302F0370" w14:textId="77777777" w:rsidTr="00503F93">
        <w:tc>
          <w:tcPr>
            <w:tcW w:w="828" w:type="dxa"/>
          </w:tcPr>
          <w:p w14:paraId="2B1DA7DD"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rPr>
              <w:t>G.</w:t>
            </w:r>
          </w:p>
        </w:tc>
        <w:tc>
          <w:tcPr>
            <w:tcW w:w="9540" w:type="dxa"/>
            <w:gridSpan w:val="2"/>
          </w:tcPr>
          <w:p w14:paraId="2BBD81EF" w14:textId="32A0B93D" w:rsidR="003C0FB1" w:rsidRPr="0003264F" w:rsidRDefault="003C0FB1" w:rsidP="00A7281F">
            <w:pPr>
              <w:jc w:val="both"/>
              <w:rPr>
                <w:rFonts w:asciiTheme="minorHAnsi" w:hAnsiTheme="minorHAnsi" w:cstheme="minorHAnsi"/>
                <w:szCs w:val="22"/>
              </w:rPr>
            </w:pPr>
            <w:r w:rsidRPr="0003264F">
              <w:rPr>
                <w:rFonts w:asciiTheme="minorHAnsi" w:hAnsiTheme="minorHAnsi" w:cstheme="minorHAnsi"/>
                <w:szCs w:val="22"/>
              </w:rPr>
              <w:t xml:space="preserve">The Contractor shall ensure that all and any necessary consents and/or licences for any software, instrument, modality or methodology are obtained and in place before use for the purposes of this Agreement (to include but not be limited to ensuring that the Client shall be vested with all necessary rights so as to enable the Client to enjoy the benefit of the Services for its business purposes).  The Contractor hereby indemnifies the Client and shall keep and hold the Client harmless from and in respect of all and </w:t>
            </w:r>
            <w:r w:rsidR="00AF79B3" w:rsidRPr="0003264F">
              <w:rPr>
                <w:rFonts w:asciiTheme="minorHAnsi" w:hAnsiTheme="minorHAnsi" w:cstheme="minorHAnsi"/>
                <w:szCs w:val="22"/>
              </w:rPr>
              <w:t>any losses</w:t>
            </w:r>
            <w:r w:rsidRPr="0003264F">
              <w:rPr>
                <w:rFonts w:asciiTheme="minorHAnsi" w:hAnsiTheme="minorHAnsi" w:cstheme="minorHAnsi"/>
                <w:szCs w:val="22"/>
              </w:rPr>
              <w:t xml:space="preserve"> (whether direct, indirect or consequential) liability, damages, claims, costs or expenses which arise by reason of any breach of </w:t>
            </w:r>
            <w:proofErr w:type="gramStart"/>
            <w:r w:rsidRPr="0003264F">
              <w:rPr>
                <w:rFonts w:asciiTheme="minorHAnsi" w:hAnsiTheme="minorHAnsi" w:cstheme="minorHAnsi"/>
                <w:szCs w:val="22"/>
              </w:rPr>
              <w:t>third party</w:t>
            </w:r>
            <w:proofErr w:type="gramEnd"/>
            <w:r w:rsidRPr="0003264F">
              <w:rPr>
                <w:rFonts w:asciiTheme="minorHAnsi" w:hAnsiTheme="minorHAnsi" w:cstheme="minorHAnsi"/>
                <w:szCs w:val="22"/>
              </w:rPr>
              <w:t xml:space="preserve"> Intellectual Property Rights in so far as any such rights are used for the purposes of this Agreement.</w:t>
            </w:r>
          </w:p>
          <w:p w14:paraId="202E6D97" w14:textId="77777777" w:rsidR="003C0FB1" w:rsidRPr="0003264F" w:rsidRDefault="003C0FB1" w:rsidP="00A7281F">
            <w:pPr>
              <w:jc w:val="both"/>
              <w:rPr>
                <w:rFonts w:asciiTheme="minorHAnsi" w:hAnsiTheme="minorHAnsi" w:cstheme="minorHAnsi"/>
                <w:szCs w:val="22"/>
              </w:rPr>
            </w:pPr>
            <w:r w:rsidRPr="0003264F">
              <w:rPr>
                <w:rFonts w:asciiTheme="minorHAnsi" w:hAnsiTheme="minorHAnsi" w:cstheme="minorHAnsi"/>
                <w:szCs w:val="22"/>
              </w:rPr>
              <w:t xml:space="preserve">At the request of the Client for and in respect of any such breach, the Contractor shall at its expense and option:  </w:t>
            </w:r>
          </w:p>
        </w:tc>
      </w:tr>
      <w:tr w:rsidR="003C0FB1" w:rsidRPr="0003264F" w14:paraId="489971F2" w14:textId="77777777" w:rsidTr="00503F93">
        <w:tc>
          <w:tcPr>
            <w:tcW w:w="828" w:type="dxa"/>
          </w:tcPr>
          <w:p w14:paraId="16A3A167" w14:textId="77777777" w:rsidR="003C0FB1" w:rsidRPr="0003264F" w:rsidRDefault="003C0FB1" w:rsidP="00394603">
            <w:pPr>
              <w:jc w:val="both"/>
              <w:rPr>
                <w:rFonts w:asciiTheme="minorHAnsi" w:hAnsiTheme="minorHAnsi" w:cstheme="minorHAnsi"/>
                <w:color w:val="0000FF"/>
              </w:rPr>
            </w:pPr>
          </w:p>
        </w:tc>
        <w:tc>
          <w:tcPr>
            <w:tcW w:w="720" w:type="dxa"/>
          </w:tcPr>
          <w:p w14:paraId="1E73AB5C" w14:textId="77777777" w:rsidR="003C0FB1" w:rsidRPr="0003264F" w:rsidRDefault="003C0FB1" w:rsidP="00A7281F">
            <w:pPr>
              <w:jc w:val="both"/>
              <w:rPr>
                <w:rFonts w:asciiTheme="minorHAnsi" w:hAnsiTheme="minorHAnsi" w:cstheme="minorHAnsi"/>
                <w:szCs w:val="22"/>
              </w:rPr>
            </w:pPr>
            <w:r w:rsidRPr="0003264F">
              <w:rPr>
                <w:rFonts w:asciiTheme="minorHAnsi" w:hAnsiTheme="minorHAnsi" w:cstheme="minorHAnsi"/>
                <w:szCs w:val="22"/>
              </w:rPr>
              <w:t>(</w:t>
            </w:r>
            <w:proofErr w:type="spellStart"/>
            <w:r w:rsidRPr="0003264F">
              <w:rPr>
                <w:rFonts w:asciiTheme="minorHAnsi" w:hAnsiTheme="minorHAnsi" w:cstheme="minorHAnsi"/>
                <w:szCs w:val="22"/>
              </w:rPr>
              <w:t>i</w:t>
            </w:r>
            <w:proofErr w:type="spellEnd"/>
            <w:r w:rsidRPr="0003264F">
              <w:rPr>
                <w:rFonts w:asciiTheme="minorHAnsi" w:hAnsiTheme="minorHAnsi" w:cstheme="minorHAnsi"/>
                <w:szCs w:val="22"/>
              </w:rPr>
              <w:t>)</w:t>
            </w:r>
          </w:p>
        </w:tc>
        <w:tc>
          <w:tcPr>
            <w:tcW w:w="8820" w:type="dxa"/>
          </w:tcPr>
          <w:p w14:paraId="5681B213" w14:textId="77777777" w:rsidR="003C0FB1" w:rsidRPr="0003264F" w:rsidRDefault="003C0FB1" w:rsidP="00A7281F">
            <w:pPr>
              <w:jc w:val="both"/>
              <w:rPr>
                <w:rFonts w:asciiTheme="minorHAnsi" w:hAnsiTheme="minorHAnsi" w:cstheme="minorHAnsi"/>
                <w:szCs w:val="22"/>
              </w:rPr>
            </w:pPr>
            <w:r w:rsidRPr="0003264F">
              <w:rPr>
                <w:rFonts w:asciiTheme="minorHAnsi" w:hAnsiTheme="minorHAnsi" w:cstheme="minorHAnsi"/>
                <w:szCs w:val="22"/>
              </w:rPr>
              <w:t>procure the necessary rights for the Client to continue use;</w:t>
            </w:r>
          </w:p>
        </w:tc>
      </w:tr>
      <w:tr w:rsidR="003C0FB1" w:rsidRPr="0003264F" w14:paraId="34678D3E" w14:textId="77777777" w:rsidTr="00503F93">
        <w:tc>
          <w:tcPr>
            <w:tcW w:w="828" w:type="dxa"/>
          </w:tcPr>
          <w:p w14:paraId="41B53219" w14:textId="77777777" w:rsidR="003C0FB1" w:rsidRPr="0003264F" w:rsidRDefault="003C0FB1" w:rsidP="00394603">
            <w:pPr>
              <w:jc w:val="both"/>
              <w:rPr>
                <w:rFonts w:asciiTheme="minorHAnsi" w:hAnsiTheme="minorHAnsi" w:cstheme="minorHAnsi"/>
                <w:color w:val="0000FF"/>
              </w:rPr>
            </w:pPr>
          </w:p>
        </w:tc>
        <w:tc>
          <w:tcPr>
            <w:tcW w:w="720" w:type="dxa"/>
          </w:tcPr>
          <w:p w14:paraId="5F4FB31C" w14:textId="77777777" w:rsidR="003C0FB1" w:rsidRPr="0003264F" w:rsidRDefault="003C0FB1" w:rsidP="00A7281F">
            <w:pPr>
              <w:jc w:val="both"/>
              <w:rPr>
                <w:rFonts w:asciiTheme="minorHAnsi" w:hAnsiTheme="minorHAnsi" w:cstheme="minorHAnsi"/>
                <w:szCs w:val="22"/>
              </w:rPr>
            </w:pPr>
            <w:r w:rsidRPr="0003264F">
              <w:rPr>
                <w:rFonts w:asciiTheme="minorHAnsi" w:hAnsiTheme="minorHAnsi" w:cstheme="minorHAnsi"/>
                <w:szCs w:val="22"/>
              </w:rPr>
              <w:t>(ii)</w:t>
            </w:r>
          </w:p>
        </w:tc>
        <w:tc>
          <w:tcPr>
            <w:tcW w:w="8820" w:type="dxa"/>
          </w:tcPr>
          <w:p w14:paraId="0F9724B2" w14:textId="77777777" w:rsidR="003C0FB1" w:rsidRPr="0003264F" w:rsidRDefault="003C0FB1" w:rsidP="00A7281F">
            <w:pPr>
              <w:jc w:val="both"/>
              <w:rPr>
                <w:rFonts w:asciiTheme="minorHAnsi" w:hAnsiTheme="minorHAnsi" w:cstheme="minorHAnsi"/>
                <w:szCs w:val="22"/>
              </w:rPr>
            </w:pPr>
            <w:r w:rsidRPr="0003264F">
              <w:rPr>
                <w:rFonts w:asciiTheme="minorHAnsi" w:hAnsiTheme="minorHAnsi" w:cstheme="minorHAnsi"/>
                <w:szCs w:val="22"/>
              </w:rPr>
              <w:t>replace the relevant deliverable with a non-infringing equivalent;</w:t>
            </w:r>
          </w:p>
        </w:tc>
      </w:tr>
      <w:tr w:rsidR="003C0FB1" w:rsidRPr="0003264F" w14:paraId="2B7E70B4" w14:textId="77777777" w:rsidTr="00503F93">
        <w:trPr>
          <w:trHeight w:val="868"/>
        </w:trPr>
        <w:tc>
          <w:tcPr>
            <w:tcW w:w="828" w:type="dxa"/>
          </w:tcPr>
          <w:p w14:paraId="03A24F6E" w14:textId="77777777" w:rsidR="003C0FB1" w:rsidRPr="0003264F" w:rsidRDefault="003C0FB1" w:rsidP="00394603">
            <w:pPr>
              <w:jc w:val="both"/>
              <w:rPr>
                <w:rFonts w:asciiTheme="minorHAnsi" w:hAnsiTheme="minorHAnsi" w:cstheme="minorHAnsi"/>
                <w:color w:val="0000FF"/>
              </w:rPr>
            </w:pPr>
          </w:p>
        </w:tc>
        <w:tc>
          <w:tcPr>
            <w:tcW w:w="720" w:type="dxa"/>
          </w:tcPr>
          <w:p w14:paraId="04CDE284" w14:textId="77777777" w:rsidR="003C0FB1" w:rsidRPr="0003264F" w:rsidRDefault="003C0FB1" w:rsidP="00A7281F">
            <w:pPr>
              <w:jc w:val="both"/>
              <w:rPr>
                <w:rFonts w:asciiTheme="minorHAnsi" w:hAnsiTheme="minorHAnsi" w:cstheme="minorHAnsi"/>
                <w:szCs w:val="22"/>
              </w:rPr>
            </w:pPr>
            <w:r w:rsidRPr="0003264F">
              <w:rPr>
                <w:rFonts w:asciiTheme="minorHAnsi" w:hAnsiTheme="minorHAnsi" w:cstheme="minorHAnsi"/>
                <w:szCs w:val="22"/>
              </w:rPr>
              <w:t>(iii)</w:t>
            </w:r>
          </w:p>
        </w:tc>
        <w:tc>
          <w:tcPr>
            <w:tcW w:w="8820" w:type="dxa"/>
          </w:tcPr>
          <w:p w14:paraId="6977943A" w14:textId="77777777" w:rsidR="003C0FB1" w:rsidRPr="0003264F" w:rsidRDefault="003C0FB1" w:rsidP="00A7281F">
            <w:pPr>
              <w:jc w:val="both"/>
              <w:rPr>
                <w:rFonts w:asciiTheme="minorHAnsi" w:hAnsiTheme="minorHAnsi" w:cstheme="minorHAnsi"/>
                <w:szCs w:val="22"/>
              </w:rPr>
            </w:pPr>
            <w:r w:rsidRPr="0003264F">
              <w:rPr>
                <w:rFonts w:asciiTheme="minorHAnsi" w:hAnsiTheme="minorHAnsi" w:cstheme="minorHAnsi"/>
                <w:szCs w:val="22"/>
              </w:rPr>
              <w:t>replace the relevant deliverable to make it non-infringing while giving equivalent performance; or</w:t>
            </w:r>
          </w:p>
        </w:tc>
      </w:tr>
      <w:tr w:rsidR="003C0FB1" w:rsidRPr="0003264F" w14:paraId="4B2DE569" w14:textId="77777777" w:rsidTr="00503F93">
        <w:tc>
          <w:tcPr>
            <w:tcW w:w="828" w:type="dxa"/>
          </w:tcPr>
          <w:p w14:paraId="2CB677FE" w14:textId="77777777" w:rsidR="003C0FB1" w:rsidRPr="0003264F" w:rsidRDefault="003C0FB1" w:rsidP="00394603">
            <w:pPr>
              <w:keepNext/>
              <w:jc w:val="both"/>
              <w:rPr>
                <w:rFonts w:asciiTheme="minorHAnsi" w:hAnsiTheme="minorHAnsi" w:cstheme="minorHAnsi"/>
                <w:color w:val="0000FF"/>
              </w:rPr>
            </w:pPr>
          </w:p>
        </w:tc>
        <w:tc>
          <w:tcPr>
            <w:tcW w:w="720" w:type="dxa"/>
          </w:tcPr>
          <w:p w14:paraId="6F261380" w14:textId="77777777" w:rsidR="003C0FB1" w:rsidRPr="0003264F" w:rsidRDefault="003C0FB1" w:rsidP="00A7281F">
            <w:pPr>
              <w:jc w:val="both"/>
              <w:rPr>
                <w:rFonts w:asciiTheme="minorHAnsi" w:hAnsiTheme="minorHAnsi" w:cstheme="minorHAnsi"/>
                <w:szCs w:val="22"/>
              </w:rPr>
            </w:pPr>
            <w:r w:rsidRPr="0003264F">
              <w:rPr>
                <w:rFonts w:asciiTheme="minorHAnsi" w:hAnsiTheme="minorHAnsi" w:cstheme="minorHAnsi"/>
                <w:szCs w:val="22"/>
              </w:rPr>
              <w:t>(iv)</w:t>
            </w:r>
          </w:p>
        </w:tc>
        <w:tc>
          <w:tcPr>
            <w:tcW w:w="8820" w:type="dxa"/>
          </w:tcPr>
          <w:p w14:paraId="22C7199A" w14:textId="77777777" w:rsidR="003C0FB1" w:rsidRPr="0003264F" w:rsidRDefault="003C0FB1" w:rsidP="00A7281F">
            <w:pPr>
              <w:jc w:val="both"/>
              <w:rPr>
                <w:rFonts w:asciiTheme="minorHAnsi" w:hAnsiTheme="minorHAnsi" w:cstheme="minorHAnsi"/>
                <w:szCs w:val="22"/>
              </w:rPr>
            </w:pPr>
            <w:r w:rsidRPr="0003264F">
              <w:rPr>
                <w:rFonts w:asciiTheme="minorHAnsi" w:hAnsiTheme="minorHAnsi" w:cstheme="minorHAnsi"/>
                <w:szCs w:val="22"/>
              </w:rPr>
              <w:t>if the Contractor cannot obtain the remedies in (</w:t>
            </w:r>
            <w:proofErr w:type="spellStart"/>
            <w:r w:rsidRPr="0003264F">
              <w:rPr>
                <w:rFonts w:asciiTheme="minorHAnsi" w:hAnsiTheme="minorHAnsi" w:cstheme="minorHAnsi"/>
                <w:szCs w:val="22"/>
              </w:rPr>
              <w:t>i</w:t>
            </w:r>
            <w:proofErr w:type="spellEnd"/>
            <w:r w:rsidRPr="0003264F">
              <w:rPr>
                <w:rFonts w:asciiTheme="minorHAnsi" w:hAnsiTheme="minorHAnsi" w:cstheme="minorHAnsi"/>
                <w:szCs w:val="22"/>
              </w:rPr>
              <w:t>), (ii) or (iii) above, it may direct the return of the deliverable and refund to the Client Charges paid for such deliverable less a reasonable amount for the Client’s use of the deliverable up to the time of return, provided such reasonable amount is due to the owner of the said deliverable, TOGETHER with all losses (whether direct, indirect or consequential) thereby accruing to the Client as a result of the breach.</w:t>
            </w:r>
          </w:p>
        </w:tc>
      </w:tr>
      <w:tr w:rsidR="003C0FB1" w:rsidRPr="0003264F" w14:paraId="6B10820A" w14:textId="77777777" w:rsidTr="00503F93">
        <w:tc>
          <w:tcPr>
            <w:tcW w:w="828" w:type="dxa"/>
          </w:tcPr>
          <w:p w14:paraId="3AC6DD63"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rPr>
              <w:t>H.</w:t>
            </w:r>
          </w:p>
        </w:tc>
        <w:tc>
          <w:tcPr>
            <w:tcW w:w="9540" w:type="dxa"/>
            <w:gridSpan w:val="2"/>
          </w:tcPr>
          <w:p w14:paraId="7A27FC8C" w14:textId="77777777" w:rsidR="003C0FB1" w:rsidRPr="0003264F" w:rsidRDefault="003C0FB1" w:rsidP="00A7281F">
            <w:pPr>
              <w:jc w:val="both"/>
              <w:rPr>
                <w:rFonts w:asciiTheme="minorHAnsi" w:hAnsiTheme="minorHAnsi" w:cstheme="minorHAnsi"/>
                <w:szCs w:val="22"/>
              </w:rPr>
            </w:pPr>
            <w:r w:rsidRPr="0003264F">
              <w:rPr>
                <w:rFonts w:asciiTheme="minorHAnsi" w:hAnsiTheme="minorHAnsi" w:cstheme="minorHAnsi"/>
                <w:szCs w:val="22"/>
              </w:rPr>
              <w:t>Upon the termination of this Agreement for whatever reason, the Contractor shall immediately deliver up to the Client all the Materials prepared up to the date of termination. The provisions of this clause 6 will survive the expiration or termination of this Agreement for any reason.</w:t>
            </w:r>
          </w:p>
        </w:tc>
      </w:tr>
    </w:tbl>
    <w:p w14:paraId="7359AB25" w14:textId="77777777" w:rsidR="003C0FB1" w:rsidRPr="0003264F" w:rsidRDefault="003C0FB1" w:rsidP="00394603">
      <w:pPr>
        <w:pStyle w:val="Heading2"/>
        <w:jc w:val="both"/>
        <w:rPr>
          <w:rFonts w:asciiTheme="minorHAnsi" w:hAnsiTheme="minorHAnsi" w:cstheme="minorHAnsi"/>
        </w:rPr>
      </w:pPr>
      <w:r w:rsidRPr="0003264F">
        <w:rPr>
          <w:rFonts w:asciiTheme="minorHAnsi" w:hAnsiTheme="minorHAnsi" w:cstheme="minorHAnsi"/>
        </w:rPr>
        <w:t>7.</w:t>
      </w:r>
      <w:r w:rsidRPr="0003264F">
        <w:rPr>
          <w:rFonts w:asciiTheme="minorHAnsi" w:hAnsiTheme="minorHAnsi" w:cstheme="minorHAnsi"/>
        </w:rPr>
        <w:tab/>
        <w:t>Confidentiality</w:t>
      </w:r>
    </w:p>
    <w:tbl>
      <w:tblPr>
        <w:tblW w:w="0" w:type="auto"/>
        <w:tblLook w:val="01E0" w:firstRow="1" w:lastRow="1" w:firstColumn="1" w:lastColumn="1" w:noHBand="0" w:noVBand="0"/>
      </w:tblPr>
      <w:tblGrid>
        <w:gridCol w:w="612"/>
        <w:gridCol w:w="514"/>
        <w:gridCol w:w="326"/>
        <w:gridCol w:w="7619"/>
      </w:tblGrid>
      <w:tr w:rsidR="003C0FB1" w:rsidRPr="0003264F" w14:paraId="4B5AEECC" w14:textId="77777777" w:rsidTr="00503F93">
        <w:tc>
          <w:tcPr>
            <w:tcW w:w="612" w:type="dxa"/>
          </w:tcPr>
          <w:p w14:paraId="5207B1D6" w14:textId="77777777" w:rsidR="003C0FB1" w:rsidRPr="0003264F" w:rsidRDefault="003C0FB1" w:rsidP="00394603">
            <w:pPr>
              <w:jc w:val="both"/>
              <w:rPr>
                <w:rFonts w:asciiTheme="minorHAnsi" w:hAnsiTheme="minorHAnsi" w:cstheme="minorHAnsi"/>
                <w:color w:val="0000FF"/>
                <w:szCs w:val="22"/>
              </w:rPr>
            </w:pPr>
            <w:r w:rsidRPr="0003264F">
              <w:rPr>
                <w:rFonts w:asciiTheme="minorHAnsi" w:hAnsiTheme="minorHAnsi" w:cstheme="minorHAnsi"/>
                <w:color w:val="0000FF"/>
                <w:szCs w:val="22"/>
              </w:rPr>
              <w:t>A.</w:t>
            </w:r>
          </w:p>
        </w:tc>
        <w:tc>
          <w:tcPr>
            <w:tcW w:w="8459" w:type="dxa"/>
            <w:gridSpan w:val="3"/>
          </w:tcPr>
          <w:p w14:paraId="0C3E4147" w14:textId="5AEF3552" w:rsidR="003C0FB1" w:rsidRPr="0003264F" w:rsidRDefault="003C0FB1" w:rsidP="00A7281F">
            <w:pPr>
              <w:jc w:val="both"/>
              <w:rPr>
                <w:rFonts w:asciiTheme="minorHAnsi" w:hAnsiTheme="minorHAnsi" w:cstheme="minorHAnsi"/>
                <w:szCs w:val="22"/>
              </w:rPr>
            </w:pPr>
            <w:r w:rsidRPr="0003264F">
              <w:rPr>
                <w:rFonts w:asciiTheme="minorHAnsi" w:hAnsiTheme="minorHAnsi" w:cstheme="minorHAnsi"/>
                <w:szCs w:val="22"/>
              </w:rPr>
              <w:t xml:space="preserve">Each of the Parties to this Agreement agrees to hold confidential all information, documentation and other material received, provided or obtained arising from their participation in this Agreement (“Confidential Information”) and shall not disclose same to any third party except </w:t>
            </w:r>
            <w:r w:rsidR="00AF79B3" w:rsidRPr="0003264F">
              <w:rPr>
                <w:rFonts w:asciiTheme="minorHAnsi" w:hAnsiTheme="minorHAnsi" w:cstheme="minorHAnsi"/>
                <w:szCs w:val="22"/>
              </w:rPr>
              <w:t>to: -</w:t>
            </w:r>
          </w:p>
        </w:tc>
      </w:tr>
      <w:tr w:rsidR="003C0FB1" w:rsidRPr="0003264F" w14:paraId="7D201417" w14:textId="77777777" w:rsidTr="00503F93">
        <w:tc>
          <w:tcPr>
            <w:tcW w:w="612" w:type="dxa"/>
          </w:tcPr>
          <w:p w14:paraId="7A87F62D" w14:textId="77777777" w:rsidR="003C0FB1" w:rsidRPr="0003264F" w:rsidRDefault="003C0FB1" w:rsidP="00394603">
            <w:pPr>
              <w:jc w:val="both"/>
              <w:rPr>
                <w:rFonts w:asciiTheme="minorHAnsi" w:hAnsiTheme="minorHAnsi" w:cstheme="minorHAnsi"/>
                <w:color w:val="0000FF"/>
                <w:szCs w:val="22"/>
              </w:rPr>
            </w:pPr>
          </w:p>
        </w:tc>
        <w:tc>
          <w:tcPr>
            <w:tcW w:w="514" w:type="dxa"/>
          </w:tcPr>
          <w:p w14:paraId="4CFC1608" w14:textId="77777777" w:rsidR="003C0FB1" w:rsidRPr="0003264F" w:rsidRDefault="003C0FB1" w:rsidP="00A7281F">
            <w:pPr>
              <w:jc w:val="both"/>
              <w:rPr>
                <w:rFonts w:asciiTheme="minorHAnsi" w:hAnsiTheme="minorHAnsi" w:cstheme="minorHAnsi"/>
                <w:szCs w:val="22"/>
              </w:rPr>
            </w:pPr>
            <w:r w:rsidRPr="0003264F">
              <w:rPr>
                <w:rFonts w:asciiTheme="minorHAnsi" w:hAnsiTheme="minorHAnsi" w:cstheme="minorHAnsi"/>
                <w:szCs w:val="22"/>
              </w:rPr>
              <w:t>1.</w:t>
            </w:r>
          </w:p>
        </w:tc>
        <w:tc>
          <w:tcPr>
            <w:tcW w:w="7945" w:type="dxa"/>
            <w:gridSpan w:val="2"/>
          </w:tcPr>
          <w:p w14:paraId="7DE60A24" w14:textId="77777777" w:rsidR="003C0FB1" w:rsidRPr="0003264F" w:rsidRDefault="003C0FB1" w:rsidP="00A7281F">
            <w:pPr>
              <w:jc w:val="both"/>
              <w:rPr>
                <w:rFonts w:asciiTheme="minorHAnsi" w:hAnsiTheme="minorHAnsi" w:cstheme="minorHAnsi"/>
                <w:szCs w:val="22"/>
              </w:rPr>
            </w:pPr>
            <w:r w:rsidRPr="0003264F">
              <w:rPr>
                <w:rFonts w:asciiTheme="minorHAnsi" w:hAnsiTheme="minorHAnsi" w:cstheme="minorHAnsi"/>
                <w:szCs w:val="22"/>
              </w:rPr>
              <w:t>its professional advisers subject to the provisions of this clause 7; or</w:t>
            </w:r>
          </w:p>
        </w:tc>
      </w:tr>
      <w:tr w:rsidR="003C0FB1" w:rsidRPr="0003264F" w14:paraId="59B71EDF" w14:textId="77777777" w:rsidTr="00503F93">
        <w:tc>
          <w:tcPr>
            <w:tcW w:w="612" w:type="dxa"/>
          </w:tcPr>
          <w:p w14:paraId="52AFB0DD" w14:textId="77777777" w:rsidR="003C0FB1" w:rsidRPr="0003264F" w:rsidRDefault="003C0FB1" w:rsidP="00394603">
            <w:pPr>
              <w:jc w:val="both"/>
              <w:rPr>
                <w:rFonts w:asciiTheme="minorHAnsi" w:hAnsiTheme="minorHAnsi" w:cstheme="minorHAnsi"/>
                <w:color w:val="0000FF"/>
                <w:szCs w:val="22"/>
              </w:rPr>
            </w:pPr>
          </w:p>
        </w:tc>
        <w:tc>
          <w:tcPr>
            <w:tcW w:w="514" w:type="dxa"/>
          </w:tcPr>
          <w:p w14:paraId="3920E787" w14:textId="77777777" w:rsidR="003C0FB1" w:rsidRPr="0003264F" w:rsidRDefault="003C0FB1" w:rsidP="00A7281F">
            <w:pPr>
              <w:jc w:val="both"/>
              <w:rPr>
                <w:rFonts w:asciiTheme="minorHAnsi" w:hAnsiTheme="minorHAnsi" w:cstheme="minorHAnsi"/>
                <w:szCs w:val="22"/>
              </w:rPr>
            </w:pPr>
            <w:r w:rsidRPr="0003264F">
              <w:rPr>
                <w:rFonts w:asciiTheme="minorHAnsi" w:hAnsiTheme="minorHAnsi" w:cstheme="minorHAnsi"/>
                <w:szCs w:val="22"/>
              </w:rPr>
              <w:t>2.</w:t>
            </w:r>
          </w:p>
        </w:tc>
        <w:tc>
          <w:tcPr>
            <w:tcW w:w="7945" w:type="dxa"/>
            <w:gridSpan w:val="2"/>
          </w:tcPr>
          <w:p w14:paraId="3E5EE655" w14:textId="77777777" w:rsidR="003C0FB1" w:rsidRPr="0003264F" w:rsidRDefault="003C0FB1" w:rsidP="00A7281F">
            <w:pPr>
              <w:jc w:val="both"/>
              <w:rPr>
                <w:rFonts w:asciiTheme="minorHAnsi" w:hAnsiTheme="minorHAnsi" w:cstheme="minorHAnsi"/>
                <w:szCs w:val="22"/>
              </w:rPr>
            </w:pPr>
            <w:r w:rsidRPr="0003264F">
              <w:rPr>
                <w:rFonts w:asciiTheme="minorHAnsi" w:hAnsiTheme="minorHAnsi" w:cstheme="minorHAnsi"/>
                <w:szCs w:val="22"/>
              </w:rPr>
              <w:t>as may be required by law; or</w:t>
            </w:r>
          </w:p>
        </w:tc>
      </w:tr>
      <w:tr w:rsidR="003C0FB1" w:rsidRPr="0003264F" w14:paraId="3C9DB223" w14:textId="77777777" w:rsidTr="00503F93">
        <w:tc>
          <w:tcPr>
            <w:tcW w:w="612" w:type="dxa"/>
          </w:tcPr>
          <w:p w14:paraId="6128429A" w14:textId="77777777" w:rsidR="003C0FB1" w:rsidRPr="0003264F" w:rsidRDefault="003C0FB1" w:rsidP="00394603">
            <w:pPr>
              <w:jc w:val="both"/>
              <w:rPr>
                <w:rFonts w:asciiTheme="minorHAnsi" w:hAnsiTheme="minorHAnsi" w:cstheme="minorHAnsi"/>
                <w:color w:val="0000FF"/>
                <w:szCs w:val="22"/>
              </w:rPr>
            </w:pPr>
          </w:p>
        </w:tc>
        <w:tc>
          <w:tcPr>
            <w:tcW w:w="514" w:type="dxa"/>
          </w:tcPr>
          <w:p w14:paraId="608FF5DF" w14:textId="77777777" w:rsidR="003C0FB1" w:rsidRPr="0003264F" w:rsidRDefault="003C0FB1" w:rsidP="00A7281F">
            <w:pPr>
              <w:jc w:val="both"/>
              <w:rPr>
                <w:rFonts w:asciiTheme="minorHAnsi" w:hAnsiTheme="minorHAnsi" w:cstheme="minorHAnsi"/>
                <w:szCs w:val="22"/>
              </w:rPr>
            </w:pPr>
            <w:r w:rsidRPr="0003264F">
              <w:rPr>
                <w:rFonts w:asciiTheme="minorHAnsi" w:hAnsiTheme="minorHAnsi" w:cstheme="minorHAnsi"/>
                <w:szCs w:val="22"/>
              </w:rPr>
              <w:t>3.</w:t>
            </w:r>
          </w:p>
        </w:tc>
        <w:tc>
          <w:tcPr>
            <w:tcW w:w="7945" w:type="dxa"/>
            <w:gridSpan w:val="2"/>
          </w:tcPr>
          <w:p w14:paraId="0DD84362" w14:textId="77777777" w:rsidR="003C0FB1" w:rsidRPr="0003264F" w:rsidRDefault="003C0FB1" w:rsidP="00A7281F">
            <w:pPr>
              <w:jc w:val="both"/>
              <w:rPr>
                <w:rFonts w:asciiTheme="minorHAnsi" w:hAnsiTheme="minorHAnsi" w:cstheme="minorHAnsi"/>
                <w:szCs w:val="22"/>
              </w:rPr>
            </w:pPr>
            <w:r w:rsidRPr="0003264F">
              <w:rPr>
                <w:rFonts w:asciiTheme="minorHAnsi" w:hAnsiTheme="minorHAnsi" w:cstheme="minorHAnsi"/>
                <w:szCs w:val="22"/>
              </w:rPr>
              <w:t>as may be necessary to give effect to the terms of this Agreement subject to the provisions of this clause 7; or</w:t>
            </w:r>
          </w:p>
        </w:tc>
      </w:tr>
      <w:tr w:rsidR="003C0FB1" w:rsidRPr="0003264F" w14:paraId="00DE1811" w14:textId="77777777" w:rsidTr="00503F93">
        <w:tc>
          <w:tcPr>
            <w:tcW w:w="612" w:type="dxa"/>
          </w:tcPr>
          <w:p w14:paraId="08C7B0A6" w14:textId="77777777" w:rsidR="003C0FB1" w:rsidRPr="0003264F" w:rsidRDefault="003C0FB1" w:rsidP="00394603">
            <w:pPr>
              <w:jc w:val="both"/>
              <w:rPr>
                <w:rFonts w:asciiTheme="minorHAnsi" w:hAnsiTheme="minorHAnsi" w:cstheme="minorHAnsi"/>
                <w:color w:val="0000FF"/>
                <w:szCs w:val="22"/>
              </w:rPr>
            </w:pPr>
          </w:p>
        </w:tc>
        <w:tc>
          <w:tcPr>
            <w:tcW w:w="514" w:type="dxa"/>
          </w:tcPr>
          <w:p w14:paraId="6FD0922A" w14:textId="77777777" w:rsidR="003C0FB1" w:rsidRPr="0003264F" w:rsidRDefault="003C0FB1" w:rsidP="00A7281F">
            <w:pPr>
              <w:jc w:val="both"/>
              <w:rPr>
                <w:rFonts w:asciiTheme="minorHAnsi" w:hAnsiTheme="minorHAnsi" w:cstheme="minorHAnsi"/>
                <w:szCs w:val="22"/>
              </w:rPr>
            </w:pPr>
            <w:r w:rsidRPr="0003264F">
              <w:rPr>
                <w:rFonts w:asciiTheme="minorHAnsi" w:hAnsiTheme="minorHAnsi" w:cstheme="minorHAnsi"/>
                <w:szCs w:val="22"/>
              </w:rPr>
              <w:t>4.</w:t>
            </w:r>
          </w:p>
        </w:tc>
        <w:tc>
          <w:tcPr>
            <w:tcW w:w="7945" w:type="dxa"/>
            <w:gridSpan w:val="2"/>
          </w:tcPr>
          <w:p w14:paraId="2F844880" w14:textId="77777777" w:rsidR="003C0FB1" w:rsidRPr="0003264F" w:rsidRDefault="003C0FB1" w:rsidP="00A7281F">
            <w:pPr>
              <w:jc w:val="both"/>
              <w:rPr>
                <w:rFonts w:asciiTheme="minorHAnsi" w:hAnsiTheme="minorHAnsi" w:cstheme="minorHAnsi"/>
                <w:szCs w:val="22"/>
              </w:rPr>
            </w:pPr>
            <w:r w:rsidRPr="0003264F">
              <w:rPr>
                <w:rFonts w:asciiTheme="minorHAnsi" w:hAnsiTheme="minorHAnsi" w:cstheme="minorHAnsi"/>
                <w:szCs w:val="22"/>
              </w:rPr>
              <w:t>in the case of the Client by request of any person or body or authority whose request the Client or persons associated with the Client (including but not limited to the Legislature and/or the Executive and/or the Civil Service) considers it necessary or appropriate to so comply.</w:t>
            </w:r>
          </w:p>
        </w:tc>
      </w:tr>
      <w:tr w:rsidR="003C0FB1" w:rsidRPr="0003264F" w14:paraId="37B3FF62" w14:textId="77777777" w:rsidTr="00503F93">
        <w:tc>
          <w:tcPr>
            <w:tcW w:w="612" w:type="dxa"/>
          </w:tcPr>
          <w:p w14:paraId="634DF52D"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rPr>
              <w:t>B.</w:t>
            </w:r>
          </w:p>
        </w:tc>
        <w:tc>
          <w:tcPr>
            <w:tcW w:w="8459" w:type="dxa"/>
            <w:gridSpan w:val="3"/>
          </w:tcPr>
          <w:p w14:paraId="40C3B79C" w14:textId="77777777" w:rsidR="003C0FB1" w:rsidRPr="0003264F" w:rsidRDefault="003C0FB1" w:rsidP="00A7281F">
            <w:pPr>
              <w:jc w:val="both"/>
              <w:rPr>
                <w:rFonts w:asciiTheme="minorHAnsi" w:hAnsiTheme="minorHAnsi" w:cstheme="minorHAnsi"/>
              </w:rPr>
            </w:pPr>
            <w:r w:rsidRPr="0003264F">
              <w:rPr>
                <w:rFonts w:asciiTheme="minorHAnsi" w:hAnsiTheme="minorHAnsi" w:cstheme="minorHAnsi"/>
              </w:rPr>
              <w:t xml:space="preserve">The Contractor undertakes to comply with all reasonable directions of the Client with regard to the use and application of all and any of its Confidential Information and shall comply with the confidentiality agreement as exhibited at Appendix </w:t>
            </w:r>
            <w:r w:rsidR="009528C8" w:rsidRPr="0003264F">
              <w:rPr>
                <w:rFonts w:asciiTheme="minorHAnsi" w:hAnsiTheme="minorHAnsi" w:cstheme="minorHAnsi"/>
              </w:rPr>
              <w:t>6</w:t>
            </w:r>
            <w:r w:rsidRPr="0003264F">
              <w:rPr>
                <w:rFonts w:asciiTheme="minorHAnsi" w:hAnsiTheme="minorHAnsi" w:cstheme="minorHAnsi"/>
              </w:rPr>
              <w:t xml:space="preserve"> to the RFT (“the Confidentiality Agreement”). </w:t>
            </w:r>
          </w:p>
          <w:p w14:paraId="2F67AF12" w14:textId="77777777" w:rsidR="003C0FB1" w:rsidRPr="0003264F" w:rsidRDefault="003C0FB1" w:rsidP="00A7281F">
            <w:pPr>
              <w:jc w:val="both"/>
              <w:rPr>
                <w:rFonts w:asciiTheme="minorHAnsi" w:hAnsiTheme="minorHAnsi" w:cstheme="minorHAnsi"/>
              </w:rPr>
            </w:pPr>
            <w:r w:rsidRPr="0003264F">
              <w:rPr>
                <w:rFonts w:asciiTheme="minorHAnsi" w:hAnsiTheme="minorHAnsi" w:cstheme="minorHAnsi"/>
                <w:szCs w:val="22"/>
              </w:rPr>
              <w:t>The obligations in this clause 7 will not apply to any Confidential Information:</w:t>
            </w:r>
          </w:p>
        </w:tc>
      </w:tr>
      <w:tr w:rsidR="003C0FB1" w:rsidRPr="0003264F" w:rsidDel="009170AC" w14:paraId="395AB967" w14:textId="77777777" w:rsidTr="00503F93">
        <w:tc>
          <w:tcPr>
            <w:tcW w:w="612" w:type="dxa"/>
          </w:tcPr>
          <w:p w14:paraId="0F593523" w14:textId="77777777" w:rsidR="003C0FB1" w:rsidRPr="0003264F" w:rsidDel="009170AC" w:rsidRDefault="003C0FB1" w:rsidP="00394603">
            <w:pPr>
              <w:jc w:val="both"/>
              <w:rPr>
                <w:rFonts w:asciiTheme="minorHAnsi" w:hAnsiTheme="minorHAnsi" w:cstheme="minorHAnsi"/>
                <w:color w:val="0000FF"/>
              </w:rPr>
            </w:pPr>
          </w:p>
        </w:tc>
        <w:tc>
          <w:tcPr>
            <w:tcW w:w="840" w:type="dxa"/>
            <w:gridSpan w:val="2"/>
          </w:tcPr>
          <w:p w14:paraId="6C582DB8" w14:textId="77777777" w:rsidR="003C0FB1" w:rsidRPr="0003264F" w:rsidDel="009170AC" w:rsidRDefault="003C0FB1" w:rsidP="00A7281F">
            <w:pPr>
              <w:jc w:val="both"/>
              <w:rPr>
                <w:rFonts w:asciiTheme="minorHAnsi" w:hAnsiTheme="minorHAnsi" w:cstheme="minorHAnsi"/>
              </w:rPr>
            </w:pPr>
            <w:r w:rsidRPr="0003264F">
              <w:rPr>
                <w:rFonts w:asciiTheme="minorHAnsi" w:hAnsiTheme="minorHAnsi" w:cstheme="minorHAnsi"/>
              </w:rPr>
              <w:t>1.</w:t>
            </w:r>
          </w:p>
        </w:tc>
        <w:tc>
          <w:tcPr>
            <w:tcW w:w="7619" w:type="dxa"/>
          </w:tcPr>
          <w:p w14:paraId="0DDED9EB" w14:textId="77777777" w:rsidR="003C0FB1" w:rsidRPr="0003264F" w:rsidDel="009170AC" w:rsidRDefault="003C0FB1" w:rsidP="00A7281F">
            <w:pPr>
              <w:jc w:val="both"/>
              <w:rPr>
                <w:rFonts w:asciiTheme="minorHAnsi" w:hAnsiTheme="minorHAnsi" w:cstheme="minorHAnsi"/>
              </w:rPr>
            </w:pPr>
            <w:r w:rsidRPr="0003264F">
              <w:rPr>
                <w:rFonts w:asciiTheme="minorHAnsi" w:hAnsiTheme="minorHAnsi" w:cstheme="minorHAnsi"/>
                <w:szCs w:val="22"/>
              </w:rPr>
              <w:t>in the receiving Party’s possession (with full right to disclose) before receiving it from the other Party; or</w:t>
            </w:r>
          </w:p>
        </w:tc>
      </w:tr>
      <w:tr w:rsidR="003C0FB1" w:rsidRPr="0003264F" w:rsidDel="009170AC" w14:paraId="7C32E41F" w14:textId="77777777" w:rsidTr="00503F93">
        <w:tc>
          <w:tcPr>
            <w:tcW w:w="612" w:type="dxa"/>
          </w:tcPr>
          <w:p w14:paraId="688784A0" w14:textId="77777777" w:rsidR="003C0FB1" w:rsidRPr="0003264F" w:rsidDel="009170AC" w:rsidRDefault="003C0FB1" w:rsidP="00394603">
            <w:pPr>
              <w:jc w:val="both"/>
              <w:rPr>
                <w:rFonts w:asciiTheme="minorHAnsi" w:hAnsiTheme="minorHAnsi" w:cstheme="minorHAnsi"/>
                <w:color w:val="0000FF"/>
              </w:rPr>
            </w:pPr>
          </w:p>
        </w:tc>
        <w:tc>
          <w:tcPr>
            <w:tcW w:w="840" w:type="dxa"/>
            <w:gridSpan w:val="2"/>
          </w:tcPr>
          <w:p w14:paraId="31F7D0A8" w14:textId="77777777" w:rsidR="003C0FB1" w:rsidRPr="0003264F" w:rsidDel="009170AC" w:rsidRDefault="003C0FB1" w:rsidP="00A7281F">
            <w:pPr>
              <w:jc w:val="both"/>
              <w:rPr>
                <w:rFonts w:asciiTheme="minorHAnsi" w:hAnsiTheme="minorHAnsi" w:cstheme="minorHAnsi"/>
              </w:rPr>
            </w:pPr>
            <w:r w:rsidRPr="0003264F">
              <w:rPr>
                <w:rFonts w:asciiTheme="minorHAnsi" w:hAnsiTheme="minorHAnsi" w:cstheme="minorHAnsi"/>
              </w:rPr>
              <w:t>2.</w:t>
            </w:r>
          </w:p>
        </w:tc>
        <w:tc>
          <w:tcPr>
            <w:tcW w:w="7619" w:type="dxa"/>
          </w:tcPr>
          <w:p w14:paraId="0B0C9167" w14:textId="77777777" w:rsidR="003C0FB1" w:rsidRPr="0003264F" w:rsidDel="009170AC" w:rsidRDefault="003C0FB1" w:rsidP="00A7281F">
            <w:pPr>
              <w:jc w:val="both"/>
              <w:rPr>
                <w:rFonts w:asciiTheme="minorHAnsi" w:hAnsiTheme="minorHAnsi" w:cstheme="minorHAnsi"/>
              </w:rPr>
            </w:pPr>
            <w:r w:rsidRPr="0003264F">
              <w:rPr>
                <w:rFonts w:asciiTheme="minorHAnsi" w:hAnsiTheme="minorHAnsi" w:cstheme="minorHAnsi"/>
                <w:szCs w:val="22"/>
              </w:rPr>
              <w:t>which is or becomes public knowledge other than by breach of this clause; or</w:t>
            </w:r>
          </w:p>
        </w:tc>
      </w:tr>
      <w:tr w:rsidR="003C0FB1" w:rsidRPr="0003264F" w:rsidDel="009170AC" w14:paraId="5C385148" w14:textId="77777777" w:rsidTr="00503F93">
        <w:tc>
          <w:tcPr>
            <w:tcW w:w="612" w:type="dxa"/>
          </w:tcPr>
          <w:p w14:paraId="476672F2" w14:textId="77777777" w:rsidR="003C0FB1" w:rsidRPr="0003264F" w:rsidDel="009170AC" w:rsidRDefault="003C0FB1" w:rsidP="00394603">
            <w:pPr>
              <w:jc w:val="both"/>
              <w:rPr>
                <w:rFonts w:asciiTheme="minorHAnsi" w:hAnsiTheme="minorHAnsi" w:cstheme="minorHAnsi"/>
                <w:color w:val="0000FF"/>
              </w:rPr>
            </w:pPr>
          </w:p>
        </w:tc>
        <w:tc>
          <w:tcPr>
            <w:tcW w:w="840" w:type="dxa"/>
            <w:gridSpan w:val="2"/>
          </w:tcPr>
          <w:p w14:paraId="40548727" w14:textId="77777777" w:rsidR="003C0FB1" w:rsidRPr="0003264F" w:rsidDel="009170AC" w:rsidRDefault="003C0FB1" w:rsidP="00A7281F">
            <w:pPr>
              <w:jc w:val="both"/>
              <w:rPr>
                <w:rFonts w:asciiTheme="minorHAnsi" w:hAnsiTheme="minorHAnsi" w:cstheme="minorHAnsi"/>
              </w:rPr>
            </w:pPr>
            <w:r w:rsidRPr="0003264F">
              <w:rPr>
                <w:rFonts w:asciiTheme="minorHAnsi" w:hAnsiTheme="minorHAnsi" w:cstheme="minorHAnsi"/>
              </w:rPr>
              <w:t>3.</w:t>
            </w:r>
          </w:p>
        </w:tc>
        <w:tc>
          <w:tcPr>
            <w:tcW w:w="7619" w:type="dxa"/>
          </w:tcPr>
          <w:p w14:paraId="05D1C9D3" w14:textId="77777777" w:rsidR="003C0FB1" w:rsidRPr="0003264F" w:rsidDel="009170AC" w:rsidRDefault="003C0FB1" w:rsidP="00A7281F">
            <w:pPr>
              <w:jc w:val="both"/>
              <w:rPr>
                <w:rFonts w:asciiTheme="minorHAnsi" w:hAnsiTheme="minorHAnsi" w:cstheme="minorHAnsi"/>
              </w:rPr>
            </w:pPr>
            <w:r w:rsidRPr="0003264F">
              <w:rPr>
                <w:rFonts w:asciiTheme="minorHAnsi" w:hAnsiTheme="minorHAnsi" w:cstheme="minorHAnsi"/>
                <w:szCs w:val="22"/>
              </w:rPr>
              <w:t>is independently developed by the disclosing Party without access to or use of the Confidential Information; or</w:t>
            </w:r>
          </w:p>
        </w:tc>
      </w:tr>
      <w:tr w:rsidR="003C0FB1" w:rsidRPr="0003264F" w:rsidDel="009170AC" w14:paraId="1D02F8BB" w14:textId="77777777" w:rsidTr="00503F93">
        <w:trPr>
          <w:trHeight w:val="840"/>
        </w:trPr>
        <w:tc>
          <w:tcPr>
            <w:tcW w:w="612" w:type="dxa"/>
          </w:tcPr>
          <w:p w14:paraId="779328BF" w14:textId="77777777" w:rsidR="003C0FB1" w:rsidRPr="0003264F" w:rsidDel="009170AC" w:rsidRDefault="003C0FB1" w:rsidP="00394603">
            <w:pPr>
              <w:jc w:val="both"/>
              <w:rPr>
                <w:rFonts w:asciiTheme="minorHAnsi" w:hAnsiTheme="minorHAnsi" w:cstheme="minorHAnsi"/>
                <w:color w:val="0000FF"/>
              </w:rPr>
            </w:pPr>
          </w:p>
        </w:tc>
        <w:tc>
          <w:tcPr>
            <w:tcW w:w="840" w:type="dxa"/>
            <w:gridSpan w:val="2"/>
          </w:tcPr>
          <w:p w14:paraId="638F0F4F" w14:textId="77777777" w:rsidR="003C0FB1" w:rsidRPr="0003264F" w:rsidDel="009170AC" w:rsidRDefault="003C0FB1" w:rsidP="00A7281F">
            <w:pPr>
              <w:jc w:val="both"/>
              <w:rPr>
                <w:rFonts w:asciiTheme="minorHAnsi" w:hAnsiTheme="minorHAnsi" w:cstheme="minorHAnsi"/>
              </w:rPr>
            </w:pPr>
            <w:r w:rsidRPr="0003264F">
              <w:rPr>
                <w:rFonts w:asciiTheme="minorHAnsi" w:hAnsiTheme="minorHAnsi" w:cstheme="minorHAnsi"/>
              </w:rPr>
              <w:t>4.</w:t>
            </w:r>
          </w:p>
        </w:tc>
        <w:tc>
          <w:tcPr>
            <w:tcW w:w="7619" w:type="dxa"/>
          </w:tcPr>
          <w:p w14:paraId="024B4782" w14:textId="77777777" w:rsidR="003C0FB1" w:rsidRPr="0003264F" w:rsidDel="009170AC" w:rsidRDefault="003C0FB1" w:rsidP="00A7281F">
            <w:pPr>
              <w:jc w:val="both"/>
              <w:rPr>
                <w:rFonts w:asciiTheme="minorHAnsi" w:hAnsiTheme="minorHAnsi" w:cstheme="minorHAnsi"/>
              </w:rPr>
            </w:pPr>
            <w:r w:rsidRPr="0003264F">
              <w:rPr>
                <w:rFonts w:asciiTheme="minorHAnsi" w:hAnsiTheme="minorHAnsi" w:cstheme="minorHAnsi"/>
                <w:szCs w:val="22"/>
              </w:rPr>
              <w:t>is lawfully received by the disclosing Party from a third party (with full right to disclose).</w:t>
            </w:r>
          </w:p>
        </w:tc>
      </w:tr>
      <w:tr w:rsidR="003C0FB1" w:rsidRPr="0003264F" w14:paraId="523F21C7" w14:textId="77777777" w:rsidTr="00503F93">
        <w:tc>
          <w:tcPr>
            <w:tcW w:w="612" w:type="dxa"/>
          </w:tcPr>
          <w:p w14:paraId="160CE1C0"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rPr>
              <w:t>C.</w:t>
            </w:r>
          </w:p>
        </w:tc>
        <w:tc>
          <w:tcPr>
            <w:tcW w:w="8459" w:type="dxa"/>
            <w:gridSpan w:val="3"/>
          </w:tcPr>
          <w:p w14:paraId="073D35A1" w14:textId="25DD74AA" w:rsidR="003C0FB1" w:rsidRPr="0003264F" w:rsidRDefault="003C0FB1" w:rsidP="00A7281F">
            <w:pPr>
              <w:jc w:val="both"/>
              <w:rPr>
                <w:rFonts w:asciiTheme="minorHAnsi" w:hAnsiTheme="minorHAnsi" w:cstheme="minorHAnsi"/>
              </w:rPr>
            </w:pPr>
            <w:r w:rsidRPr="0003264F">
              <w:rPr>
                <w:rFonts w:asciiTheme="minorHAnsi" w:hAnsiTheme="minorHAnsi" w:cstheme="minorHAnsi"/>
              </w:rPr>
              <w:t xml:space="preserve">The Contractor acknowledges that the security of the State and its information is of paramount importance to the Client. </w:t>
            </w:r>
            <w:r w:rsidR="00AF79B3" w:rsidRPr="0003264F">
              <w:rPr>
                <w:rFonts w:asciiTheme="minorHAnsi" w:hAnsiTheme="minorHAnsi" w:cstheme="minorHAnsi"/>
              </w:rPr>
              <w:t>Accordingly,</w:t>
            </w:r>
            <w:r w:rsidRPr="0003264F">
              <w:rPr>
                <w:rFonts w:asciiTheme="minorHAnsi" w:hAnsiTheme="minorHAnsi" w:cstheme="minorHAnsi"/>
              </w:rPr>
              <w:t xml:space="preserve"> the Contractor confirms that it will, if requested by the Client, from time to time, submit full personal details (including those of Subcontractors) who are assigned to provide the Services (or any part thereof) under this Agreement. The Contractor further acknowledges that checks may be carried out in relation </w:t>
            </w:r>
            <w:r w:rsidRPr="0003264F">
              <w:rPr>
                <w:rFonts w:asciiTheme="minorHAnsi" w:hAnsiTheme="minorHAnsi" w:cstheme="minorHAnsi"/>
              </w:rPr>
              <w:lastRenderedPageBreak/>
              <w:t>to all such personnel by police authorities and the Contractor shall comply with all reasonable directions of the Client arising therefrom.</w:t>
            </w:r>
          </w:p>
        </w:tc>
      </w:tr>
      <w:tr w:rsidR="003C0FB1" w:rsidRPr="0003264F" w14:paraId="49582F19" w14:textId="77777777" w:rsidTr="00503F93">
        <w:tc>
          <w:tcPr>
            <w:tcW w:w="612" w:type="dxa"/>
          </w:tcPr>
          <w:p w14:paraId="5AFFA349"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rPr>
              <w:lastRenderedPageBreak/>
              <w:t>D.</w:t>
            </w:r>
          </w:p>
        </w:tc>
        <w:tc>
          <w:tcPr>
            <w:tcW w:w="8459" w:type="dxa"/>
            <w:gridSpan w:val="3"/>
          </w:tcPr>
          <w:p w14:paraId="1C28191D" w14:textId="3BD16A7C" w:rsidR="003C0FB1" w:rsidRPr="0003264F" w:rsidRDefault="003C0FB1" w:rsidP="00A7281F">
            <w:pPr>
              <w:jc w:val="both"/>
              <w:rPr>
                <w:rFonts w:asciiTheme="minorHAnsi" w:hAnsiTheme="minorHAnsi" w:cstheme="minorHAnsi"/>
              </w:rPr>
            </w:pPr>
            <w:r w:rsidRPr="0003264F">
              <w:rPr>
                <w:rFonts w:asciiTheme="minorHAnsi" w:hAnsiTheme="minorHAnsi" w:cstheme="minorHAnsi"/>
              </w:rPr>
              <w:t xml:space="preserve">In circumstances where the Client is subject to the provisions of the Freedom of Information Act 2014 </w:t>
            </w:r>
            <w:r w:rsidRPr="0003264F">
              <w:rPr>
                <w:rFonts w:asciiTheme="minorHAnsi" w:hAnsiTheme="minorHAnsi" w:cstheme="minorHAnsi"/>
                <w:szCs w:val="22"/>
              </w:rPr>
              <w:t>or the European Communities (Access to Information on the Environment) Regulations 2007 to 2014</w:t>
            </w:r>
            <w:r w:rsidRPr="0003264F">
              <w:rPr>
                <w:rFonts w:asciiTheme="minorHAnsi" w:hAnsiTheme="minorHAnsi" w:cstheme="minorHAnsi"/>
              </w:rPr>
              <w:t xml:space="preserve">, then in the event of the Client receiving a request for information related to this Agreement, the Client shall consult with the Contractor in respect of the request. The Contractor shall identify any information that is not to be disclosed on grounds of confidentiality or commercial </w:t>
            </w:r>
            <w:r w:rsidR="00AF79B3" w:rsidRPr="0003264F">
              <w:rPr>
                <w:rFonts w:asciiTheme="minorHAnsi" w:hAnsiTheme="minorHAnsi" w:cstheme="minorHAnsi"/>
              </w:rPr>
              <w:t>sensitivity and</w:t>
            </w:r>
            <w:r w:rsidRPr="0003264F">
              <w:rPr>
                <w:rFonts w:asciiTheme="minorHAnsi" w:hAnsiTheme="minorHAnsi" w:cstheme="minorHAnsi"/>
              </w:rPr>
              <w:t xml:space="preserve"> shall state the reasons for this sensitivity. The Client will consult the Contractor about this confidential or commercially sensitive information before </w:t>
            </w:r>
            <w:proofErr w:type="gramStart"/>
            <w:r w:rsidRPr="0003264F">
              <w:rPr>
                <w:rFonts w:asciiTheme="minorHAnsi" w:hAnsiTheme="minorHAnsi" w:cstheme="minorHAnsi"/>
              </w:rPr>
              <w:t>making a decision</w:t>
            </w:r>
            <w:proofErr w:type="gramEnd"/>
            <w:r w:rsidRPr="0003264F">
              <w:rPr>
                <w:rFonts w:asciiTheme="minorHAnsi" w:hAnsiTheme="minorHAnsi" w:cstheme="minorHAnsi"/>
              </w:rPr>
              <w:t xml:space="preserve"> on any request received </w:t>
            </w:r>
            <w:r w:rsidRPr="0003264F">
              <w:rPr>
                <w:rFonts w:asciiTheme="minorHAnsi" w:hAnsiTheme="minorHAnsi" w:cstheme="minorHAnsi"/>
                <w:szCs w:val="22"/>
              </w:rPr>
              <w:t>under the above legislation</w:t>
            </w:r>
            <w:r w:rsidRPr="0003264F">
              <w:rPr>
                <w:rFonts w:asciiTheme="minorHAnsi" w:hAnsiTheme="minorHAnsi" w:cstheme="minorHAnsi"/>
              </w:rPr>
              <w:t xml:space="preserve">. </w:t>
            </w:r>
            <w:r w:rsidR="001F7FC2" w:rsidRPr="0003264F">
              <w:rPr>
                <w:rFonts w:asciiTheme="minorHAnsi" w:hAnsiTheme="minorHAnsi" w:cstheme="minorHAnsi"/>
                <w:szCs w:val="22"/>
              </w:rPr>
              <w:t>The Contracting Authority accepts no liability whatsoever in respect of any information provided which is subsequently released (irrespective of notification) or in respect of any consequential damage suffered as a result of such obligations.</w:t>
            </w:r>
          </w:p>
        </w:tc>
      </w:tr>
      <w:tr w:rsidR="003C0FB1" w:rsidRPr="0003264F" w14:paraId="64341EC7" w14:textId="77777777" w:rsidTr="00503F93">
        <w:tc>
          <w:tcPr>
            <w:tcW w:w="612" w:type="dxa"/>
          </w:tcPr>
          <w:p w14:paraId="5713A973"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szCs w:val="22"/>
              </w:rPr>
              <w:t>E.</w:t>
            </w:r>
          </w:p>
        </w:tc>
        <w:tc>
          <w:tcPr>
            <w:tcW w:w="8459" w:type="dxa"/>
            <w:gridSpan w:val="3"/>
          </w:tcPr>
          <w:p w14:paraId="285872AD" w14:textId="77777777" w:rsidR="003C0FB1" w:rsidRPr="0003264F" w:rsidRDefault="00891A74" w:rsidP="00A7281F">
            <w:pPr>
              <w:jc w:val="both"/>
              <w:rPr>
                <w:rFonts w:asciiTheme="minorHAnsi" w:hAnsiTheme="minorHAnsi" w:cstheme="minorHAnsi"/>
                <w:szCs w:val="22"/>
              </w:rPr>
            </w:pPr>
            <w:r w:rsidRPr="0003264F">
              <w:rPr>
                <w:rFonts w:asciiTheme="minorHAnsi" w:hAnsiTheme="minorHAnsi" w:cstheme="minorHAnsi"/>
              </w:rPr>
              <w:t>The terms of this clause 7 shall survive expiry, completion or termination for whatever reason of this Agreement.</w:t>
            </w:r>
          </w:p>
        </w:tc>
      </w:tr>
      <w:tr w:rsidR="00891A74" w:rsidRPr="0003264F" w14:paraId="5E0CCE93" w14:textId="77777777" w:rsidTr="00503F93">
        <w:tc>
          <w:tcPr>
            <w:tcW w:w="612" w:type="dxa"/>
          </w:tcPr>
          <w:p w14:paraId="3E8DA085" w14:textId="77777777" w:rsidR="00891A74" w:rsidRPr="0003264F" w:rsidRDefault="00891A74" w:rsidP="00394603">
            <w:pPr>
              <w:jc w:val="both"/>
              <w:rPr>
                <w:rFonts w:asciiTheme="minorHAnsi" w:hAnsiTheme="minorHAnsi" w:cstheme="minorHAnsi"/>
                <w:color w:val="0000FF"/>
                <w:szCs w:val="22"/>
              </w:rPr>
            </w:pPr>
          </w:p>
        </w:tc>
        <w:tc>
          <w:tcPr>
            <w:tcW w:w="8459" w:type="dxa"/>
            <w:gridSpan w:val="3"/>
          </w:tcPr>
          <w:p w14:paraId="5A53DB31" w14:textId="77777777" w:rsidR="00891A74" w:rsidRPr="0003264F" w:rsidRDefault="00891A74" w:rsidP="00A7281F">
            <w:pPr>
              <w:jc w:val="both"/>
              <w:rPr>
                <w:rFonts w:asciiTheme="minorHAnsi" w:hAnsiTheme="minorHAnsi" w:cstheme="minorHAnsi"/>
              </w:rPr>
            </w:pPr>
          </w:p>
        </w:tc>
      </w:tr>
    </w:tbl>
    <w:p w14:paraId="2C5DCD32" w14:textId="77777777" w:rsidR="003C0FB1" w:rsidRPr="0003264F" w:rsidRDefault="003C0FB1" w:rsidP="00394603">
      <w:pPr>
        <w:pStyle w:val="Heading2"/>
        <w:jc w:val="both"/>
        <w:rPr>
          <w:rFonts w:asciiTheme="minorHAnsi" w:hAnsiTheme="minorHAnsi" w:cstheme="minorHAnsi"/>
        </w:rPr>
      </w:pPr>
      <w:r w:rsidRPr="0003264F">
        <w:rPr>
          <w:rFonts w:asciiTheme="minorHAnsi" w:hAnsiTheme="minorHAnsi" w:cstheme="minorHAnsi"/>
        </w:rPr>
        <w:t>8.</w:t>
      </w:r>
      <w:r w:rsidRPr="0003264F">
        <w:rPr>
          <w:rFonts w:asciiTheme="minorHAnsi" w:hAnsiTheme="minorHAnsi" w:cstheme="minorHAnsi"/>
        </w:rPr>
        <w:tab/>
        <w:t>Force Majeure</w:t>
      </w:r>
    </w:p>
    <w:tbl>
      <w:tblPr>
        <w:tblW w:w="0" w:type="auto"/>
        <w:tblLook w:val="01E0" w:firstRow="1" w:lastRow="1" w:firstColumn="1" w:lastColumn="1" w:noHBand="0" w:noVBand="0"/>
      </w:tblPr>
      <w:tblGrid>
        <w:gridCol w:w="759"/>
        <w:gridCol w:w="672"/>
        <w:gridCol w:w="7640"/>
      </w:tblGrid>
      <w:tr w:rsidR="003C0FB1" w:rsidRPr="0003264F" w14:paraId="219C0B39" w14:textId="77777777" w:rsidTr="00A7281F">
        <w:trPr>
          <w:trHeight w:val="2826"/>
        </w:trPr>
        <w:tc>
          <w:tcPr>
            <w:tcW w:w="828" w:type="dxa"/>
          </w:tcPr>
          <w:p w14:paraId="2595D14E"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rPr>
              <w:t>A.</w:t>
            </w:r>
          </w:p>
        </w:tc>
        <w:tc>
          <w:tcPr>
            <w:tcW w:w="9540" w:type="dxa"/>
            <w:gridSpan w:val="2"/>
          </w:tcPr>
          <w:p w14:paraId="7F8B6484" w14:textId="77777777" w:rsidR="003C0FB1" w:rsidRPr="0003264F" w:rsidRDefault="003C0FB1" w:rsidP="00A7281F">
            <w:pPr>
              <w:jc w:val="both"/>
              <w:rPr>
                <w:rFonts w:asciiTheme="minorHAnsi" w:hAnsiTheme="minorHAnsi" w:cstheme="minorHAnsi"/>
              </w:rPr>
            </w:pPr>
            <w:r w:rsidRPr="0003264F">
              <w:rPr>
                <w:rFonts w:asciiTheme="minorHAnsi" w:hAnsiTheme="minorHAnsi" w:cstheme="minorHAnsi"/>
              </w:rPr>
              <w:t>A ‘Force Majeure Event’ means an event or circumstance or combination of events and/or circumstances not within the reasonable control of the Affected Party (as defined in clause 8B below) which has the effect of delaying or preventing that Party from complying with its obligations under this Agreement including but not limited to acts of God, war, out-break of disease, insurrection, riot, civil disturbance, rebellion, acts of terrorism, government regulations, embargoes, explosions, fires, floods, tempests, or failures of supply of electrical power, or public telecommunications equipment or lines, excluding industrial action of whatever nature or cause (strikes, lockouts and similar) occurring at the Contractor (or Subcontractor or agent) places of business.</w:t>
            </w:r>
          </w:p>
        </w:tc>
      </w:tr>
      <w:tr w:rsidR="003C0FB1" w:rsidRPr="0003264F" w14:paraId="0E18A473" w14:textId="77777777" w:rsidTr="00503F93">
        <w:tc>
          <w:tcPr>
            <w:tcW w:w="828" w:type="dxa"/>
          </w:tcPr>
          <w:p w14:paraId="7A675981" w14:textId="77777777" w:rsidR="003C0FB1" w:rsidRPr="0003264F" w:rsidRDefault="003C0FB1" w:rsidP="00394603">
            <w:pPr>
              <w:keepNext/>
              <w:jc w:val="both"/>
              <w:rPr>
                <w:rFonts w:asciiTheme="minorHAnsi" w:hAnsiTheme="minorHAnsi" w:cstheme="minorHAnsi"/>
                <w:color w:val="0000FF"/>
              </w:rPr>
            </w:pPr>
            <w:r w:rsidRPr="0003264F">
              <w:rPr>
                <w:rFonts w:asciiTheme="minorHAnsi" w:hAnsiTheme="minorHAnsi" w:cstheme="minorHAnsi"/>
                <w:color w:val="0000FF"/>
              </w:rPr>
              <w:t>B.</w:t>
            </w:r>
          </w:p>
        </w:tc>
        <w:tc>
          <w:tcPr>
            <w:tcW w:w="9540" w:type="dxa"/>
            <w:gridSpan w:val="2"/>
          </w:tcPr>
          <w:p w14:paraId="69E194DC" w14:textId="77777777" w:rsidR="003C0FB1" w:rsidRPr="0003264F" w:rsidRDefault="003C0FB1" w:rsidP="00A7281F">
            <w:pPr>
              <w:jc w:val="both"/>
              <w:rPr>
                <w:rFonts w:asciiTheme="minorHAnsi" w:hAnsiTheme="minorHAnsi" w:cstheme="minorHAnsi"/>
              </w:rPr>
            </w:pPr>
            <w:r w:rsidRPr="0003264F">
              <w:rPr>
                <w:rFonts w:asciiTheme="minorHAnsi" w:hAnsiTheme="minorHAnsi" w:cstheme="minorHAnsi"/>
              </w:rPr>
              <w:t>In the event of any failure, interruption or delay in the performance of either Party’s obligations (or of any of them) resulting from any Force Majeure Event, that Party (“the Affected Party”) shall promptly notify the other Party in writing specifying:</w:t>
            </w:r>
          </w:p>
        </w:tc>
      </w:tr>
      <w:tr w:rsidR="003C0FB1" w:rsidRPr="0003264F" w14:paraId="7BACEC38" w14:textId="77777777" w:rsidTr="00503F93">
        <w:tc>
          <w:tcPr>
            <w:tcW w:w="828" w:type="dxa"/>
          </w:tcPr>
          <w:p w14:paraId="62699229" w14:textId="77777777" w:rsidR="003C0FB1" w:rsidRPr="0003264F" w:rsidRDefault="003C0FB1" w:rsidP="00394603">
            <w:pPr>
              <w:jc w:val="both"/>
              <w:rPr>
                <w:rFonts w:asciiTheme="minorHAnsi" w:hAnsiTheme="minorHAnsi" w:cstheme="minorHAnsi"/>
                <w:color w:val="0000FF"/>
              </w:rPr>
            </w:pPr>
          </w:p>
        </w:tc>
        <w:tc>
          <w:tcPr>
            <w:tcW w:w="720" w:type="dxa"/>
          </w:tcPr>
          <w:p w14:paraId="07192C8E" w14:textId="77777777" w:rsidR="003C0FB1" w:rsidRPr="0003264F" w:rsidRDefault="003C0FB1" w:rsidP="00A7281F">
            <w:pPr>
              <w:jc w:val="both"/>
              <w:rPr>
                <w:rFonts w:asciiTheme="minorHAnsi" w:hAnsiTheme="minorHAnsi" w:cstheme="minorHAnsi"/>
              </w:rPr>
            </w:pPr>
            <w:r w:rsidRPr="0003264F">
              <w:rPr>
                <w:rFonts w:asciiTheme="minorHAnsi" w:hAnsiTheme="minorHAnsi" w:cstheme="minorHAnsi"/>
              </w:rPr>
              <w:t>1.</w:t>
            </w:r>
          </w:p>
        </w:tc>
        <w:tc>
          <w:tcPr>
            <w:tcW w:w="8820" w:type="dxa"/>
          </w:tcPr>
          <w:p w14:paraId="6BCEE826" w14:textId="77777777" w:rsidR="003C0FB1" w:rsidRPr="0003264F" w:rsidRDefault="003C0FB1" w:rsidP="00A7281F">
            <w:pPr>
              <w:jc w:val="both"/>
              <w:rPr>
                <w:rFonts w:asciiTheme="minorHAnsi" w:hAnsiTheme="minorHAnsi" w:cstheme="minorHAnsi"/>
              </w:rPr>
            </w:pPr>
            <w:r w:rsidRPr="0003264F">
              <w:rPr>
                <w:rFonts w:asciiTheme="minorHAnsi" w:hAnsiTheme="minorHAnsi" w:cstheme="minorHAnsi"/>
              </w:rPr>
              <w:t>the nature of the Force Majeure Event;</w:t>
            </w:r>
          </w:p>
        </w:tc>
      </w:tr>
      <w:tr w:rsidR="003C0FB1" w:rsidRPr="0003264F" w14:paraId="505B26AE" w14:textId="77777777" w:rsidTr="00503F93">
        <w:tc>
          <w:tcPr>
            <w:tcW w:w="828" w:type="dxa"/>
          </w:tcPr>
          <w:p w14:paraId="33EF0845" w14:textId="77777777" w:rsidR="003C0FB1" w:rsidRPr="0003264F" w:rsidRDefault="003C0FB1" w:rsidP="00394603">
            <w:pPr>
              <w:jc w:val="both"/>
              <w:rPr>
                <w:rFonts w:asciiTheme="minorHAnsi" w:hAnsiTheme="minorHAnsi" w:cstheme="minorHAnsi"/>
                <w:color w:val="0000FF"/>
              </w:rPr>
            </w:pPr>
          </w:p>
        </w:tc>
        <w:tc>
          <w:tcPr>
            <w:tcW w:w="720" w:type="dxa"/>
          </w:tcPr>
          <w:p w14:paraId="741D1681" w14:textId="77777777" w:rsidR="003C0FB1" w:rsidRPr="0003264F" w:rsidRDefault="003C0FB1" w:rsidP="00A7281F">
            <w:pPr>
              <w:jc w:val="both"/>
              <w:rPr>
                <w:rFonts w:asciiTheme="minorHAnsi" w:hAnsiTheme="minorHAnsi" w:cstheme="minorHAnsi"/>
              </w:rPr>
            </w:pPr>
            <w:r w:rsidRPr="0003264F">
              <w:rPr>
                <w:rFonts w:asciiTheme="minorHAnsi" w:hAnsiTheme="minorHAnsi" w:cstheme="minorHAnsi"/>
              </w:rPr>
              <w:t>2.</w:t>
            </w:r>
          </w:p>
        </w:tc>
        <w:tc>
          <w:tcPr>
            <w:tcW w:w="8820" w:type="dxa"/>
          </w:tcPr>
          <w:p w14:paraId="1AF55218" w14:textId="77777777" w:rsidR="003C0FB1" w:rsidRPr="0003264F" w:rsidRDefault="003C0FB1" w:rsidP="00A7281F">
            <w:pPr>
              <w:jc w:val="both"/>
              <w:rPr>
                <w:rFonts w:asciiTheme="minorHAnsi" w:hAnsiTheme="minorHAnsi" w:cstheme="minorHAnsi"/>
              </w:rPr>
            </w:pPr>
            <w:r w:rsidRPr="0003264F">
              <w:rPr>
                <w:rFonts w:asciiTheme="minorHAnsi" w:hAnsiTheme="minorHAnsi" w:cstheme="minorHAnsi"/>
              </w:rPr>
              <w:t>the anticipated delay in the performance of obligations;</w:t>
            </w:r>
          </w:p>
        </w:tc>
      </w:tr>
      <w:tr w:rsidR="003C0FB1" w:rsidRPr="0003264F" w14:paraId="2218A0B3" w14:textId="77777777" w:rsidTr="00503F93">
        <w:tc>
          <w:tcPr>
            <w:tcW w:w="828" w:type="dxa"/>
          </w:tcPr>
          <w:p w14:paraId="53E7B162" w14:textId="77777777" w:rsidR="003C0FB1" w:rsidRPr="0003264F" w:rsidRDefault="003C0FB1" w:rsidP="00394603">
            <w:pPr>
              <w:jc w:val="both"/>
              <w:rPr>
                <w:rFonts w:asciiTheme="minorHAnsi" w:hAnsiTheme="minorHAnsi" w:cstheme="minorHAnsi"/>
                <w:color w:val="0000FF"/>
              </w:rPr>
            </w:pPr>
          </w:p>
        </w:tc>
        <w:tc>
          <w:tcPr>
            <w:tcW w:w="720" w:type="dxa"/>
          </w:tcPr>
          <w:p w14:paraId="7A8CE413" w14:textId="77777777" w:rsidR="003C0FB1" w:rsidRPr="0003264F" w:rsidRDefault="003C0FB1" w:rsidP="00A7281F">
            <w:pPr>
              <w:jc w:val="both"/>
              <w:rPr>
                <w:rFonts w:asciiTheme="minorHAnsi" w:hAnsiTheme="minorHAnsi" w:cstheme="minorHAnsi"/>
              </w:rPr>
            </w:pPr>
            <w:r w:rsidRPr="0003264F">
              <w:rPr>
                <w:rFonts w:asciiTheme="minorHAnsi" w:hAnsiTheme="minorHAnsi" w:cstheme="minorHAnsi"/>
              </w:rPr>
              <w:t>3.</w:t>
            </w:r>
          </w:p>
        </w:tc>
        <w:tc>
          <w:tcPr>
            <w:tcW w:w="8820" w:type="dxa"/>
          </w:tcPr>
          <w:p w14:paraId="0A16A730" w14:textId="77777777" w:rsidR="003C0FB1" w:rsidRPr="0003264F" w:rsidRDefault="003C0FB1" w:rsidP="00A7281F">
            <w:pPr>
              <w:jc w:val="both"/>
              <w:rPr>
                <w:rFonts w:asciiTheme="minorHAnsi" w:hAnsiTheme="minorHAnsi" w:cstheme="minorHAnsi"/>
              </w:rPr>
            </w:pPr>
            <w:r w:rsidRPr="0003264F">
              <w:rPr>
                <w:rFonts w:asciiTheme="minorHAnsi" w:hAnsiTheme="minorHAnsi" w:cstheme="minorHAnsi"/>
              </w:rPr>
              <w:t>the action proposed to minimise the impact of the Force Majeure Event;</w:t>
            </w:r>
          </w:p>
        </w:tc>
      </w:tr>
      <w:tr w:rsidR="003C0FB1" w:rsidRPr="0003264F" w14:paraId="29BB0898" w14:textId="77777777" w:rsidTr="00503F93">
        <w:tc>
          <w:tcPr>
            <w:tcW w:w="828" w:type="dxa"/>
          </w:tcPr>
          <w:p w14:paraId="25D9B8B6" w14:textId="77777777" w:rsidR="003C0FB1" w:rsidRPr="0003264F" w:rsidRDefault="003C0FB1" w:rsidP="00394603">
            <w:pPr>
              <w:jc w:val="both"/>
              <w:rPr>
                <w:rFonts w:asciiTheme="minorHAnsi" w:hAnsiTheme="minorHAnsi" w:cstheme="minorHAnsi"/>
                <w:color w:val="0000FF"/>
              </w:rPr>
            </w:pPr>
          </w:p>
        </w:tc>
        <w:tc>
          <w:tcPr>
            <w:tcW w:w="9540" w:type="dxa"/>
            <w:gridSpan w:val="2"/>
          </w:tcPr>
          <w:p w14:paraId="2C8FF51C" w14:textId="77777777" w:rsidR="003C0FB1" w:rsidRPr="0003264F" w:rsidRDefault="003C0FB1" w:rsidP="00A7281F">
            <w:pPr>
              <w:jc w:val="both"/>
              <w:rPr>
                <w:rFonts w:asciiTheme="minorHAnsi" w:hAnsiTheme="minorHAnsi" w:cstheme="minorHAnsi"/>
              </w:rPr>
            </w:pPr>
            <w:r w:rsidRPr="0003264F">
              <w:rPr>
                <w:rFonts w:asciiTheme="minorHAnsi" w:hAnsiTheme="minorHAnsi" w:cstheme="minorHAnsi"/>
              </w:rPr>
              <w:t>and the Affected Party shall not be liable or have any responsibility of any kind for any loss or damage thereby incurred or suffered by the other Party, provided always that the Affected Party shall use all reasonable efforts to minimise the effects of the same and shall resume the performance of its obligations as soon as reasonably possible after the removal of the cause.</w:t>
            </w:r>
          </w:p>
        </w:tc>
      </w:tr>
      <w:tr w:rsidR="003C0FB1" w:rsidRPr="0003264F" w14:paraId="63E158B2" w14:textId="77777777" w:rsidTr="00503F93">
        <w:tc>
          <w:tcPr>
            <w:tcW w:w="828" w:type="dxa"/>
          </w:tcPr>
          <w:p w14:paraId="07456565"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rPr>
              <w:t>C.</w:t>
            </w:r>
          </w:p>
        </w:tc>
        <w:tc>
          <w:tcPr>
            <w:tcW w:w="9540" w:type="dxa"/>
            <w:gridSpan w:val="2"/>
          </w:tcPr>
          <w:p w14:paraId="0C4F93AF" w14:textId="77777777" w:rsidR="003C0FB1" w:rsidRPr="0003264F" w:rsidRDefault="003C0FB1" w:rsidP="00B625AA">
            <w:pPr>
              <w:jc w:val="both"/>
              <w:rPr>
                <w:rFonts w:asciiTheme="minorHAnsi" w:hAnsiTheme="minorHAnsi" w:cstheme="minorHAnsi"/>
              </w:rPr>
            </w:pPr>
            <w:r w:rsidRPr="0003264F">
              <w:rPr>
                <w:rFonts w:asciiTheme="minorHAnsi" w:hAnsiTheme="minorHAnsi" w:cstheme="minorHAnsi"/>
              </w:rPr>
              <w:t xml:space="preserve">If the Force Majeure Event continues for </w:t>
            </w:r>
            <w:r w:rsidR="00B625AA" w:rsidRPr="0003264F">
              <w:rPr>
                <w:rFonts w:asciiTheme="minorHAnsi" w:hAnsiTheme="minorHAnsi" w:cstheme="minorHAnsi"/>
              </w:rPr>
              <w:fldChar w:fldCharType="begin">
                <w:ffData>
                  <w:name w:val="Text146"/>
                  <w:enabled/>
                  <w:calcOnExit w:val="0"/>
                  <w:textInput>
                    <w:default w:val="[insert number]"/>
                  </w:textInput>
                </w:ffData>
              </w:fldChar>
            </w:r>
            <w:bookmarkStart w:id="14" w:name="Text146"/>
            <w:r w:rsidR="00B625AA" w:rsidRPr="0003264F">
              <w:rPr>
                <w:rFonts w:asciiTheme="minorHAnsi" w:hAnsiTheme="minorHAnsi" w:cstheme="minorHAnsi"/>
              </w:rPr>
              <w:instrText xml:space="preserve"> FORMTEXT </w:instrText>
            </w:r>
            <w:r w:rsidR="00B625AA" w:rsidRPr="0003264F">
              <w:rPr>
                <w:rFonts w:asciiTheme="minorHAnsi" w:hAnsiTheme="minorHAnsi" w:cstheme="minorHAnsi"/>
              </w:rPr>
            </w:r>
            <w:r w:rsidR="00B625AA" w:rsidRPr="0003264F">
              <w:rPr>
                <w:rFonts w:asciiTheme="minorHAnsi" w:hAnsiTheme="minorHAnsi" w:cstheme="minorHAnsi"/>
              </w:rPr>
              <w:fldChar w:fldCharType="separate"/>
            </w:r>
            <w:r w:rsidR="00B625AA" w:rsidRPr="0003264F">
              <w:rPr>
                <w:rFonts w:asciiTheme="minorHAnsi" w:hAnsiTheme="minorHAnsi" w:cstheme="minorHAnsi"/>
                <w:noProof/>
              </w:rPr>
              <w:t>[insert number]</w:t>
            </w:r>
            <w:r w:rsidR="00B625AA" w:rsidRPr="0003264F">
              <w:rPr>
                <w:rFonts w:asciiTheme="minorHAnsi" w:hAnsiTheme="minorHAnsi" w:cstheme="minorHAnsi"/>
              </w:rPr>
              <w:fldChar w:fldCharType="end"/>
            </w:r>
            <w:bookmarkEnd w:id="14"/>
            <w:r w:rsidRPr="0003264F">
              <w:rPr>
                <w:rFonts w:asciiTheme="minorHAnsi" w:hAnsiTheme="minorHAnsi" w:cstheme="minorHAnsi"/>
              </w:rPr>
              <w:t xml:space="preserve">calendar days either Party may terminate at 14 </w:t>
            </w:r>
            <w:proofErr w:type="spellStart"/>
            <w:r w:rsidRPr="0003264F">
              <w:rPr>
                <w:rFonts w:asciiTheme="minorHAnsi" w:hAnsiTheme="minorHAnsi" w:cstheme="minorHAnsi"/>
              </w:rPr>
              <w:t>days notice</w:t>
            </w:r>
            <w:proofErr w:type="spellEnd"/>
            <w:r w:rsidRPr="0003264F">
              <w:rPr>
                <w:rFonts w:asciiTheme="minorHAnsi" w:hAnsiTheme="minorHAnsi" w:cstheme="minorHAnsi"/>
              </w:rPr>
              <w:t>.</w:t>
            </w:r>
          </w:p>
        </w:tc>
      </w:tr>
      <w:tr w:rsidR="003C0FB1" w:rsidRPr="0003264F" w14:paraId="0270746E" w14:textId="77777777" w:rsidTr="00503F93">
        <w:tc>
          <w:tcPr>
            <w:tcW w:w="828" w:type="dxa"/>
          </w:tcPr>
          <w:p w14:paraId="57148060"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rPr>
              <w:t>D.</w:t>
            </w:r>
          </w:p>
        </w:tc>
        <w:tc>
          <w:tcPr>
            <w:tcW w:w="9540" w:type="dxa"/>
            <w:gridSpan w:val="2"/>
          </w:tcPr>
          <w:p w14:paraId="488DC94D" w14:textId="77777777" w:rsidR="003C0FB1" w:rsidRPr="0003264F" w:rsidRDefault="003C0FB1" w:rsidP="00A7281F">
            <w:pPr>
              <w:jc w:val="both"/>
              <w:rPr>
                <w:rFonts w:asciiTheme="minorHAnsi" w:hAnsiTheme="minorHAnsi" w:cstheme="minorHAnsi"/>
              </w:rPr>
            </w:pPr>
            <w:r w:rsidRPr="0003264F">
              <w:rPr>
                <w:rFonts w:asciiTheme="minorHAnsi" w:hAnsiTheme="minorHAnsi" w:cstheme="minorHAnsi"/>
              </w:rPr>
              <w:t xml:space="preserve">In circumstances where the Contractor is the Affected Party, the Client shall be relieved from any obligation to make payments under this Agreement save to the extent that </w:t>
            </w:r>
            <w:r w:rsidRPr="0003264F">
              <w:rPr>
                <w:rFonts w:asciiTheme="minorHAnsi" w:hAnsiTheme="minorHAnsi" w:cstheme="minorHAnsi"/>
              </w:rPr>
              <w:lastRenderedPageBreak/>
              <w:t>payments are properly due and payable for obligations actually fulfilled by the Contractor in accordance with the terms and conditions of this Agreement.</w:t>
            </w:r>
          </w:p>
        </w:tc>
      </w:tr>
    </w:tbl>
    <w:p w14:paraId="2F2F5131" w14:textId="77777777" w:rsidR="003C0FB1" w:rsidRPr="0003264F" w:rsidRDefault="003C0FB1" w:rsidP="00394603">
      <w:pPr>
        <w:pStyle w:val="Heading2"/>
        <w:jc w:val="both"/>
        <w:rPr>
          <w:rFonts w:asciiTheme="minorHAnsi" w:hAnsiTheme="minorHAnsi" w:cstheme="minorHAnsi"/>
        </w:rPr>
      </w:pPr>
      <w:r w:rsidRPr="0003264F">
        <w:rPr>
          <w:rFonts w:asciiTheme="minorHAnsi" w:hAnsiTheme="minorHAnsi" w:cstheme="minorHAnsi"/>
        </w:rPr>
        <w:lastRenderedPageBreak/>
        <w:t>9.</w:t>
      </w:r>
      <w:r w:rsidRPr="0003264F">
        <w:rPr>
          <w:rFonts w:asciiTheme="minorHAnsi" w:hAnsiTheme="minorHAnsi" w:cstheme="minorHAnsi"/>
        </w:rPr>
        <w:tab/>
        <w:t>Termination</w:t>
      </w:r>
    </w:p>
    <w:tbl>
      <w:tblPr>
        <w:tblW w:w="0" w:type="auto"/>
        <w:tblLook w:val="01E0" w:firstRow="1" w:lastRow="1" w:firstColumn="1" w:lastColumn="1" w:noHBand="0" w:noVBand="0"/>
      </w:tblPr>
      <w:tblGrid>
        <w:gridCol w:w="755"/>
        <w:gridCol w:w="676"/>
        <w:gridCol w:w="7640"/>
      </w:tblGrid>
      <w:tr w:rsidR="003C0FB1" w:rsidRPr="0003264F" w14:paraId="611A6F00" w14:textId="77777777" w:rsidTr="00503F93">
        <w:tc>
          <w:tcPr>
            <w:tcW w:w="828" w:type="dxa"/>
          </w:tcPr>
          <w:p w14:paraId="454A853E"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rPr>
              <w:t>A.</w:t>
            </w:r>
          </w:p>
        </w:tc>
        <w:tc>
          <w:tcPr>
            <w:tcW w:w="9540" w:type="dxa"/>
            <w:gridSpan w:val="2"/>
          </w:tcPr>
          <w:p w14:paraId="56E66E18" w14:textId="77777777" w:rsidR="003C0FB1" w:rsidRPr="0003264F" w:rsidRDefault="003C0FB1" w:rsidP="00B625AA">
            <w:pPr>
              <w:spacing w:after="200"/>
              <w:jc w:val="both"/>
              <w:rPr>
                <w:rFonts w:asciiTheme="minorHAnsi" w:hAnsiTheme="minorHAnsi" w:cstheme="minorHAnsi"/>
              </w:rPr>
            </w:pPr>
            <w:r w:rsidRPr="0003264F">
              <w:rPr>
                <w:rFonts w:asciiTheme="minorHAnsi" w:hAnsiTheme="minorHAnsi" w:cstheme="minorHAnsi"/>
                <w:lang w:val="en-US"/>
              </w:rPr>
              <w:t>T</w:t>
            </w:r>
            <w:r w:rsidRPr="0003264F">
              <w:rPr>
                <w:rFonts w:asciiTheme="minorHAnsi" w:hAnsiTheme="minorHAnsi" w:cstheme="minorHAnsi"/>
              </w:rPr>
              <w:t xml:space="preserve">his Agreement may be terminated by the Client, without liability for compensation or damages, by serving </w:t>
            </w:r>
            <w:r w:rsidR="00B625AA" w:rsidRPr="0003264F">
              <w:rPr>
                <w:rFonts w:asciiTheme="minorHAnsi" w:hAnsiTheme="minorHAnsi" w:cstheme="minorHAnsi"/>
              </w:rPr>
              <w:fldChar w:fldCharType="begin">
                <w:ffData>
                  <w:name w:val="Text147"/>
                  <w:enabled/>
                  <w:calcOnExit w:val="0"/>
                  <w:textInput>
                    <w:default w:val="[insert period of time months]"/>
                  </w:textInput>
                </w:ffData>
              </w:fldChar>
            </w:r>
            <w:bookmarkStart w:id="15" w:name="Text147"/>
            <w:r w:rsidR="00B625AA" w:rsidRPr="0003264F">
              <w:rPr>
                <w:rFonts w:asciiTheme="minorHAnsi" w:hAnsiTheme="minorHAnsi" w:cstheme="minorHAnsi"/>
              </w:rPr>
              <w:instrText xml:space="preserve"> FORMTEXT </w:instrText>
            </w:r>
            <w:r w:rsidR="00B625AA" w:rsidRPr="0003264F">
              <w:rPr>
                <w:rFonts w:asciiTheme="minorHAnsi" w:hAnsiTheme="minorHAnsi" w:cstheme="minorHAnsi"/>
              </w:rPr>
            </w:r>
            <w:r w:rsidR="00B625AA" w:rsidRPr="0003264F">
              <w:rPr>
                <w:rFonts w:asciiTheme="minorHAnsi" w:hAnsiTheme="minorHAnsi" w:cstheme="minorHAnsi"/>
              </w:rPr>
              <w:fldChar w:fldCharType="separate"/>
            </w:r>
            <w:r w:rsidR="00B625AA" w:rsidRPr="0003264F">
              <w:rPr>
                <w:rFonts w:asciiTheme="minorHAnsi" w:hAnsiTheme="minorHAnsi" w:cstheme="minorHAnsi"/>
                <w:noProof/>
              </w:rPr>
              <w:t>[insert period of time months]</w:t>
            </w:r>
            <w:r w:rsidR="00B625AA" w:rsidRPr="0003264F">
              <w:rPr>
                <w:rFonts w:asciiTheme="minorHAnsi" w:hAnsiTheme="minorHAnsi" w:cstheme="minorHAnsi"/>
              </w:rPr>
              <w:fldChar w:fldCharType="end"/>
            </w:r>
            <w:bookmarkEnd w:id="15"/>
            <w:r w:rsidRPr="0003264F">
              <w:rPr>
                <w:rFonts w:asciiTheme="minorHAnsi" w:hAnsiTheme="minorHAnsi" w:cstheme="minorHAnsi"/>
              </w:rPr>
              <w:t xml:space="preserve"> written notice to the Contractor. </w:t>
            </w:r>
            <w:r w:rsidRPr="0003264F">
              <w:rPr>
                <w:rFonts w:asciiTheme="minorHAnsi" w:hAnsiTheme="minorHAnsi" w:cstheme="minorHAnsi"/>
                <w:lang w:val="en-US"/>
              </w:rPr>
              <w:t>T</w:t>
            </w:r>
            <w:r w:rsidRPr="0003264F">
              <w:rPr>
                <w:rFonts w:asciiTheme="minorHAnsi" w:hAnsiTheme="minorHAnsi" w:cstheme="minorHAnsi"/>
              </w:rPr>
              <w:t xml:space="preserve">his Agreement may be terminated by the Contractor, without liability for compensation or damages, by serving </w:t>
            </w:r>
            <w:r w:rsidR="00B625AA" w:rsidRPr="0003264F">
              <w:rPr>
                <w:rFonts w:asciiTheme="minorHAnsi" w:hAnsiTheme="minorHAnsi" w:cstheme="minorHAnsi"/>
              </w:rPr>
              <w:fldChar w:fldCharType="begin">
                <w:ffData>
                  <w:name w:val="Text147"/>
                  <w:enabled/>
                  <w:calcOnExit w:val="0"/>
                  <w:textInput>
                    <w:default w:val="[insert period of time months]"/>
                  </w:textInput>
                </w:ffData>
              </w:fldChar>
            </w:r>
            <w:r w:rsidR="00B625AA" w:rsidRPr="0003264F">
              <w:rPr>
                <w:rFonts w:asciiTheme="minorHAnsi" w:hAnsiTheme="minorHAnsi" w:cstheme="minorHAnsi"/>
              </w:rPr>
              <w:instrText xml:space="preserve"> FORMTEXT </w:instrText>
            </w:r>
            <w:r w:rsidR="00B625AA" w:rsidRPr="0003264F">
              <w:rPr>
                <w:rFonts w:asciiTheme="minorHAnsi" w:hAnsiTheme="minorHAnsi" w:cstheme="minorHAnsi"/>
              </w:rPr>
            </w:r>
            <w:r w:rsidR="00B625AA" w:rsidRPr="0003264F">
              <w:rPr>
                <w:rFonts w:asciiTheme="minorHAnsi" w:hAnsiTheme="minorHAnsi" w:cstheme="minorHAnsi"/>
              </w:rPr>
              <w:fldChar w:fldCharType="separate"/>
            </w:r>
            <w:r w:rsidR="00B625AA" w:rsidRPr="0003264F">
              <w:rPr>
                <w:rFonts w:asciiTheme="minorHAnsi" w:hAnsiTheme="minorHAnsi" w:cstheme="minorHAnsi"/>
                <w:noProof/>
              </w:rPr>
              <w:t>[insert period of time months]</w:t>
            </w:r>
            <w:r w:rsidR="00B625AA" w:rsidRPr="0003264F">
              <w:rPr>
                <w:rFonts w:asciiTheme="minorHAnsi" w:hAnsiTheme="minorHAnsi" w:cstheme="minorHAnsi"/>
              </w:rPr>
              <w:fldChar w:fldCharType="end"/>
            </w:r>
            <w:r w:rsidR="00394603" w:rsidRPr="0003264F">
              <w:rPr>
                <w:rFonts w:asciiTheme="minorHAnsi" w:hAnsiTheme="minorHAnsi" w:cstheme="minorHAnsi"/>
              </w:rPr>
              <w:t xml:space="preserve"> </w:t>
            </w:r>
            <w:r w:rsidRPr="0003264F">
              <w:rPr>
                <w:rFonts w:asciiTheme="minorHAnsi" w:hAnsiTheme="minorHAnsi" w:cstheme="minorHAnsi"/>
              </w:rPr>
              <w:t>written notice to the Client.</w:t>
            </w:r>
          </w:p>
        </w:tc>
      </w:tr>
      <w:tr w:rsidR="003C0FB1" w:rsidRPr="0003264F" w14:paraId="5AE0EFD4" w14:textId="77777777" w:rsidTr="00503F93">
        <w:tc>
          <w:tcPr>
            <w:tcW w:w="828" w:type="dxa"/>
          </w:tcPr>
          <w:p w14:paraId="4E213C80"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rPr>
              <w:t>B.</w:t>
            </w:r>
          </w:p>
        </w:tc>
        <w:tc>
          <w:tcPr>
            <w:tcW w:w="9540" w:type="dxa"/>
            <w:gridSpan w:val="2"/>
          </w:tcPr>
          <w:p w14:paraId="6C1ACABF" w14:textId="77777777" w:rsidR="003C0FB1" w:rsidRPr="0003264F" w:rsidRDefault="003C0FB1" w:rsidP="00394603">
            <w:pPr>
              <w:spacing w:after="200"/>
              <w:jc w:val="both"/>
              <w:rPr>
                <w:rFonts w:asciiTheme="minorHAnsi" w:hAnsiTheme="minorHAnsi" w:cstheme="minorHAnsi"/>
              </w:rPr>
            </w:pPr>
            <w:r w:rsidRPr="0003264F">
              <w:rPr>
                <w:rFonts w:asciiTheme="minorHAnsi" w:hAnsiTheme="minorHAnsi" w:cstheme="minorHAnsi"/>
              </w:rPr>
              <w:t xml:space="preserve">Either Party shall have the right (in addition to </w:t>
            </w:r>
            <w:r w:rsidRPr="0003264F">
              <w:rPr>
                <w:rFonts w:asciiTheme="minorHAnsi" w:hAnsiTheme="minorHAnsi" w:cstheme="minorHAnsi"/>
                <w:szCs w:val="22"/>
              </w:rPr>
              <w:t xml:space="preserve">its rights under clause 9(a) and </w:t>
            </w:r>
            <w:r w:rsidRPr="0003264F">
              <w:rPr>
                <w:rFonts w:asciiTheme="minorHAnsi" w:hAnsiTheme="minorHAnsi" w:cstheme="minorHAnsi"/>
              </w:rPr>
              <w:t>any other rights which it has at law) to terminate this Agreement immediately and without liability for compensation or damages on the happening of any of the following:</w:t>
            </w:r>
          </w:p>
        </w:tc>
      </w:tr>
      <w:tr w:rsidR="003C0FB1" w:rsidRPr="0003264F" w14:paraId="63BBB0EE" w14:textId="77777777" w:rsidTr="00503F93">
        <w:tc>
          <w:tcPr>
            <w:tcW w:w="828" w:type="dxa"/>
          </w:tcPr>
          <w:p w14:paraId="025D8E55" w14:textId="77777777" w:rsidR="003C0FB1" w:rsidRPr="0003264F" w:rsidRDefault="003C0FB1" w:rsidP="00394603">
            <w:pPr>
              <w:jc w:val="both"/>
              <w:rPr>
                <w:rFonts w:asciiTheme="minorHAnsi" w:hAnsiTheme="minorHAnsi" w:cstheme="minorHAnsi"/>
                <w:color w:val="0000FF"/>
              </w:rPr>
            </w:pPr>
          </w:p>
        </w:tc>
        <w:tc>
          <w:tcPr>
            <w:tcW w:w="720" w:type="dxa"/>
          </w:tcPr>
          <w:p w14:paraId="5A29FF16" w14:textId="77777777" w:rsidR="003C0FB1" w:rsidRPr="0003264F" w:rsidRDefault="003C0FB1" w:rsidP="00394603">
            <w:pPr>
              <w:spacing w:after="200"/>
              <w:jc w:val="both"/>
              <w:rPr>
                <w:rFonts w:asciiTheme="minorHAnsi" w:hAnsiTheme="minorHAnsi" w:cstheme="minorHAnsi"/>
              </w:rPr>
            </w:pPr>
            <w:r w:rsidRPr="0003264F">
              <w:rPr>
                <w:rFonts w:asciiTheme="minorHAnsi" w:hAnsiTheme="minorHAnsi" w:cstheme="minorHAnsi"/>
              </w:rPr>
              <w:t>1.</w:t>
            </w:r>
          </w:p>
        </w:tc>
        <w:tc>
          <w:tcPr>
            <w:tcW w:w="8820" w:type="dxa"/>
          </w:tcPr>
          <w:p w14:paraId="182BCF48" w14:textId="6BEEF0E2" w:rsidR="003C0FB1" w:rsidRPr="0003264F" w:rsidRDefault="003C0FB1" w:rsidP="00394603">
            <w:pPr>
              <w:spacing w:after="200"/>
              <w:jc w:val="both"/>
              <w:rPr>
                <w:rFonts w:asciiTheme="minorHAnsi" w:hAnsiTheme="minorHAnsi" w:cstheme="minorHAnsi"/>
              </w:rPr>
            </w:pPr>
            <w:r w:rsidRPr="0003264F">
              <w:rPr>
                <w:rFonts w:asciiTheme="minorHAnsi" w:hAnsiTheme="minorHAnsi" w:cstheme="minorHAnsi"/>
              </w:rPr>
              <w:t xml:space="preserve">if the other Party commits any serious breach or a series of breaches of any provision of this Agreement and fails to remedy such breach(es) (if the breach(es) are capable of remedy) within 30 days after receipt of a request in writing from the other </w:t>
            </w:r>
            <w:r w:rsidR="00AF79B3" w:rsidRPr="0003264F">
              <w:rPr>
                <w:rFonts w:asciiTheme="minorHAnsi" w:hAnsiTheme="minorHAnsi" w:cstheme="minorHAnsi"/>
              </w:rPr>
              <w:t>Party:</w:t>
            </w:r>
          </w:p>
        </w:tc>
      </w:tr>
      <w:tr w:rsidR="003C0FB1" w:rsidRPr="0003264F" w14:paraId="40640E6F" w14:textId="77777777" w:rsidTr="00503F93">
        <w:tc>
          <w:tcPr>
            <w:tcW w:w="828" w:type="dxa"/>
          </w:tcPr>
          <w:p w14:paraId="327F8802" w14:textId="77777777" w:rsidR="003C0FB1" w:rsidRPr="0003264F" w:rsidRDefault="003C0FB1" w:rsidP="00394603">
            <w:pPr>
              <w:jc w:val="both"/>
              <w:rPr>
                <w:rFonts w:asciiTheme="minorHAnsi" w:hAnsiTheme="minorHAnsi" w:cstheme="minorHAnsi"/>
                <w:color w:val="0000FF"/>
              </w:rPr>
            </w:pPr>
          </w:p>
        </w:tc>
        <w:tc>
          <w:tcPr>
            <w:tcW w:w="720" w:type="dxa"/>
          </w:tcPr>
          <w:p w14:paraId="61917DA1" w14:textId="77777777" w:rsidR="003C0FB1" w:rsidRPr="0003264F" w:rsidRDefault="003C0FB1" w:rsidP="00394603">
            <w:pPr>
              <w:spacing w:after="200"/>
              <w:jc w:val="both"/>
              <w:rPr>
                <w:rFonts w:asciiTheme="minorHAnsi" w:hAnsiTheme="minorHAnsi" w:cstheme="minorHAnsi"/>
              </w:rPr>
            </w:pPr>
            <w:r w:rsidRPr="0003264F">
              <w:rPr>
                <w:rFonts w:asciiTheme="minorHAnsi" w:hAnsiTheme="minorHAnsi" w:cstheme="minorHAnsi"/>
              </w:rPr>
              <w:t>2.</w:t>
            </w:r>
          </w:p>
        </w:tc>
        <w:tc>
          <w:tcPr>
            <w:tcW w:w="8820" w:type="dxa"/>
          </w:tcPr>
          <w:p w14:paraId="258D7F94" w14:textId="77777777" w:rsidR="003C0FB1" w:rsidRPr="0003264F" w:rsidRDefault="003C0FB1" w:rsidP="00394603">
            <w:pPr>
              <w:spacing w:after="200"/>
              <w:jc w:val="both"/>
              <w:rPr>
                <w:rFonts w:asciiTheme="minorHAnsi" w:hAnsiTheme="minorHAnsi" w:cstheme="minorHAnsi"/>
              </w:rPr>
            </w:pPr>
            <w:r w:rsidRPr="0003264F">
              <w:rPr>
                <w:rFonts w:asciiTheme="minorHAnsi" w:hAnsiTheme="minorHAnsi" w:cstheme="minorHAnsi"/>
              </w:rPr>
              <w:t>if the other Party becomes insolvent, becomes bankrupt, enters into examinership, is wound up, commences winding up, has a receiving order made against it, makes any arrangement with its creditors generally or takes or suffers any similar action as a result of debt, or an event having an equivalent effect;</w:t>
            </w:r>
          </w:p>
        </w:tc>
      </w:tr>
      <w:tr w:rsidR="003C0FB1" w:rsidRPr="0003264F" w14:paraId="6BE3217F" w14:textId="77777777" w:rsidTr="00503F93">
        <w:tc>
          <w:tcPr>
            <w:tcW w:w="828" w:type="dxa"/>
          </w:tcPr>
          <w:p w14:paraId="598A7E9B" w14:textId="77777777" w:rsidR="003C0FB1" w:rsidRPr="0003264F" w:rsidRDefault="003C0FB1" w:rsidP="00394603">
            <w:pPr>
              <w:jc w:val="both"/>
              <w:rPr>
                <w:rFonts w:asciiTheme="minorHAnsi" w:hAnsiTheme="minorHAnsi" w:cstheme="minorHAnsi"/>
                <w:color w:val="0000FF"/>
              </w:rPr>
            </w:pPr>
          </w:p>
        </w:tc>
        <w:tc>
          <w:tcPr>
            <w:tcW w:w="720" w:type="dxa"/>
          </w:tcPr>
          <w:p w14:paraId="3127E8AF" w14:textId="77777777" w:rsidR="003C0FB1" w:rsidRPr="0003264F" w:rsidRDefault="00C25940" w:rsidP="00C25940">
            <w:pPr>
              <w:spacing w:after="200"/>
              <w:jc w:val="both"/>
              <w:rPr>
                <w:rFonts w:asciiTheme="minorHAnsi" w:hAnsiTheme="minorHAnsi" w:cstheme="minorHAnsi"/>
              </w:rPr>
            </w:pPr>
            <w:r w:rsidRPr="0003264F">
              <w:rPr>
                <w:rFonts w:asciiTheme="minorHAnsi" w:hAnsiTheme="minorHAnsi" w:cstheme="minorHAnsi"/>
              </w:rPr>
              <w:t>3.</w:t>
            </w:r>
          </w:p>
        </w:tc>
        <w:tc>
          <w:tcPr>
            <w:tcW w:w="8820" w:type="dxa"/>
          </w:tcPr>
          <w:p w14:paraId="63165C63" w14:textId="77777777" w:rsidR="003C0FB1" w:rsidRPr="0003264F" w:rsidRDefault="003C0FB1" w:rsidP="00394603">
            <w:pPr>
              <w:spacing w:after="200"/>
              <w:jc w:val="both"/>
              <w:rPr>
                <w:rFonts w:asciiTheme="minorHAnsi" w:hAnsiTheme="minorHAnsi" w:cstheme="minorHAnsi"/>
              </w:rPr>
            </w:pPr>
            <w:r w:rsidRPr="0003264F">
              <w:rPr>
                <w:rFonts w:asciiTheme="minorHAnsi" w:hAnsiTheme="minorHAnsi" w:cstheme="minorHAnsi"/>
              </w:rPr>
              <w:t>in circumstances where the Client becomes aware of any conflict of interest on the part of the Contractor which cannot, in the opinion of the Client, be removed by other means; and</w:t>
            </w:r>
          </w:p>
        </w:tc>
      </w:tr>
      <w:tr w:rsidR="003C0FB1" w:rsidRPr="0003264F" w14:paraId="19FAA7B5" w14:textId="77777777" w:rsidTr="00503F93">
        <w:tc>
          <w:tcPr>
            <w:tcW w:w="828" w:type="dxa"/>
          </w:tcPr>
          <w:p w14:paraId="0388F5AF" w14:textId="77777777" w:rsidR="003C0FB1" w:rsidRPr="0003264F" w:rsidRDefault="003C0FB1" w:rsidP="00394603">
            <w:pPr>
              <w:jc w:val="both"/>
              <w:rPr>
                <w:rFonts w:asciiTheme="minorHAnsi" w:hAnsiTheme="minorHAnsi" w:cstheme="minorHAnsi"/>
                <w:color w:val="0000FF"/>
              </w:rPr>
            </w:pPr>
          </w:p>
        </w:tc>
        <w:tc>
          <w:tcPr>
            <w:tcW w:w="720" w:type="dxa"/>
          </w:tcPr>
          <w:p w14:paraId="3845E775" w14:textId="77777777" w:rsidR="003C0FB1" w:rsidRPr="0003264F" w:rsidRDefault="003C0FB1" w:rsidP="00394603">
            <w:pPr>
              <w:spacing w:after="200"/>
              <w:jc w:val="both"/>
              <w:rPr>
                <w:rFonts w:asciiTheme="minorHAnsi" w:hAnsiTheme="minorHAnsi" w:cstheme="minorHAnsi"/>
              </w:rPr>
            </w:pPr>
            <w:r w:rsidRPr="0003264F">
              <w:rPr>
                <w:rFonts w:asciiTheme="minorHAnsi" w:hAnsiTheme="minorHAnsi" w:cstheme="minorHAnsi"/>
              </w:rPr>
              <w:t>4.</w:t>
            </w:r>
          </w:p>
        </w:tc>
        <w:tc>
          <w:tcPr>
            <w:tcW w:w="8820" w:type="dxa"/>
          </w:tcPr>
          <w:p w14:paraId="6CCD45C6" w14:textId="77777777" w:rsidR="003C0FB1" w:rsidRPr="0003264F" w:rsidRDefault="003C0FB1" w:rsidP="00394603">
            <w:pPr>
              <w:spacing w:after="200"/>
              <w:jc w:val="both"/>
              <w:rPr>
                <w:rFonts w:asciiTheme="minorHAnsi" w:hAnsiTheme="minorHAnsi" w:cstheme="minorHAnsi"/>
              </w:rPr>
            </w:pPr>
            <w:r w:rsidRPr="0003264F">
              <w:rPr>
                <w:rFonts w:asciiTheme="minorHAnsi" w:hAnsiTheme="minorHAnsi" w:cstheme="minorHAnsi"/>
              </w:rPr>
              <w:t>in circumstances where the Client becomes aware of any registrable interest</w:t>
            </w:r>
            <w:r w:rsidR="006A1D74" w:rsidRPr="0003264F">
              <w:rPr>
                <w:rFonts w:asciiTheme="minorHAnsi" w:hAnsiTheme="minorHAnsi" w:cstheme="minorHAnsi"/>
              </w:rPr>
              <w:t xml:space="preserve"> on the part of the Contractor.</w:t>
            </w:r>
          </w:p>
        </w:tc>
      </w:tr>
      <w:tr w:rsidR="003C0FB1" w:rsidRPr="0003264F" w14:paraId="75E04D29" w14:textId="77777777" w:rsidTr="00503F93">
        <w:tc>
          <w:tcPr>
            <w:tcW w:w="828" w:type="dxa"/>
          </w:tcPr>
          <w:p w14:paraId="40007816"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rPr>
              <w:t>C.</w:t>
            </w:r>
          </w:p>
        </w:tc>
        <w:tc>
          <w:tcPr>
            <w:tcW w:w="9540" w:type="dxa"/>
            <w:gridSpan w:val="2"/>
          </w:tcPr>
          <w:p w14:paraId="6BE0C9D9" w14:textId="77777777" w:rsidR="005A564A" w:rsidRPr="0003264F" w:rsidRDefault="005A564A" w:rsidP="005A564A">
            <w:pPr>
              <w:spacing w:after="200"/>
              <w:jc w:val="both"/>
              <w:rPr>
                <w:rFonts w:asciiTheme="minorHAnsi" w:hAnsiTheme="minorHAnsi" w:cstheme="minorHAnsi"/>
                <w:szCs w:val="22"/>
              </w:rPr>
            </w:pPr>
            <w:r w:rsidRPr="0003264F">
              <w:rPr>
                <w:rFonts w:asciiTheme="minorHAnsi" w:hAnsiTheme="minorHAnsi" w:cstheme="minorHAnsi"/>
                <w:szCs w:val="22"/>
              </w:rPr>
              <w:t>The Client shall have the right, in addition to any other rights which it has at law, to terminate this Agreement immediately and without liability for compensation or damages in circumstances where the Client becomes aware:</w:t>
            </w:r>
          </w:p>
          <w:p w14:paraId="64464EA4" w14:textId="489C0623" w:rsidR="005A564A" w:rsidRPr="0003264F" w:rsidRDefault="005A564A" w:rsidP="0003041E">
            <w:pPr>
              <w:pStyle w:val="ListParagraph"/>
              <w:numPr>
                <w:ilvl w:val="0"/>
                <w:numId w:val="19"/>
              </w:numPr>
              <w:spacing w:after="200"/>
              <w:jc w:val="both"/>
              <w:rPr>
                <w:rFonts w:asciiTheme="minorHAnsi" w:hAnsiTheme="minorHAnsi" w:cstheme="minorHAnsi"/>
                <w:szCs w:val="22"/>
              </w:rPr>
            </w:pPr>
            <w:r w:rsidRPr="0003264F">
              <w:rPr>
                <w:rFonts w:asciiTheme="minorHAnsi" w:hAnsiTheme="minorHAnsi" w:cstheme="minorHAnsi"/>
                <w:szCs w:val="22"/>
              </w:rPr>
              <w:t xml:space="preserve">that any of the exclusion grounds set out in Regulation 57 of the Regulations apply to the </w:t>
            </w:r>
            <w:r w:rsidR="00AF79B3" w:rsidRPr="0003264F">
              <w:rPr>
                <w:rFonts w:asciiTheme="minorHAnsi" w:hAnsiTheme="minorHAnsi" w:cstheme="minorHAnsi"/>
                <w:szCs w:val="22"/>
              </w:rPr>
              <w:t>Contractor.</w:t>
            </w:r>
          </w:p>
          <w:p w14:paraId="6D0BB9B5" w14:textId="53C5BF3C" w:rsidR="003C0FB1" w:rsidRPr="0003264F" w:rsidRDefault="005A564A" w:rsidP="0003041E">
            <w:pPr>
              <w:pStyle w:val="ListParagraph"/>
              <w:numPr>
                <w:ilvl w:val="0"/>
                <w:numId w:val="19"/>
              </w:numPr>
              <w:spacing w:after="200"/>
              <w:jc w:val="both"/>
              <w:rPr>
                <w:rFonts w:asciiTheme="minorHAnsi" w:hAnsiTheme="minorHAnsi" w:cstheme="minorHAnsi"/>
                <w:szCs w:val="22"/>
              </w:rPr>
            </w:pPr>
            <w:r w:rsidRPr="0003264F">
              <w:rPr>
                <w:rFonts w:asciiTheme="minorHAnsi" w:hAnsiTheme="minorHAnsi" w:cstheme="minorHAnsi"/>
                <w:szCs w:val="22"/>
              </w:rPr>
              <w:t xml:space="preserve">that the Contractor (on its own or resulting from its sub-contractors, suppliers or entities on which it relies) </w:t>
            </w:r>
            <w:r w:rsidRPr="0003264F">
              <w:rPr>
                <w:rFonts w:asciiTheme="minorHAnsi" w:eastAsia="MS Mincho" w:hAnsiTheme="minorHAnsi" w:cstheme="minorHAnsi"/>
              </w:rPr>
              <w:t>comes</w:t>
            </w:r>
            <w:r w:rsidRPr="0003264F">
              <w:rPr>
                <w:rFonts w:asciiTheme="minorHAnsi" w:hAnsiTheme="minorHAnsi" w:cstheme="minorHAnsi"/>
                <w:szCs w:val="22"/>
              </w:rPr>
              <w:t xml:space="preserve"> within the category of prohibited economic operators identified in Regulation (EU) No 833/2014 of 31 July 2014 (as amended by EU Regulation 2022/576 or any subsequent amendments to same).</w:t>
            </w:r>
          </w:p>
        </w:tc>
      </w:tr>
      <w:tr w:rsidR="003C0FB1" w:rsidRPr="0003264F" w14:paraId="7F26010E" w14:textId="77777777" w:rsidTr="00503F93">
        <w:tc>
          <w:tcPr>
            <w:tcW w:w="828" w:type="dxa"/>
          </w:tcPr>
          <w:p w14:paraId="38FD1A34" w14:textId="77777777" w:rsidR="003C0FB1" w:rsidRPr="0003264F" w:rsidRDefault="003C0FB1" w:rsidP="00394603">
            <w:pPr>
              <w:jc w:val="both"/>
              <w:rPr>
                <w:rFonts w:asciiTheme="minorHAnsi" w:hAnsiTheme="minorHAnsi" w:cstheme="minorHAnsi"/>
                <w:color w:val="0000FF"/>
              </w:rPr>
            </w:pPr>
            <w:r w:rsidRPr="0003264F">
              <w:rPr>
                <w:rFonts w:asciiTheme="minorHAnsi" w:hAnsiTheme="minorHAnsi" w:cstheme="minorHAnsi"/>
                <w:color w:val="0000FF"/>
              </w:rPr>
              <w:t>D.</w:t>
            </w:r>
          </w:p>
        </w:tc>
        <w:tc>
          <w:tcPr>
            <w:tcW w:w="9540" w:type="dxa"/>
            <w:gridSpan w:val="2"/>
          </w:tcPr>
          <w:p w14:paraId="60E2FD8D" w14:textId="77777777" w:rsidR="003C0FB1" w:rsidRPr="0003264F" w:rsidRDefault="003C0FB1" w:rsidP="00394603">
            <w:pPr>
              <w:spacing w:after="200"/>
              <w:jc w:val="both"/>
              <w:rPr>
                <w:rFonts w:asciiTheme="minorHAnsi" w:hAnsiTheme="minorHAnsi" w:cstheme="minorHAnsi"/>
              </w:rPr>
            </w:pPr>
            <w:r w:rsidRPr="0003264F">
              <w:rPr>
                <w:rFonts w:asciiTheme="minorHAnsi" w:hAnsiTheme="minorHAnsi" w:cstheme="minorHAnsi"/>
              </w:rPr>
              <w:t>Termination of this Agreement shall not affect any antecedent and accrued rights, obligations or liabilities of either Party, nor shall it affect any provision of this Agreement which is expressly or by implication intended to come into or continue in force on or after such termination.</w:t>
            </w:r>
          </w:p>
        </w:tc>
      </w:tr>
      <w:tr w:rsidR="003C0FB1" w:rsidRPr="0003264F" w14:paraId="21A74E55" w14:textId="77777777" w:rsidTr="00503F93">
        <w:tc>
          <w:tcPr>
            <w:tcW w:w="828" w:type="dxa"/>
          </w:tcPr>
          <w:p w14:paraId="7003796F" w14:textId="77777777" w:rsidR="003C0FB1" w:rsidRPr="0003264F" w:rsidRDefault="003C0FB1" w:rsidP="00394603">
            <w:pPr>
              <w:jc w:val="both"/>
              <w:rPr>
                <w:rFonts w:asciiTheme="minorHAnsi" w:hAnsiTheme="minorHAnsi" w:cstheme="minorHAnsi"/>
                <w:color w:val="0000FF"/>
                <w:szCs w:val="22"/>
              </w:rPr>
            </w:pPr>
          </w:p>
        </w:tc>
        <w:tc>
          <w:tcPr>
            <w:tcW w:w="9540" w:type="dxa"/>
            <w:gridSpan w:val="2"/>
          </w:tcPr>
          <w:p w14:paraId="50568132" w14:textId="77777777" w:rsidR="003C0FB1" w:rsidRPr="0003264F" w:rsidRDefault="003C0FB1" w:rsidP="00394603">
            <w:pPr>
              <w:spacing w:after="200"/>
              <w:jc w:val="both"/>
              <w:rPr>
                <w:rFonts w:asciiTheme="minorHAnsi" w:hAnsiTheme="minorHAnsi" w:cstheme="minorHAnsi"/>
                <w:szCs w:val="22"/>
              </w:rPr>
            </w:pPr>
          </w:p>
        </w:tc>
      </w:tr>
      <w:tr w:rsidR="003C0FB1" w:rsidRPr="0003264F" w14:paraId="366EF128" w14:textId="77777777" w:rsidTr="00503F93">
        <w:tc>
          <w:tcPr>
            <w:tcW w:w="828" w:type="dxa"/>
          </w:tcPr>
          <w:p w14:paraId="2A74CD53" w14:textId="77777777" w:rsidR="003C0FB1" w:rsidRPr="0003264F" w:rsidRDefault="001F7FC2" w:rsidP="00394603">
            <w:pPr>
              <w:jc w:val="both"/>
              <w:rPr>
                <w:rFonts w:asciiTheme="minorHAnsi" w:hAnsiTheme="minorHAnsi" w:cstheme="minorHAnsi"/>
                <w:color w:val="0000FF"/>
                <w:szCs w:val="22"/>
              </w:rPr>
            </w:pPr>
            <w:r w:rsidRPr="0003264F">
              <w:rPr>
                <w:rFonts w:asciiTheme="minorHAnsi" w:hAnsiTheme="minorHAnsi" w:cstheme="minorHAnsi"/>
                <w:color w:val="0000FF"/>
                <w:szCs w:val="22"/>
              </w:rPr>
              <w:lastRenderedPageBreak/>
              <w:t>E.</w:t>
            </w:r>
          </w:p>
        </w:tc>
        <w:tc>
          <w:tcPr>
            <w:tcW w:w="9540" w:type="dxa"/>
            <w:gridSpan w:val="2"/>
          </w:tcPr>
          <w:p w14:paraId="5DF5B6B4" w14:textId="77777777" w:rsidR="003C0FB1" w:rsidRPr="0003264F" w:rsidRDefault="003C0FB1" w:rsidP="00394603">
            <w:pPr>
              <w:jc w:val="both"/>
              <w:rPr>
                <w:rFonts w:asciiTheme="minorHAnsi" w:hAnsiTheme="minorHAnsi" w:cstheme="minorHAnsi"/>
                <w:szCs w:val="22"/>
              </w:rPr>
            </w:pPr>
            <w:r w:rsidRPr="0003264F">
              <w:rPr>
                <w:rFonts w:asciiTheme="minorHAnsi" w:hAnsiTheme="minorHAnsi" w:cstheme="minorHAnsi"/>
                <w:szCs w:val="22"/>
                <w:lang w:val="en-IE"/>
              </w:rPr>
              <w:t>If requested by the Client, t</w:t>
            </w:r>
            <w:r w:rsidRPr="0003264F">
              <w:rPr>
                <w:rFonts w:asciiTheme="minorHAnsi" w:hAnsiTheme="minorHAnsi" w:cstheme="minorHAnsi"/>
                <w:szCs w:val="22"/>
                <w:lang w:val="en-IE" w:eastAsia="en-IE"/>
              </w:rPr>
              <w:t>he Contractor shall promptly furnish such anonymised information relating to the terms and conditions of the employment of all persons providing the Services as may be required by the Client (“Employment Information”). The Contractor agrees that the Client may release the Employment Information to third parties for the purposes of any procurement competition for the provision of the Services upon expiry of the Term or earlier termination of this Agreement for whatever cause.</w:t>
            </w:r>
          </w:p>
        </w:tc>
      </w:tr>
    </w:tbl>
    <w:p w14:paraId="5926563C" w14:textId="77777777" w:rsidR="003C0FB1" w:rsidRPr="0003264F" w:rsidRDefault="003C0FB1" w:rsidP="00C25940">
      <w:pPr>
        <w:pStyle w:val="Heading2"/>
        <w:jc w:val="both"/>
        <w:rPr>
          <w:rFonts w:asciiTheme="minorHAnsi" w:hAnsiTheme="minorHAnsi" w:cstheme="minorHAnsi"/>
        </w:rPr>
      </w:pPr>
      <w:r w:rsidRPr="0003264F">
        <w:rPr>
          <w:rFonts w:asciiTheme="minorHAnsi" w:hAnsiTheme="minorHAnsi" w:cstheme="minorHAnsi"/>
        </w:rPr>
        <w:t>10.</w:t>
      </w:r>
      <w:r w:rsidRPr="0003264F">
        <w:rPr>
          <w:rFonts w:asciiTheme="minorHAnsi" w:hAnsiTheme="minorHAnsi" w:cstheme="minorHAnsi"/>
        </w:rPr>
        <w:tab/>
        <w:t xml:space="preserve">Contract Management </w:t>
      </w:r>
    </w:p>
    <w:tbl>
      <w:tblPr>
        <w:tblW w:w="0" w:type="auto"/>
        <w:tblLook w:val="01E0" w:firstRow="1" w:lastRow="1" w:firstColumn="1" w:lastColumn="1" w:noHBand="0" w:noVBand="0"/>
      </w:tblPr>
      <w:tblGrid>
        <w:gridCol w:w="760"/>
        <w:gridCol w:w="666"/>
        <w:gridCol w:w="7645"/>
      </w:tblGrid>
      <w:tr w:rsidR="003C0FB1" w:rsidRPr="0003264F" w14:paraId="7A35257E" w14:textId="77777777" w:rsidTr="00503F93">
        <w:tc>
          <w:tcPr>
            <w:tcW w:w="828" w:type="dxa"/>
          </w:tcPr>
          <w:p w14:paraId="2EC7194F" w14:textId="77777777" w:rsidR="003C0FB1" w:rsidRPr="0003264F" w:rsidRDefault="003C0FB1" w:rsidP="00C25940">
            <w:pPr>
              <w:jc w:val="both"/>
              <w:rPr>
                <w:rFonts w:asciiTheme="minorHAnsi" w:hAnsiTheme="minorHAnsi" w:cstheme="minorHAnsi"/>
                <w:color w:val="0000FF"/>
              </w:rPr>
            </w:pPr>
            <w:r w:rsidRPr="0003264F">
              <w:rPr>
                <w:rFonts w:asciiTheme="minorHAnsi" w:hAnsiTheme="minorHAnsi" w:cstheme="minorHAnsi"/>
                <w:color w:val="0000FF"/>
              </w:rPr>
              <w:t>A.</w:t>
            </w:r>
          </w:p>
        </w:tc>
        <w:tc>
          <w:tcPr>
            <w:tcW w:w="9540" w:type="dxa"/>
            <w:gridSpan w:val="2"/>
          </w:tcPr>
          <w:p w14:paraId="2722B98D" w14:textId="77777777" w:rsidR="003C0FB1" w:rsidRPr="0003264F" w:rsidRDefault="003C0FB1" w:rsidP="00B625AA">
            <w:pPr>
              <w:jc w:val="both"/>
              <w:rPr>
                <w:rFonts w:asciiTheme="minorHAnsi" w:hAnsiTheme="minorHAnsi" w:cstheme="minorHAnsi"/>
              </w:rPr>
            </w:pPr>
            <w:r w:rsidRPr="0003264F">
              <w:rPr>
                <w:rFonts w:asciiTheme="minorHAnsi" w:hAnsiTheme="minorHAnsi" w:cstheme="minorHAnsi"/>
              </w:rPr>
              <w:t>The Client’s Contact and the Contractor’s Contact shall liaise on a regular basis to address any issues arising which may impact on the performance of this Agreement and to agree milestones, compliance schedules and operational protocols as required by the Client from time to time. If requested in writing by the Client the Contractor shall meet formally with the Client to report on progress and shall comply with all written directions of the Client.</w:t>
            </w:r>
          </w:p>
        </w:tc>
      </w:tr>
      <w:tr w:rsidR="003C0FB1" w:rsidRPr="0003264F" w14:paraId="52EE5F31" w14:textId="77777777" w:rsidTr="00503F93">
        <w:tc>
          <w:tcPr>
            <w:tcW w:w="828" w:type="dxa"/>
          </w:tcPr>
          <w:p w14:paraId="63EC59B8" w14:textId="77777777" w:rsidR="003C0FB1" w:rsidRPr="0003264F" w:rsidRDefault="003C0FB1" w:rsidP="00C25940">
            <w:pPr>
              <w:jc w:val="both"/>
              <w:rPr>
                <w:rFonts w:asciiTheme="minorHAnsi" w:hAnsiTheme="minorHAnsi" w:cstheme="minorHAnsi"/>
                <w:color w:val="0000FF"/>
              </w:rPr>
            </w:pPr>
            <w:r w:rsidRPr="0003264F">
              <w:rPr>
                <w:rFonts w:asciiTheme="minorHAnsi" w:hAnsiTheme="minorHAnsi" w:cstheme="minorHAnsi"/>
                <w:color w:val="0000FF"/>
              </w:rPr>
              <w:t>B.</w:t>
            </w:r>
          </w:p>
        </w:tc>
        <w:tc>
          <w:tcPr>
            <w:tcW w:w="9540" w:type="dxa"/>
            <w:gridSpan w:val="2"/>
          </w:tcPr>
          <w:p w14:paraId="7D3AC6ED" w14:textId="77777777" w:rsidR="003C0FB1" w:rsidRPr="0003264F" w:rsidRDefault="003C0FB1" w:rsidP="00B625AA">
            <w:pPr>
              <w:jc w:val="both"/>
              <w:rPr>
                <w:rFonts w:asciiTheme="minorHAnsi" w:hAnsiTheme="minorHAnsi" w:cstheme="minorHAnsi"/>
              </w:rPr>
            </w:pPr>
            <w:r w:rsidRPr="0003264F">
              <w:rPr>
                <w:rFonts w:asciiTheme="minorHAnsi" w:hAnsiTheme="minorHAnsi" w:cstheme="minorHAnsi"/>
              </w:rPr>
              <w:t>The Contractor agrees to:</w:t>
            </w:r>
          </w:p>
        </w:tc>
      </w:tr>
      <w:tr w:rsidR="003C0FB1" w:rsidRPr="0003264F" w14:paraId="52E6138B" w14:textId="77777777" w:rsidTr="00503F93">
        <w:tc>
          <w:tcPr>
            <w:tcW w:w="828" w:type="dxa"/>
          </w:tcPr>
          <w:p w14:paraId="1DC6C6A0" w14:textId="77777777" w:rsidR="003C0FB1" w:rsidRPr="0003264F" w:rsidRDefault="003C0FB1" w:rsidP="00C25940">
            <w:pPr>
              <w:jc w:val="both"/>
              <w:rPr>
                <w:rFonts w:asciiTheme="minorHAnsi" w:hAnsiTheme="minorHAnsi" w:cstheme="minorHAnsi"/>
                <w:color w:val="0000FF"/>
              </w:rPr>
            </w:pPr>
          </w:p>
        </w:tc>
        <w:tc>
          <w:tcPr>
            <w:tcW w:w="720" w:type="dxa"/>
          </w:tcPr>
          <w:p w14:paraId="6DBEAA36" w14:textId="77777777" w:rsidR="003C0FB1" w:rsidRPr="0003264F" w:rsidRDefault="003C0FB1" w:rsidP="00B625AA">
            <w:pPr>
              <w:jc w:val="both"/>
              <w:rPr>
                <w:rFonts w:asciiTheme="minorHAnsi" w:hAnsiTheme="minorHAnsi" w:cstheme="minorHAnsi"/>
              </w:rPr>
            </w:pPr>
            <w:r w:rsidRPr="0003264F">
              <w:rPr>
                <w:rFonts w:asciiTheme="minorHAnsi" w:hAnsiTheme="minorHAnsi" w:cstheme="minorHAnsi"/>
              </w:rPr>
              <w:t>1.</w:t>
            </w:r>
          </w:p>
        </w:tc>
        <w:tc>
          <w:tcPr>
            <w:tcW w:w="8820" w:type="dxa"/>
          </w:tcPr>
          <w:p w14:paraId="4694BB66" w14:textId="77777777" w:rsidR="003C0FB1" w:rsidRPr="0003264F" w:rsidRDefault="003C0FB1" w:rsidP="00B625AA">
            <w:pPr>
              <w:jc w:val="both"/>
              <w:rPr>
                <w:rFonts w:asciiTheme="minorHAnsi" w:hAnsiTheme="minorHAnsi" w:cstheme="minorHAnsi"/>
              </w:rPr>
            </w:pPr>
            <w:r w:rsidRPr="0003264F">
              <w:rPr>
                <w:rFonts w:asciiTheme="minorHAnsi" w:hAnsiTheme="minorHAnsi" w:cstheme="minorHAnsi"/>
              </w:rPr>
              <w:t>liaise with and keep the Client’s Contact fully informed of any matter which might affect the observance and performance of the Contractor’s obligations under this Agreement;</w:t>
            </w:r>
          </w:p>
        </w:tc>
      </w:tr>
      <w:tr w:rsidR="003C0FB1" w:rsidRPr="0003264F" w14:paraId="184E8FC7" w14:textId="77777777" w:rsidTr="00503F93">
        <w:tc>
          <w:tcPr>
            <w:tcW w:w="828" w:type="dxa"/>
          </w:tcPr>
          <w:p w14:paraId="5F888D04" w14:textId="77777777" w:rsidR="003C0FB1" w:rsidRPr="0003264F" w:rsidRDefault="003C0FB1" w:rsidP="00C25940">
            <w:pPr>
              <w:jc w:val="both"/>
              <w:rPr>
                <w:rFonts w:asciiTheme="minorHAnsi" w:hAnsiTheme="minorHAnsi" w:cstheme="minorHAnsi"/>
                <w:color w:val="0000FF"/>
              </w:rPr>
            </w:pPr>
          </w:p>
        </w:tc>
        <w:tc>
          <w:tcPr>
            <w:tcW w:w="720" w:type="dxa"/>
          </w:tcPr>
          <w:p w14:paraId="1496C446" w14:textId="77777777" w:rsidR="003C0FB1" w:rsidRPr="0003264F" w:rsidRDefault="003C0FB1" w:rsidP="00B625AA">
            <w:pPr>
              <w:jc w:val="both"/>
              <w:rPr>
                <w:rFonts w:asciiTheme="minorHAnsi" w:hAnsiTheme="minorHAnsi" w:cstheme="minorHAnsi"/>
              </w:rPr>
            </w:pPr>
            <w:r w:rsidRPr="0003264F">
              <w:rPr>
                <w:rFonts w:asciiTheme="minorHAnsi" w:hAnsiTheme="minorHAnsi" w:cstheme="minorHAnsi"/>
              </w:rPr>
              <w:t>2.</w:t>
            </w:r>
          </w:p>
        </w:tc>
        <w:tc>
          <w:tcPr>
            <w:tcW w:w="8820" w:type="dxa"/>
          </w:tcPr>
          <w:p w14:paraId="76F46188" w14:textId="77777777" w:rsidR="003C0FB1" w:rsidRPr="0003264F" w:rsidRDefault="003C0FB1" w:rsidP="00B625AA">
            <w:pPr>
              <w:jc w:val="both"/>
              <w:rPr>
                <w:rFonts w:asciiTheme="minorHAnsi" w:hAnsiTheme="minorHAnsi" w:cstheme="minorHAnsi"/>
              </w:rPr>
            </w:pPr>
            <w:r w:rsidRPr="0003264F">
              <w:rPr>
                <w:rFonts w:asciiTheme="minorHAnsi" w:hAnsiTheme="minorHAnsi" w:cstheme="minorHAnsi"/>
              </w:rPr>
              <w:t xml:space="preserve">maintain such records and comply with such reporting arrangements and protocols as required by the Client from time to time; </w:t>
            </w:r>
          </w:p>
        </w:tc>
      </w:tr>
      <w:tr w:rsidR="003C0FB1" w:rsidRPr="0003264F" w14:paraId="39C4E9CE" w14:textId="77777777" w:rsidTr="00503F93">
        <w:tc>
          <w:tcPr>
            <w:tcW w:w="828" w:type="dxa"/>
          </w:tcPr>
          <w:p w14:paraId="18EE7207" w14:textId="77777777" w:rsidR="003C0FB1" w:rsidRPr="0003264F" w:rsidRDefault="003C0FB1" w:rsidP="00C25940">
            <w:pPr>
              <w:jc w:val="both"/>
              <w:rPr>
                <w:rFonts w:asciiTheme="minorHAnsi" w:hAnsiTheme="minorHAnsi" w:cstheme="minorHAnsi"/>
                <w:color w:val="0000FF"/>
              </w:rPr>
            </w:pPr>
          </w:p>
        </w:tc>
        <w:tc>
          <w:tcPr>
            <w:tcW w:w="720" w:type="dxa"/>
          </w:tcPr>
          <w:p w14:paraId="0E993AE2" w14:textId="77777777" w:rsidR="003C0FB1" w:rsidRPr="0003264F" w:rsidRDefault="003C0FB1" w:rsidP="00B625AA">
            <w:pPr>
              <w:jc w:val="both"/>
              <w:rPr>
                <w:rFonts w:asciiTheme="minorHAnsi" w:hAnsiTheme="minorHAnsi" w:cstheme="minorHAnsi"/>
              </w:rPr>
            </w:pPr>
            <w:r w:rsidRPr="0003264F">
              <w:rPr>
                <w:rFonts w:asciiTheme="minorHAnsi" w:hAnsiTheme="minorHAnsi" w:cstheme="minorHAnsi"/>
              </w:rPr>
              <w:t>3.</w:t>
            </w:r>
          </w:p>
          <w:p w14:paraId="27749664" w14:textId="77777777" w:rsidR="003C0FB1" w:rsidRPr="0003264F" w:rsidRDefault="003C0FB1" w:rsidP="00B625AA">
            <w:pPr>
              <w:jc w:val="both"/>
              <w:rPr>
                <w:rFonts w:asciiTheme="minorHAnsi" w:hAnsiTheme="minorHAnsi" w:cstheme="minorHAnsi"/>
              </w:rPr>
            </w:pPr>
            <w:r w:rsidRPr="0003264F">
              <w:rPr>
                <w:rFonts w:asciiTheme="minorHAnsi" w:hAnsiTheme="minorHAnsi" w:cstheme="minorHAnsi"/>
              </w:rPr>
              <w:t>4.</w:t>
            </w:r>
          </w:p>
        </w:tc>
        <w:tc>
          <w:tcPr>
            <w:tcW w:w="8820" w:type="dxa"/>
          </w:tcPr>
          <w:p w14:paraId="3EBA4D33" w14:textId="77777777" w:rsidR="003C0FB1" w:rsidRPr="0003264F" w:rsidRDefault="003C0FB1" w:rsidP="00B625AA">
            <w:pPr>
              <w:jc w:val="both"/>
              <w:rPr>
                <w:rFonts w:asciiTheme="minorHAnsi" w:hAnsiTheme="minorHAnsi" w:cstheme="minorHAnsi"/>
              </w:rPr>
            </w:pPr>
            <w:r w:rsidRPr="0003264F">
              <w:rPr>
                <w:rFonts w:asciiTheme="minorHAnsi" w:hAnsiTheme="minorHAnsi" w:cstheme="minorHAnsi"/>
              </w:rPr>
              <w:t>comply with all reasonable directions of the Client; and</w:t>
            </w:r>
          </w:p>
          <w:p w14:paraId="0C307353" w14:textId="77777777" w:rsidR="003C0FB1" w:rsidRPr="0003264F" w:rsidRDefault="003C0FB1" w:rsidP="00B625AA">
            <w:pPr>
              <w:jc w:val="both"/>
              <w:rPr>
                <w:rFonts w:asciiTheme="minorHAnsi" w:hAnsiTheme="minorHAnsi" w:cstheme="minorHAnsi"/>
              </w:rPr>
            </w:pPr>
            <w:r w:rsidRPr="0003264F">
              <w:rPr>
                <w:rFonts w:asciiTheme="minorHAnsi" w:hAnsiTheme="minorHAnsi" w:cstheme="minorHAnsi"/>
              </w:rPr>
              <w:t>comply with the service levels and performance indicators set out in Schedule D.</w:t>
            </w:r>
          </w:p>
        </w:tc>
      </w:tr>
      <w:tr w:rsidR="003C0FB1" w:rsidRPr="0003264F" w14:paraId="18BF2684" w14:textId="77777777" w:rsidTr="00503F93">
        <w:tc>
          <w:tcPr>
            <w:tcW w:w="828" w:type="dxa"/>
          </w:tcPr>
          <w:p w14:paraId="524A5595" w14:textId="77777777" w:rsidR="003C0FB1" w:rsidRPr="0003264F" w:rsidRDefault="003C0FB1" w:rsidP="00C25940">
            <w:pPr>
              <w:jc w:val="both"/>
              <w:rPr>
                <w:rFonts w:asciiTheme="minorHAnsi" w:hAnsiTheme="minorHAnsi" w:cstheme="minorHAnsi"/>
                <w:color w:val="0000FF"/>
              </w:rPr>
            </w:pPr>
            <w:r w:rsidRPr="0003264F">
              <w:rPr>
                <w:rFonts w:asciiTheme="minorHAnsi" w:hAnsiTheme="minorHAnsi" w:cstheme="minorHAnsi"/>
                <w:color w:val="0000FF"/>
              </w:rPr>
              <w:t>C.</w:t>
            </w:r>
          </w:p>
        </w:tc>
        <w:tc>
          <w:tcPr>
            <w:tcW w:w="9540" w:type="dxa"/>
            <w:gridSpan w:val="2"/>
          </w:tcPr>
          <w:p w14:paraId="08C2157E" w14:textId="77777777" w:rsidR="003C0FB1" w:rsidRPr="0003264F" w:rsidRDefault="003C0FB1" w:rsidP="00B625AA">
            <w:pPr>
              <w:jc w:val="both"/>
              <w:rPr>
                <w:rFonts w:asciiTheme="minorHAnsi" w:hAnsiTheme="minorHAnsi" w:cstheme="minorHAnsi"/>
              </w:rPr>
            </w:pPr>
            <w:r w:rsidRPr="0003264F">
              <w:rPr>
                <w:rFonts w:asciiTheme="minorHAnsi" w:hAnsiTheme="minorHAnsi" w:cstheme="minorHAnsi"/>
              </w:rPr>
              <w:t>The Client or its authorised representative may inspect the Contractor’s premises, lands and facilities (or such part or parts thereof relating solely to this Agreement) with due access to relevant personnel and records upon reasonable notice in writing to ensure compliance with the terms of this Agreement. The Contractor shall comply with all reasonable directions of the Client thereby arising. The cost of inspection shall be borne by the Client.</w:t>
            </w:r>
          </w:p>
        </w:tc>
      </w:tr>
    </w:tbl>
    <w:p w14:paraId="78356214" w14:textId="77777777" w:rsidR="003C0FB1" w:rsidRPr="0003264F" w:rsidRDefault="003C0FB1" w:rsidP="00C25940">
      <w:pPr>
        <w:pStyle w:val="Heading2"/>
        <w:jc w:val="both"/>
        <w:rPr>
          <w:rFonts w:asciiTheme="minorHAnsi" w:hAnsiTheme="minorHAnsi" w:cstheme="minorHAnsi"/>
        </w:rPr>
      </w:pPr>
      <w:r w:rsidRPr="0003264F">
        <w:rPr>
          <w:rFonts w:asciiTheme="minorHAnsi" w:hAnsiTheme="minorHAnsi" w:cstheme="minorHAnsi"/>
        </w:rPr>
        <w:t>11.</w:t>
      </w:r>
      <w:r w:rsidRPr="0003264F">
        <w:rPr>
          <w:rFonts w:asciiTheme="minorHAnsi" w:hAnsiTheme="minorHAnsi" w:cstheme="minorHAnsi"/>
        </w:rPr>
        <w:tab/>
        <w:t>Disputes</w:t>
      </w:r>
    </w:p>
    <w:tbl>
      <w:tblPr>
        <w:tblW w:w="0" w:type="auto"/>
        <w:tblLook w:val="01E0" w:firstRow="1" w:lastRow="1" w:firstColumn="1" w:lastColumn="1" w:noHBand="0" w:noVBand="0"/>
      </w:tblPr>
      <w:tblGrid>
        <w:gridCol w:w="767"/>
        <w:gridCol w:w="8304"/>
      </w:tblGrid>
      <w:tr w:rsidR="003C0FB1" w:rsidRPr="0003264F" w14:paraId="3B558D54" w14:textId="77777777" w:rsidTr="00503F93">
        <w:tc>
          <w:tcPr>
            <w:tcW w:w="778" w:type="dxa"/>
          </w:tcPr>
          <w:p w14:paraId="33008816" w14:textId="77777777" w:rsidR="003C0FB1" w:rsidRPr="0003264F" w:rsidRDefault="003C0FB1" w:rsidP="00C25940">
            <w:pPr>
              <w:jc w:val="both"/>
              <w:rPr>
                <w:rFonts w:asciiTheme="minorHAnsi" w:hAnsiTheme="minorHAnsi" w:cstheme="minorHAnsi"/>
                <w:color w:val="0000FF"/>
              </w:rPr>
            </w:pPr>
            <w:r w:rsidRPr="0003264F">
              <w:rPr>
                <w:rFonts w:asciiTheme="minorHAnsi" w:hAnsiTheme="minorHAnsi" w:cstheme="minorHAnsi"/>
                <w:color w:val="0000FF"/>
              </w:rPr>
              <w:t>A.</w:t>
            </w:r>
          </w:p>
        </w:tc>
        <w:tc>
          <w:tcPr>
            <w:tcW w:w="8509" w:type="dxa"/>
          </w:tcPr>
          <w:p w14:paraId="36718058" w14:textId="77777777" w:rsidR="003C0FB1" w:rsidRPr="0003264F" w:rsidRDefault="003C0FB1" w:rsidP="00C25940">
            <w:pPr>
              <w:spacing w:after="200"/>
              <w:jc w:val="both"/>
              <w:rPr>
                <w:rFonts w:asciiTheme="minorHAnsi" w:hAnsiTheme="minorHAnsi" w:cstheme="minorHAnsi"/>
              </w:rPr>
            </w:pPr>
            <w:r w:rsidRPr="0003264F">
              <w:rPr>
                <w:rFonts w:asciiTheme="minorHAnsi" w:hAnsiTheme="minorHAnsi" w:cstheme="minorHAnsi"/>
              </w:rPr>
              <w:t>In the event of any dispute arising out of or relating to this Agreement (the “Dispute”), the Parties shall first seek settlement of the Dispute as set out below.</w:t>
            </w:r>
          </w:p>
        </w:tc>
      </w:tr>
      <w:tr w:rsidR="003C0FB1" w:rsidRPr="0003264F" w14:paraId="37225E2D" w14:textId="77777777" w:rsidTr="00503F93">
        <w:tc>
          <w:tcPr>
            <w:tcW w:w="778" w:type="dxa"/>
          </w:tcPr>
          <w:p w14:paraId="5C1BB5CB" w14:textId="77777777" w:rsidR="003C0FB1" w:rsidRPr="0003264F" w:rsidRDefault="003C0FB1" w:rsidP="00C25940">
            <w:pPr>
              <w:jc w:val="both"/>
              <w:rPr>
                <w:rFonts w:asciiTheme="minorHAnsi" w:hAnsiTheme="minorHAnsi" w:cstheme="minorHAnsi"/>
                <w:color w:val="0000FF"/>
              </w:rPr>
            </w:pPr>
            <w:r w:rsidRPr="0003264F">
              <w:rPr>
                <w:rFonts w:asciiTheme="minorHAnsi" w:hAnsiTheme="minorHAnsi" w:cstheme="minorHAnsi"/>
                <w:color w:val="0000FF"/>
              </w:rPr>
              <w:t>B.</w:t>
            </w:r>
          </w:p>
        </w:tc>
        <w:tc>
          <w:tcPr>
            <w:tcW w:w="8509" w:type="dxa"/>
          </w:tcPr>
          <w:p w14:paraId="2E1A0444" w14:textId="77777777" w:rsidR="003C0FB1" w:rsidRPr="0003264F" w:rsidRDefault="003C0FB1" w:rsidP="00B625AA">
            <w:pPr>
              <w:spacing w:after="200"/>
              <w:jc w:val="both"/>
              <w:rPr>
                <w:rFonts w:asciiTheme="minorHAnsi" w:hAnsiTheme="minorHAnsi" w:cstheme="minorHAnsi"/>
              </w:rPr>
            </w:pPr>
            <w:r w:rsidRPr="0003264F">
              <w:rPr>
                <w:rFonts w:asciiTheme="minorHAnsi" w:hAnsiTheme="minorHAnsi" w:cstheme="minorHAnsi"/>
              </w:rPr>
              <w:t xml:space="preserve">The Dispute shall be referred as soon as practicable to </w:t>
            </w:r>
            <w:r w:rsidR="00B625AA" w:rsidRPr="0003264F">
              <w:rPr>
                <w:rFonts w:asciiTheme="minorHAnsi" w:hAnsiTheme="minorHAnsi" w:cstheme="minorHAnsi"/>
                <w:szCs w:val="22"/>
              </w:rPr>
              <w:fldChar w:fldCharType="begin">
                <w:ffData>
                  <w:name w:val="Text144"/>
                  <w:enabled/>
                  <w:calcOnExit w:val="0"/>
                  <w:textInput>
                    <w:default w:val="[insert Contractor contact]"/>
                  </w:textInput>
                </w:ffData>
              </w:fldChar>
            </w:r>
            <w:r w:rsidR="00B625AA" w:rsidRPr="0003264F">
              <w:rPr>
                <w:rFonts w:asciiTheme="minorHAnsi" w:hAnsiTheme="minorHAnsi" w:cstheme="minorHAnsi"/>
                <w:szCs w:val="22"/>
              </w:rPr>
              <w:instrText xml:space="preserve"> FORMTEXT </w:instrText>
            </w:r>
            <w:r w:rsidR="00B625AA" w:rsidRPr="0003264F">
              <w:rPr>
                <w:rFonts w:asciiTheme="minorHAnsi" w:hAnsiTheme="minorHAnsi" w:cstheme="minorHAnsi"/>
                <w:szCs w:val="22"/>
              </w:rPr>
            </w:r>
            <w:r w:rsidR="00B625AA" w:rsidRPr="0003264F">
              <w:rPr>
                <w:rFonts w:asciiTheme="minorHAnsi" w:hAnsiTheme="minorHAnsi" w:cstheme="minorHAnsi"/>
                <w:szCs w:val="22"/>
              </w:rPr>
              <w:fldChar w:fldCharType="separate"/>
            </w:r>
            <w:r w:rsidR="00B625AA" w:rsidRPr="0003264F">
              <w:rPr>
                <w:rFonts w:asciiTheme="minorHAnsi" w:hAnsiTheme="minorHAnsi" w:cstheme="minorHAnsi"/>
                <w:noProof/>
                <w:szCs w:val="22"/>
              </w:rPr>
              <w:t>[insert Contractor contact]</w:t>
            </w:r>
            <w:r w:rsidR="00B625AA" w:rsidRPr="0003264F">
              <w:rPr>
                <w:rFonts w:asciiTheme="minorHAnsi" w:hAnsiTheme="minorHAnsi" w:cstheme="minorHAnsi"/>
                <w:szCs w:val="22"/>
              </w:rPr>
              <w:fldChar w:fldCharType="end"/>
            </w:r>
            <w:r w:rsidRPr="0003264F">
              <w:rPr>
                <w:rFonts w:asciiTheme="minorHAnsi" w:hAnsiTheme="minorHAnsi" w:cstheme="minorHAnsi"/>
              </w:rPr>
              <w:t xml:space="preserve"> within the Contractor and to </w:t>
            </w:r>
            <w:r w:rsidR="00B625AA" w:rsidRPr="0003264F">
              <w:rPr>
                <w:rFonts w:asciiTheme="minorHAnsi" w:hAnsiTheme="minorHAnsi" w:cstheme="minorHAnsi"/>
                <w:szCs w:val="22"/>
              </w:rPr>
              <w:fldChar w:fldCharType="begin">
                <w:ffData>
                  <w:name w:val="Text145"/>
                  <w:enabled/>
                  <w:calcOnExit w:val="0"/>
                  <w:textInput>
                    <w:default w:val="[insert Client contact]"/>
                  </w:textInput>
                </w:ffData>
              </w:fldChar>
            </w:r>
            <w:r w:rsidR="00B625AA" w:rsidRPr="0003264F">
              <w:rPr>
                <w:rFonts w:asciiTheme="minorHAnsi" w:hAnsiTheme="minorHAnsi" w:cstheme="minorHAnsi"/>
                <w:szCs w:val="22"/>
              </w:rPr>
              <w:instrText xml:space="preserve"> FORMTEXT </w:instrText>
            </w:r>
            <w:r w:rsidR="00B625AA" w:rsidRPr="0003264F">
              <w:rPr>
                <w:rFonts w:asciiTheme="minorHAnsi" w:hAnsiTheme="minorHAnsi" w:cstheme="minorHAnsi"/>
                <w:szCs w:val="22"/>
              </w:rPr>
            </w:r>
            <w:r w:rsidR="00B625AA" w:rsidRPr="0003264F">
              <w:rPr>
                <w:rFonts w:asciiTheme="minorHAnsi" w:hAnsiTheme="minorHAnsi" w:cstheme="minorHAnsi"/>
                <w:szCs w:val="22"/>
              </w:rPr>
              <w:fldChar w:fldCharType="separate"/>
            </w:r>
            <w:r w:rsidR="00B625AA" w:rsidRPr="0003264F">
              <w:rPr>
                <w:rFonts w:asciiTheme="minorHAnsi" w:hAnsiTheme="minorHAnsi" w:cstheme="minorHAnsi"/>
                <w:noProof/>
                <w:szCs w:val="22"/>
              </w:rPr>
              <w:t>[insert Client contact]</w:t>
            </w:r>
            <w:r w:rsidR="00B625AA" w:rsidRPr="0003264F">
              <w:rPr>
                <w:rFonts w:asciiTheme="minorHAnsi" w:hAnsiTheme="minorHAnsi" w:cstheme="minorHAnsi"/>
                <w:szCs w:val="22"/>
              </w:rPr>
              <w:fldChar w:fldCharType="end"/>
            </w:r>
            <w:r w:rsidRPr="0003264F">
              <w:rPr>
                <w:rFonts w:asciiTheme="minorHAnsi" w:hAnsiTheme="minorHAnsi" w:cstheme="minorHAnsi"/>
              </w:rPr>
              <w:t xml:space="preserve"> within the Client respectively.</w:t>
            </w:r>
          </w:p>
        </w:tc>
      </w:tr>
      <w:tr w:rsidR="003C0FB1" w:rsidRPr="0003264F" w14:paraId="1C7FF4B9" w14:textId="77777777" w:rsidTr="00503F93">
        <w:tc>
          <w:tcPr>
            <w:tcW w:w="778" w:type="dxa"/>
          </w:tcPr>
          <w:p w14:paraId="3C83A40A" w14:textId="77777777" w:rsidR="003C0FB1" w:rsidRPr="0003264F" w:rsidRDefault="003C0FB1" w:rsidP="00C25940">
            <w:pPr>
              <w:jc w:val="both"/>
              <w:rPr>
                <w:rFonts w:asciiTheme="minorHAnsi" w:hAnsiTheme="minorHAnsi" w:cstheme="minorHAnsi"/>
                <w:color w:val="0000FF"/>
              </w:rPr>
            </w:pPr>
            <w:r w:rsidRPr="0003264F">
              <w:rPr>
                <w:rFonts w:asciiTheme="minorHAnsi" w:hAnsiTheme="minorHAnsi" w:cstheme="minorHAnsi"/>
                <w:color w:val="0000FF"/>
              </w:rPr>
              <w:t>C.</w:t>
            </w:r>
          </w:p>
        </w:tc>
        <w:tc>
          <w:tcPr>
            <w:tcW w:w="8509" w:type="dxa"/>
          </w:tcPr>
          <w:p w14:paraId="2138D63F" w14:textId="77777777" w:rsidR="003C0FB1" w:rsidRPr="0003264F" w:rsidRDefault="003C0FB1" w:rsidP="00C25940">
            <w:pPr>
              <w:spacing w:after="200"/>
              <w:jc w:val="both"/>
              <w:rPr>
                <w:rFonts w:asciiTheme="minorHAnsi" w:hAnsiTheme="minorHAnsi" w:cstheme="minorHAnsi"/>
              </w:rPr>
            </w:pPr>
            <w:r w:rsidRPr="0003264F">
              <w:rPr>
                <w:rFonts w:asciiTheme="minorHAnsi" w:hAnsiTheme="minorHAnsi" w:cstheme="minorHAnsi"/>
              </w:rPr>
              <w:t>If the Dispute has not been resolved within fifteen (15) Business Days (or such longer period as may be agreed in writing by the Parties) of being referred to the nominated representatives, then either Party may refer the Dispute to an independent mediator, the identity of whom shall be agreed in advance by the Parties.</w:t>
            </w:r>
          </w:p>
        </w:tc>
      </w:tr>
      <w:tr w:rsidR="003C0FB1" w:rsidRPr="0003264F" w14:paraId="6435113E" w14:textId="77777777" w:rsidTr="00503F93">
        <w:tc>
          <w:tcPr>
            <w:tcW w:w="778" w:type="dxa"/>
          </w:tcPr>
          <w:p w14:paraId="73DC1BC5" w14:textId="77777777" w:rsidR="003C0FB1" w:rsidRPr="0003264F" w:rsidRDefault="003C0FB1" w:rsidP="00C25940">
            <w:pPr>
              <w:jc w:val="both"/>
              <w:rPr>
                <w:rFonts w:asciiTheme="minorHAnsi" w:hAnsiTheme="minorHAnsi" w:cstheme="minorHAnsi"/>
                <w:color w:val="0000FF"/>
              </w:rPr>
            </w:pPr>
            <w:r w:rsidRPr="0003264F">
              <w:rPr>
                <w:rFonts w:asciiTheme="minorHAnsi" w:hAnsiTheme="minorHAnsi" w:cstheme="minorHAnsi"/>
                <w:color w:val="0000FF"/>
              </w:rPr>
              <w:t>D.</w:t>
            </w:r>
          </w:p>
        </w:tc>
        <w:tc>
          <w:tcPr>
            <w:tcW w:w="8509" w:type="dxa"/>
          </w:tcPr>
          <w:p w14:paraId="5E22481B" w14:textId="0ED88BDF" w:rsidR="003C0FB1" w:rsidRPr="0003264F" w:rsidRDefault="003C0FB1" w:rsidP="00C25940">
            <w:pPr>
              <w:spacing w:after="200"/>
              <w:jc w:val="both"/>
              <w:rPr>
                <w:rFonts w:asciiTheme="minorHAnsi" w:hAnsiTheme="minorHAnsi" w:cstheme="minorHAnsi"/>
              </w:rPr>
            </w:pPr>
            <w:r w:rsidRPr="0003264F">
              <w:rPr>
                <w:rFonts w:asciiTheme="minorHAnsi" w:hAnsiTheme="minorHAnsi" w:cstheme="minorHAnsi"/>
              </w:rPr>
              <w:t>If the Parties are unable to agree on a mediator or if the mediator agreed upon is unable or unwilling to act, either Party may within twenty-one (21) days from the date of the p</w:t>
            </w:r>
            <w:r w:rsidR="004939B5" w:rsidRPr="0003264F">
              <w:rPr>
                <w:rFonts w:asciiTheme="minorHAnsi" w:hAnsiTheme="minorHAnsi" w:cstheme="minorHAnsi"/>
              </w:rPr>
              <w:t>roposal to appoint a m</w:t>
            </w:r>
            <w:r w:rsidRPr="0003264F">
              <w:rPr>
                <w:rFonts w:asciiTheme="minorHAnsi" w:hAnsiTheme="minorHAnsi" w:cstheme="minorHAnsi"/>
              </w:rPr>
              <w:t xml:space="preserve">ediator or within twenty-one (21) days of notice to either Party that the mediator is unable to act, apply to </w:t>
            </w:r>
            <w:r w:rsidR="004939B5" w:rsidRPr="0003264F">
              <w:rPr>
                <w:rFonts w:asciiTheme="minorHAnsi" w:hAnsiTheme="minorHAnsi" w:cstheme="minorHAnsi"/>
                <w:szCs w:val="22"/>
              </w:rPr>
              <w:t xml:space="preserve">the Chairman of </w:t>
            </w:r>
            <w:r w:rsidR="004939B5" w:rsidRPr="0003264F">
              <w:rPr>
                <w:rFonts w:asciiTheme="minorHAnsi" w:hAnsiTheme="minorHAnsi" w:cstheme="minorHAnsi"/>
              </w:rPr>
              <w:t>the Chartered Institute of Arbitrators, Irish Branch</w:t>
            </w:r>
            <w:r w:rsidR="004939B5" w:rsidRPr="0003264F">
              <w:rPr>
                <w:rFonts w:asciiTheme="minorHAnsi" w:hAnsiTheme="minorHAnsi" w:cstheme="minorHAnsi"/>
                <w:szCs w:val="22"/>
              </w:rPr>
              <w:t xml:space="preserve"> </w:t>
            </w:r>
            <w:r w:rsidRPr="0003264F">
              <w:rPr>
                <w:rFonts w:asciiTheme="minorHAnsi" w:hAnsiTheme="minorHAnsi" w:cstheme="minorHAnsi"/>
              </w:rPr>
              <w:t>to appoint a mediator.</w:t>
            </w:r>
          </w:p>
        </w:tc>
      </w:tr>
      <w:tr w:rsidR="003C0FB1" w:rsidRPr="0003264F" w14:paraId="64013993" w14:textId="77777777" w:rsidTr="00503F93">
        <w:tc>
          <w:tcPr>
            <w:tcW w:w="778" w:type="dxa"/>
          </w:tcPr>
          <w:p w14:paraId="62E364C4" w14:textId="77777777" w:rsidR="003C0FB1" w:rsidRPr="0003264F" w:rsidRDefault="003C0FB1" w:rsidP="00C25940">
            <w:pPr>
              <w:jc w:val="both"/>
              <w:rPr>
                <w:rFonts w:asciiTheme="minorHAnsi" w:hAnsiTheme="minorHAnsi" w:cstheme="minorHAnsi"/>
                <w:color w:val="0000FF"/>
              </w:rPr>
            </w:pPr>
            <w:r w:rsidRPr="0003264F">
              <w:rPr>
                <w:rFonts w:asciiTheme="minorHAnsi" w:hAnsiTheme="minorHAnsi" w:cstheme="minorHAnsi"/>
                <w:color w:val="0000FF"/>
              </w:rPr>
              <w:lastRenderedPageBreak/>
              <w:t>E.</w:t>
            </w:r>
          </w:p>
        </w:tc>
        <w:tc>
          <w:tcPr>
            <w:tcW w:w="8509" w:type="dxa"/>
          </w:tcPr>
          <w:p w14:paraId="489DACF6" w14:textId="77777777" w:rsidR="003C0FB1" w:rsidRPr="0003264F" w:rsidRDefault="003C0FB1" w:rsidP="00C25940">
            <w:pPr>
              <w:spacing w:after="200"/>
              <w:jc w:val="both"/>
              <w:rPr>
                <w:rFonts w:asciiTheme="minorHAnsi" w:hAnsiTheme="minorHAnsi" w:cstheme="minorHAnsi"/>
              </w:rPr>
            </w:pPr>
            <w:r w:rsidRPr="0003264F">
              <w:rPr>
                <w:rFonts w:asciiTheme="minorHAnsi" w:hAnsiTheme="minorHAnsi" w:cstheme="minorHAnsi"/>
              </w:rPr>
              <w:t>Any submissions made to and discussions involving the mediator, of whatever nature, shall be treated in strict confidence and without prejudice to the rights and/or liabilities of the Parties in any legal proceedings and, for the avoidance of doubt, are agreed to be without prejudice and legally privileged. The Parties shall make written submissions to the mediator within ten (10) Business Days of his/her appointment.</w:t>
            </w:r>
          </w:p>
        </w:tc>
      </w:tr>
      <w:tr w:rsidR="003C0FB1" w:rsidRPr="0003264F" w14:paraId="033A44E0" w14:textId="77777777" w:rsidTr="00503F93">
        <w:tc>
          <w:tcPr>
            <w:tcW w:w="778" w:type="dxa"/>
          </w:tcPr>
          <w:p w14:paraId="1E0A9EEF" w14:textId="77777777" w:rsidR="003C0FB1" w:rsidRPr="0003264F" w:rsidRDefault="003C0FB1" w:rsidP="00C25940">
            <w:pPr>
              <w:jc w:val="both"/>
              <w:rPr>
                <w:rFonts w:asciiTheme="minorHAnsi" w:hAnsiTheme="minorHAnsi" w:cstheme="minorHAnsi"/>
                <w:color w:val="0000FF"/>
              </w:rPr>
            </w:pPr>
            <w:r w:rsidRPr="0003264F">
              <w:rPr>
                <w:rFonts w:asciiTheme="minorHAnsi" w:hAnsiTheme="minorHAnsi" w:cstheme="minorHAnsi"/>
                <w:color w:val="0000FF"/>
              </w:rPr>
              <w:t>F.</w:t>
            </w:r>
          </w:p>
        </w:tc>
        <w:tc>
          <w:tcPr>
            <w:tcW w:w="8509" w:type="dxa"/>
          </w:tcPr>
          <w:p w14:paraId="18800B32" w14:textId="77777777" w:rsidR="003C0FB1" w:rsidRPr="0003264F" w:rsidRDefault="003C0FB1" w:rsidP="00C25940">
            <w:pPr>
              <w:spacing w:after="200"/>
              <w:jc w:val="both"/>
              <w:rPr>
                <w:rFonts w:asciiTheme="minorHAnsi" w:hAnsiTheme="minorHAnsi" w:cstheme="minorHAnsi"/>
              </w:rPr>
            </w:pPr>
            <w:r w:rsidRPr="0003264F">
              <w:rPr>
                <w:rFonts w:asciiTheme="minorHAnsi" w:hAnsiTheme="minorHAnsi" w:cstheme="minorHAnsi"/>
              </w:rPr>
              <w:t>The Parties shall share equally the cost of the mediator. The costs of all experts and any other third parties who, at the request of any Party, shall have been instructed in the mediation, shall be for the sole account of, and shall be discharged by that Party.</w:t>
            </w:r>
          </w:p>
        </w:tc>
      </w:tr>
      <w:tr w:rsidR="003C0FB1" w:rsidRPr="0003264F" w14:paraId="1DF8FC8E" w14:textId="77777777" w:rsidTr="00503F93">
        <w:tc>
          <w:tcPr>
            <w:tcW w:w="778" w:type="dxa"/>
          </w:tcPr>
          <w:p w14:paraId="6D70F254" w14:textId="77777777" w:rsidR="003C0FB1" w:rsidRPr="0003264F" w:rsidRDefault="003C0FB1" w:rsidP="00C25940">
            <w:pPr>
              <w:jc w:val="both"/>
              <w:rPr>
                <w:rFonts w:asciiTheme="minorHAnsi" w:hAnsiTheme="minorHAnsi" w:cstheme="minorHAnsi"/>
                <w:color w:val="0000FF"/>
              </w:rPr>
            </w:pPr>
            <w:r w:rsidRPr="0003264F">
              <w:rPr>
                <w:rFonts w:asciiTheme="minorHAnsi" w:hAnsiTheme="minorHAnsi" w:cstheme="minorHAnsi"/>
                <w:color w:val="0000FF"/>
              </w:rPr>
              <w:t>G.</w:t>
            </w:r>
          </w:p>
        </w:tc>
        <w:tc>
          <w:tcPr>
            <w:tcW w:w="8509" w:type="dxa"/>
          </w:tcPr>
          <w:p w14:paraId="210D8020" w14:textId="24A44642" w:rsidR="003C0FB1" w:rsidRPr="0003264F" w:rsidRDefault="003C0FB1" w:rsidP="00C25940">
            <w:pPr>
              <w:spacing w:after="200"/>
              <w:jc w:val="both"/>
              <w:rPr>
                <w:rFonts w:asciiTheme="minorHAnsi" w:hAnsiTheme="minorHAnsi" w:cstheme="minorHAnsi"/>
              </w:rPr>
            </w:pPr>
            <w:r w:rsidRPr="0003264F">
              <w:rPr>
                <w:rFonts w:asciiTheme="minorHAnsi" w:hAnsiTheme="minorHAnsi" w:cstheme="minorHAnsi"/>
              </w:rPr>
              <w:t xml:space="preserve">For the avoidance of doubt, the obligations of the Parties under this Agreement shall not </w:t>
            </w:r>
            <w:r w:rsidR="00AF79B3" w:rsidRPr="0003264F">
              <w:rPr>
                <w:rFonts w:asciiTheme="minorHAnsi" w:hAnsiTheme="minorHAnsi" w:cstheme="minorHAnsi"/>
              </w:rPr>
              <w:t>cease or</w:t>
            </w:r>
            <w:r w:rsidRPr="0003264F">
              <w:rPr>
                <w:rFonts w:asciiTheme="minorHAnsi" w:hAnsiTheme="minorHAnsi" w:cstheme="minorHAnsi"/>
              </w:rPr>
              <w:t xml:space="preserve"> be suspended or delayed by the reference of a dispute to mediation. The Contractor shall comply fully with the requirements of the Agreement at all times.</w:t>
            </w:r>
          </w:p>
        </w:tc>
      </w:tr>
    </w:tbl>
    <w:p w14:paraId="73FD9E83" w14:textId="77777777" w:rsidR="003C0FB1" w:rsidRPr="0003264F" w:rsidRDefault="003C0FB1" w:rsidP="00C25940">
      <w:pPr>
        <w:pStyle w:val="Heading2"/>
        <w:keepNext w:val="0"/>
        <w:keepLines/>
        <w:spacing w:before="120" w:after="100"/>
        <w:ind w:firstLine="0"/>
        <w:jc w:val="both"/>
        <w:rPr>
          <w:rFonts w:asciiTheme="minorHAnsi" w:hAnsiTheme="minorHAnsi" w:cstheme="minorHAnsi"/>
        </w:rPr>
      </w:pPr>
      <w:r w:rsidRPr="0003264F">
        <w:rPr>
          <w:rFonts w:asciiTheme="minorHAnsi" w:hAnsiTheme="minorHAnsi" w:cstheme="minorHAnsi"/>
        </w:rPr>
        <w:t>12.</w:t>
      </w:r>
      <w:r w:rsidRPr="0003264F">
        <w:rPr>
          <w:rFonts w:asciiTheme="minorHAnsi" w:hAnsiTheme="minorHAnsi" w:cstheme="minorHAnsi"/>
        </w:rPr>
        <w:tab/>
        <w:t>Governing Law, Choice of Jurisdiction and Execution</w:t>
      </w:r>
    </w:p>
    <w:tbl>
      <w:tblPr>
        <w:tblW w:w="0" w:type="auto"/>
        <w:tblLook w:val="01E0" w:firstRow="1" w:lastRow="1" w:firstColumn="1" w:lastColumn="1" w:noHBand="0" w:noVBand="0"/>
      </w:tblPr>
      <w:tblGrid>
        <w:gridCol w:w="764"/>
        <w:gridCol w:w="8307"/>
      </w:tblGrid>
      <w:tr w:rsidR="003C0FB1" w:rsidRPr="0003264F" w14:paraId="46264E40" w14:textId="77777777" w:rsidTr="00503F93">
        <w:tc>
          <w:tcPr>
            <w:tcW w:w="828" w:type="dxa"/>
          </w:tcPr>
          <w:p w14:paraId="63B6FA01" w14:textId="77777777" w:rsidR="003C0FB1" w:rsidRPr="0003264F" w:rsidRDefault="003C0FB1" w:rsidP="00C25940">
            <w:pPr>
              <w:jc w:val="both"/>
              <w:rPr>
                <w:rFonts w:asciiTheme="minorHAnsi" w:hAnsiTheme="minorHAnsi" w:cstheme="minorHAnsi"/>
                <w:color w:val="0000FF"/>
              </w:rPr>
            </w:pPr>
            <w:r w:rsidRPr="0003264F">
              <w:rPr>
                <w:rFonts w:asciiTheme="minorHAnsi" w:hAnsiTheme="minorHAnsi" w:cstheme="minorHAnsi"/>
                <w:color w:val="0000FF"/>
              </w:rPr>
              <w:t>A.</w:t>
            </w:r>
          </w:p>
        </w:tc>
        <w:tc>
          <w:tcPr>
            <w:tcW w:w="9540" w:type="dxa"/>
          </w:tcPr>
          <w:p w14:paraId="7DA1E049"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This Agreement shall in all aspects be governed by and construed in accordance with the laws of Ireland and the Parties hereby agree that the courts of Ireland have exclusive jurisdiction to hear and determine any disputes arising out of or in connection with this Agreement.</w:t>
            </w:r>
          </w:p>
        </w:tc>
      </w:tr>
      <w:tr w:rsidR="003C0FB1" w:rsidRPr="0003264F" w14:paraId="482ED44E" w14:textId="77777777" w:rsidTr="00503F93">
        <w:tc>
          <w:tcPr>
            <w:tcW w:w="828" w:type="dxa"/>
          </w:tcPr>
          <w:p w14:paraId="4694BF4C" w14:textId="77777777" w:rsidR="003C0FB1" w:rsidRPr="0003264F" w:rsidRDefault="003C0FB1" w:rsidP="00C25940">
            <w:pPr>
              <w:jc w:val="both"/>
              <w:rPr>
                <w:rFonts w:asciiTheme="minorHAnsi" w:hAnsiTheme="minorHAnsi" w:cstheme="minorHAnsi"/>
                <w:color w:val="0000FF"/>
              </w:rPr>
            </w:pPr>
            <w:r w:rsidRPr="0003264F">
              <w:rPr>
                <w:rFonts w:asciiTheme="minorHAnsi" w:hAnsiTheme="minorHAnsi" w:cstheme="minorHAnsi"/>
                <w:color w:val="0000FF"/>
              </w:rPr>
              <w:t>B.</w:t>
            </w:r>
          </w:p>
        </w:tc>
        <w:tc>
          <w:tcPr>
            <w:tcW w:w="9540" w:type="dxa"/>
          </w:tcPr>
          <w:p w14:paraId="537B9C7A" w14:textId="4D2807C6" w:rsidR="003C0FB1" w:rsidRPr="0003264F" w:rsidRDefault="003C0FB1" w:rsidP="00E42FF2">
            <w:pPr>
              <w:jc w:val="both"/>
              <w:rPr>
                <w:rFonts w:asciiTheme="minorHAnsi" w:hAnsiTheme="minorHAnsi" w:cstheme="minorHAnsi"/>
              </w:rPr>
            </w:pPr>
            <w:r w:rsidRPr="0003264F">
              <w:rPr>
                <w:rFonts w:asciiTheme="minorHAnsi" w:hAnsiTheme="minorHAnsi" w:cstheme="minorHAnsi"/>
              </w:rPr>
              <w:t xml:space="preserve">This Agreement shall be executed in </w:t>
            </w:r>
            <w:r w:rsidR="00AF79B3" w:rsidRPr="0003264F">
              <w:rPr>
                <w:rFonts w:asciiTheme="minorHAnsi" w:hAnsiTheme="minorHAnsi" w:cstheme="minorHAnsi"/>
              </w:rPr>
              <w:t>duplicate,</w:t>
            </w:r>
            <w:r w:rsidRPr="0003264F">
              <w:rPr>
                <w:rFonts w:asciiTheme="minorHAnsi" w:hAnsiTheme="minorHAnsi" w:cstheme="minorHAnsi"/>
              </w:rPr>
              <w:t xml:space="preserve"> and each copy of the Agreement shall be signed by all the Parties hereto. Each of the Parties to this Agreement confirms that this Agreement is executed by their duly authorised officers.</w:t>
            </w:r>
          </w:p>
        </w:tc>
      </w:tr>
    </w:tbl>
    <w:p w14:paraId="479381F6" w14:textId="77777777" w:rsidR="003C0FB1" w:rsidRPr="0003264F" w:rsidRDefault="003C0FB1" w:rsidP="00C25940">
      <w:pPr>
        <w:pStyle w:val="Heading2"/>
        <w:jc w:val="both"/>
        <w:rPr>
          <w:rFonts w:asciiTheme="minorHAnsi" w:hAnsiTheme="minorHAnsi" w:cstheme="minorHAnsi"/>
        </w:rPr>
      </w:pPr>
      <w:r w:rsidRPr="0003264F">
        <w:rPr>
          <w:rFonts w:asciiTheme="minorHAnsi" w:hAnsiTheme="minorHAnsi" w:cstheme="minorHAnsi"/>
        </w:rPr>
        <w:t>13.</w:t>
      </w:r>
      <w:r w:rsidRPr="0003264F">
        <w:rPr>
          <w:rFonts w:asciiTheme="minorHAnsi" w:hAnsiTheme="minorHAnsi" w:cstheme="minorHAnsi"/>
        </w:rPr>
        <w:tab/>
        <w:t xml:space="preserve">Notices </w:t>
      </w:r>
    </w:p>
    <w:tbl>
      <w:tblPr>
        <w:tblW w:w="0" w:type="auto"/>
        <w:tblLook w:val="01E0" w:firstRow="1" w:lastRow="1" w:firstColumn="1" w:lastColumn="1" w:noHBand="0" w:noVBand="0"/>
      </w:tblPr>
      <w:tblGrid>
        <w:gridCol w:w="758"/>
        <w:gridCol w:w="666"/>
        <w:gridCol w:w="7647"/>
      </w:tblGrid>
      <w:tr w:rsidR="003C0FB1" w:rsidRPr="0003264F" w14:paraId="34A2196E" w14:textId="77777777" w:rsidTr="00503F93">
        <w:tc>
          <w:tcPr>
            <w:tcW w:w="828" w:type="dxa"/>
          </w:tcPr>
          <w:p w14:paraId="00ED9B1B" w14:textId="77777777" w:rsidR="003C0FB1" w:rsidRPr="0003264F" w:rsidRDefault="003C0FB1" w:rsidP="00C25940">
            <w:pPr>
              <w:jc w:val="both"/>
              <w:rPr>
                <w:rFonts w:asciiTheme="minorHAnsi" w:hAnsiTheme="minorHAnsi" w:cstheme="minorHAnsi"/>
                <w:color w:val="0000FF"/>
              </w:rPr>
            </w:pPr>
            <w:r w:rsidRPr="0003264F">
              <w:rPr>
                <w:rFonts w:asciiTheme="minorHAnsi" w:hAnsiTheme="minorHAnsi" w:cstheme="minorHAnsi"/>
                <w:color w:val="0000FF"/>
              </w:rPr>
              <w:t>A.</w:t>
            </w:r>
          </w:p>
        </w:tc>
        <w:tc>
          <w:tcPr>
            <w:tcW w:w="9540" w:type="dxa"/>
            <w:gridSpan w:val="2"/>
          </w:tcPr>
          <w:p w14:paraId="3663FB07"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Any notice or other written communication to be given under this Agreement shall either be delivered personally or sent by registered post or email. The Parties will from time to time agree primary and alternative contact persons and details for the purposes of this clause 13.</w:t>
            </w:r>
          </w:p>
        </w:tc>
      </w:tr>
      <w:tr w:rsidR="003C0FB1" w:rsidRPr="0003264F" w14:paraId="50006ABC" w14:textId="77777777" w:rsidTr="00503F93">
        <w:tc>
          <w:tcPr>
            <w:tcW w:w="828" w:type="dxa"/>
          </w:tcPr>
          <w:p w14:paraId="49B666C1" w14:textId="77777777" w:rsidR="003C0FB1" w:rsidRPr="0003264F" w:rsidRDefault="003C0FB1" w:rsidP="00C25940">
            <w:pPr>
              <w:jc w:val="both"/>
              <w:rPr>
                <w:rFonts w:asciiTheme="minorHAnsi" w:hAnsiTheme="minorHAnsi" w:cstheme="minorHAnsi"/>
                <w:color w:val="0000FF"/>
              </w:rPr>
            </w:pPr>
            <w:r w:rsidRPr="0003264F">
              <w:rPr>
                <w:rFonts w:asciiTheme="minorHAnsi" w:hAnsiTheme="minorHAnsi" w:cstheme="minorHAnsi"/>
                <w:color w:val="0000FF"/>
              </w:rPr>
              <w:t>B.</w:t>
            </w:r>
          </w:p>
        </w:tc>
        <w:tc>
          <w:tcPr>
            <w:tcW w:w="9540" w:type="dxa"/>
            <w:gridSpan w:val="2"/>
          </w:tcPr>
          <w:p w14:paraId="7590D320"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All notices shall be deemed to have been served as follows:</w:t>
            </w:r>
          </w:p>
        </w:tc>
      </w:tr>
      <w:tr w:rsidR="003C0FB1" w:rsidRPr="0003264F" w14:paraId="7AD6CE20" w14:textId="77777777" w:rsidTr="00503F93">
        <w:tc>
          <w:tcPr>
            <w:tcW w:w="828" w:type="dxa"/>
          </w:tcPr>
          <w:p w14:paraId="3B0B8EBB" w14:textId="77777777" w:rsidR="003C0FB1" w:rsidRPr="0003264F" w:rsidRDefault="003C0FB1" w:rsidP="00C25940">
            <w:pPr>
              <w:jc w:val="both"/>
              <w:rPr>
                <w:rFonts w:asciiTheme="minorHAnsi" w:hAnsiTheme="minorHAnsi" w:cstheme="minorHAnsi"/>
                <w:color w:val="0000FF"/>
              </w:rPr>
            </w:pPr>
          </w:p>
        </w:tc>
        <w:tc>
          <w:tcPr>
            <w:tcW w:w="720" w:type="dxa"/>
          </w:tcPr>
          <w:p w14:paraId="456F6D02"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1.</w:t>
            </w:r>
          </w:p>
        </w:tc>
        <w:tc>
          <w:tcPr>
            <w:tcW w:w="8820" w:type="dxa"/>
          </w:tcPr>
          <w:p w14:paraId="5EB5ADBB"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if personally delivered, at the time of delivery;</w:t>
            </w:r>
          </w:p>
        </w:tc>
      </w:tr>
      <w:tr w:rsidR="003C0FB1" w:rsidRPr="0003264F" w14:paraId="290F0067" w14:textId="77777777" w:rsidTr="00503F93">
        <w:tc>
          <w:tcPr>
            <w:tcW w:w="828" w:type="dxa"/>
          </w:tcPr>
          <w:p w14:paraId="1DAE90BF" w14:textId="77777777" w:rsidR="003C0FB1" w:rsidRPr="0003264F" w:rsidRDefault="003C0FB1" w:rsidP="00C25940">
            <w:pPr>
              <w:jc w:val="both"/>
              <w:rPr>
                <w:rFonts w:asciiTheme="minorHAnsi" w:hAnsiTheme="minorHAnsi" w:cstheme="minorHAnsi"/>
                <w:color w:val="0000FF"/>
              </w:rPr>
            </w:pPr>
          </w:p>
        </w:tc>
        <w:tc>
          <w:tcPr>
            <w:tcW w:w="720" w:type="dxa"/>
          </w:tcPr>
          <w:p w14:paraId="4CF3B140"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2.</w:t>
            </w:r>
          </w:p>
        </w:tc>
        <w:tc>
          <w:tcPr>
            <w:tcW w:w="8820" w:type="dxa"/>
          </w:tcPr>
          <w:p w14:paraId="3BE3B121"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if posted by registered post, at the expiration of 48 hours after the envelope containing the same was delivered into the custody of the postal authorities (and not returned undelivered); and</w:t>
            </w:r>
          </w:p>
        </w:tc>
      </w:tr>
      <w:tr w:rsidR="003C0FB1" w:rsidRPr="0003264F" w14:paraId="2C529DA2" w14:textId="77777777" w:rsidTr="00503F93">
        <w:tc>
          <w:tcPr>
            <w:tcW w:w="828" w:type="dxa"/>
          </w:tcPr>
          <w:p w14:paraId="3F8F38D9" w14:textId="77777777" w:rsidR="003C0FB1" w:rsidRPr="0003264F" w:rsidRDefault="003C0FB1" w:rsidP="00C25940">
            <w:pPr>
              <w:jc w:val="both"/>
              <w:rPr>
                <w:rFonts w:asciiTheme="minorHAnsi" w:hAnsiTheme="minorHAnsi" w:cstheme="minorHAnsi"/>
                <w:color w:val="0000FF"/>
              </w:rPr>
            </w:pPr>
          </w:p>
        </w:tc>
        <w:tc>
          <w:tcPr>
            <w:tcW w:w="720" w:type="dxa"/>
          </w:tcPr>
          <w:p w14:paraId="7484B6F8"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3.</w:t>
            </w:r>
          </w:p>
        </w:tc>
        <w:tc>
          <w:tcPr>
            <w:tcW w:w="8820" w:type="dxa"/>
          </w:tcPr>
          <w:p w14:paraId="226C35A4"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if communicated by email, on the next calendar day following transmission.</w:t>
            </w:r>
          </w:p>
        </w:tc>
      </w:tr>
    </w:tbl>
    <w:p w14:paraId="78762D82" w14:textId="77777777" w:rsidR="003C0FB1" w:rsidRPr="0003264F" w:rsidRDefault="003C0FB1" w:rsidP="00C25940">
      <w:pPr>
        <w:pStyle w:val="Heading2"/>
        <w:jc w:val="both"/>
        <w:rPr>
          <w:rFonts w:asciiTheme="minorHAnsi" w:hAnsiTheme="minorHAnsi" w:cstheme="minorHAnsi"/>
        </w:rPr>
      </w:pPr>
      <w:r w:rsidRPr="0003264F">
        <w:rPr>
          <w:rFonts w:asciiTheme="minorHAnsi" w:hAnsiTheme="minorHAnsi" w:cstheme="minorHAnsi"/>
        </w:rPr>
        <w:t>14.</w:t>
      </w:r>
      <w:r w:rsidRPr="0003264F">
        <w:rPr>
          <w:rFonts w:asciiTheme="minorHAnsi" w:hAnsiTheme="minorHAnsi" w:cstheme="minorHAnsi"/>
        </w:rPr>
        <w:tab/>
        <w:t>Assignment and Subcontract</w:t>
      </w:r>
    </w:p>
    <w:p w14:paraId="68BCD660" w14:textId="77777777" w:rsidR="003C0FB1" w:rsidRPr="0003264F" w:rsidRDefault="001F7FC2" w:rsidP="001F7FC2">
      <w:pPr>
        <w:ind w:left="720" w:hanging="720"/>
        <w:jc w:val="both"/>
        <w:rPr>
          <w:rFonts w:asciiTheme="minorHAnsi" w:hAnsiTheme="minorHAnsi" w:cstheme="minorHAnsi"/>
        </w:rPr>
      </w:pPr>
      <w:r w:rsidRPr="0003264F">
        <w:rPr>
          <w:rFonts w:asciiTheme="minorHAnsi" w:hAnsiTheme="minorHAnsi" w:cstheme="minorHAnsi"/>
        </w:rPr>
        <w:t>A.</w:t>
      </w:r>
      <w:r w:rsidRPr="0003264F">
        <w:rPr>
          <w:rFonts w:asciiTheme="minorHAnsi" w:hAnsiTheme="minorHAnsi" w:cstheme="minorHAnsi"/>
        </w:rPr>
        <w:tab/>
      </w:r>
      <w:r w:rsidR="003C0FB1" w:rsidRPr="0003264F">
        <w:rPr>
          <w:rFonts w:asciiTheme="minorHAnsi" w:hAnsiTheme="minorHAnsi" w:cstheme="minorHAnsi"/>
        </w:rPr>
        <w:t>Subject to a Party’s obligations at law, any assignment to a third party or other transfer of a Party’s rights or obligations under this Agreement (the “Assignment”) requires the prior written consent of the other Party. Prior to any such Assignment, the assignee will be obliged to sign an undertaking to comply with all obligations under this Agreement. Any attempted Assignment not complied with in the manner prescribed herein shall be null and void.</w:t>
      </w:r>
    </w:p>
    <w:p w14:paraId="426DEAAD" w14:textId="77777777" w:rsidR="005A564A" w:rsidRPr="0003264F" w:rsidRDefault="001F7FC2" w:rsidP="005A564A">
      <w:pPr>
        <w:ind w:left="720" w:hanging="720"/>
        <w:jc w:val="both"/>
        <w:rPr>
          <w:rFonts w:asciiTheme="minorHAnsi" w:hAnsiTheme="minorHAnsi" w:cstheme="minorHAnsi"/>
        </w:rPr>
      </w:pPr>
      <w:r w:rsidRPr="0003264F">
        <w:rPr>
          <w:rFonts w:asciiTheme="minorHAnsi" w:hAnsiTheme="minorHAnsi" w:cstheme="minorHAnsi"/>
        </w:rPr>
        <w:t>B.</w:t>
      </w:r>
      <w:r w:rsidRPr="0003264F">
        <w:rPr>
          <w:rFonts w:asciiTheme="minorHAnsi" w:hAnsiTheme="minorHAnsi" w:cstheme="minorHAnsi"/>
        </w:rPr>
        <w:tab/>
      </w:r>
      <w:r w:rsidRPr="0003264F">
        <w:rPr>
          <w:rFonts w:asciiTheme="minorHAnsi" w:hAnsiTheme="minorHAnsi" w:cstheme="minorHAnsi"/>
          <w:szCs w:val="22"/>
        </w:rPr>
        <w:t xml:space="preserve">Subject to a Party’s obligations at law, any sub-contract of a Party’s rights or obligations under this Agreement requires the prior written consent of the other Party, such consent not to be unreasonably withheld or delayed.  Any attempted subcontract not complied with in the </w:t>
      </w:r>
      <w:r w:rsidRPr="0003264F">
        <w:rPr>
          <w:rFonts w:asciiTheme="minorHAnsi" w:hAnsiTheme="minorHAnsi" w:cstheme="minorHAnsi"/>
          <w:szCs w:val="22"/>
        </w:rPr>
        <w:lastRenderedPageBreak/>
        <w:t>manner prescribed herein shall be null and void.</w:t>
      </w:r>
      <w:r w:rsidR="005A564A" w:rsidRPr="0003264F">
        <w:rPr>
          <w:rFonts w:asciiTheme="minorHAnsi" w:hAnsiTheme="minorHAnsi" w:cstheme="minorHAnsi"/>
          <w:szCs w:val="22"/>
        </w:rPr>
        <w:t xml:space="preserve"> For the purposes of Regulation (EU) No 833/2014 of 31 July 2014 (as amended by EU Regulation 2022/576 or any subsequent amendments to same), the Client may require information from the Contractor in relation to the status of the proposed subcontractor(s) including, but not limited to, in respect of natural persons, copies of identity documents and, in respect of legal persons, a certificate or extract from the commercial register or other competent authority of the country in which the person is established.</w:t>
      </w:r>
    </w:p>
    <w:p w14:paraId="52282E45" w14:textId="77777777" w:rsidR="003C0FB1" w:rsidRPr="0003264F" w:rsidRDefault="003C0FB1" w:rsidP="003C0FB1">
      <w:pPr>
        <w:pStyle w:val="Heading2"/>
        <w:spacing w:before="200" w:after="60"/>
        <w:jc w:val="both"/>
        <w:rPr>
          <w:rFonts w:asciiTheme="minorHAnsi" w:hAnsiTheme="minorHAnsi" w:cstheme="minorHAnsi"/>
        </w:rPr>
      </w:pPr>
      <w:r w:rsidRPr="0003264F">
        <w:rPr>
          <w:rFonts w:asciiTheme="minorHAnsi" w:hAnsiTheme="minorHAnsi" w:cstheme="minorHAnsi"/>
        </w:rPr>
        <w:t>15.</w:t>
      </w:r>
      <w:r w:rsidRPr="0003264F">
        <w:rPr>
          <w:rFonts w:asciiTheme="minorHAnsi" w:hAnsiTheme="minorHAnsi" w:cstheme="minorHAnsi"/>
        </w:rPr>
        <w:tab/>
        <w:t>Entire Agreement</w:t>
      </w:r>
    </w:p>
    <w:p w14:paraId="6A83E0E9"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This Agreement constitutes the entire agreement and understanding of the Parties, and any and all other previous agreements, arrangements and understandings (whether written or oral) between the Parties with regard to the subject matter of this Agreement (save where fraudulently made) are hereby excluded.</w:t>
      </w:r>
    </w:p>
    <w:p w14:paraId="60582E4C" w14:textId="77777777" w:rsidR="003C0FB1" w:rsidRPr="0003264F" w:rsidRDefault="003C0FB1" w:rsidP="003C0FB1">
      <w:pPr>
        <w:pStyle w:val="Heading2"/>
        <w:spacing w:before="180" w:after="60"/>
        <w:jc w:val="both"/>
        <w:rPr>
          <w:rFonts w:asciiTheme="minorHAnsi" w:hAnsiTheme="minorHAnsi" w:cstheme="minorHAnsi"/>
        </w:rPr>
      </w:pPr>
      <w:r w:rsidRPr="0003264F">
        <w:rPr>
          <w:rFonts w:asciiTheme="minorHAnsi" w:hAnsiTheme="minorHAnsi" w:cstheme="minorHAnsi"/>
        </w:rPr>
        <w:t>16.</w:t>
      </w:r>
      <w:r w:rsidRPr="0003264F">
        <w:rPr>
          <w:rFonts w:asciiTheme="minorHAnsi" w:hAnsiTheme="minorHAnsi" w:cstheme="minorHAnsi"/>
        </w:rPr>
        <w:tab/>
        <w:t xml:space="preserve">Severability </w:t>
      </w:r>
    </w:p>
    <w:p w14:paraId="31F509C7"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 xml:space="preserve">If any term or provision herein is found to be illegal or unenforceable for any reason, then such term or provision shall be deemed severed and all other terms and provisions shall remain in full force and effect. </w:t>
      </w:r>
    </w:p>
    <w:p w14:paraId="2084EDEA" w14:textId="77777777" w:rsidR="003C0FB1" w:rsidRPr="0003264F" w:rsidRDefault="003C0FB1" w:rsidP="003C0FB1">
      <w:pPr>
        <w:pStyle w:val="Heading2"/>
        <w:spacing w:before="180" w:after="60"/>
        <w:jc w:val="both"/>
        <w:rPr>
          <w:rFonts w:asciiTheme="minorHAnsi" w:hAnsiTheme="minorHAnsi" w:cstheme="minorHAnsi"/>
        </w:rPr>
      </w:pPr>
      <w:r w:rsidRPr="0003264F">
        <w:rPr>
          <w:rFonts w:asciiTheme="minorHAnsi" w:hAnsiTheme="minorHAnsi" w:cstheme="minorHAnsi"/>
        </w:rPr>
        <w:t>17.</w:t>
      </w:r>
      <w:r w:rsidRPr="0003264F">
        <w:rPr>
          <w:rFonts w:asciiTheme="minorHAnsi" w:hAnsiTheme="minorHAnsi" w:cstheme="minorHAnsi"/>
        </w:rPr>
        <w:tab/>
        <w:t>Waiver</w:t>
      </w:r>
    </w:p>
    <w:p w14:paraId="26A7DC96"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No failure or delay by either Party to exercise any right, power or remedy shall operate as a waiver of it, nor shall any partial exercise preclude further exercise of same or some other right, power or remedy.</w:t>
      </w:r>
    </w:p>
    <w:p w14:paraId="10C63146" w14:textId="77777777" w:rsidR="003C0FB1" w:rsidRPr="0003264F" w:rsidRDefault="003C0FB1" w:rsidP="003C0FB1">
      <w:pPr>
        <w:pStyle w:val="Heading2"/>
        <w:spacing w:before="180" w:after="60"/>
        <w:jc w:val="both"/>
        <w:rPr>
          <w:rFonts w:asciiTheme="minorHAnsi" w:hAnsiTheme="minorHAnsi" w:cstheme="minorHAnsi"/>
        </w:rPr>
      </w:pPr>
      <w:r w:rsidRPr="0003264F">
        <w:rPr>
          <w:rFonts w:asciiTheme="minorHAnsi" w:hAnsiTheme="minorHAnsi" w:cstheme="minorHAnsi"/>
        </w:rPr>
        <w:t>18.</w:t>
      </w:r>
      <w:r w:rsidRPr="0003264F">
        <w:rPr>
          <w:rFonts w:asciiTheme="minorHAnsi" w:hAnsiTheme="minorHAnsi" w:cstheme="minorHAnsi"/>
        </w:rPr>
        <w:tab/>
        <w:t>Non-exclusivity</w:t>
      </w:r>
    </w:p>
    <w:p w14:paraId="1E5D088C"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Nothing in this Agreement shall preclude the Client from purchasing services (or Services) from a third party at any time during the currency of the Agreement.</w:t>
      </w:r>
    </w:p>
    <w:p w14:paraId="721DAC96" w14:textId="77777777" w:rsidR="003C0FB1" w:rsidRPr="0003264F" w:rsidRDefault="003C0FB1" w:rsidP="003C0FB1">
      <w:pPr>
        <w:pStyle w:val="Heading2"/>
        <w:spacing w:before="180" w:after="60"/>
        <w:jc w:val="both"/>
        <w:rPr>
          <w:rFonts w:asciiTheme="minorHAnsi" w:hAnsiTheme="minorHAnsi" w:cstheme="minorHAnsi"/>
        </w:rPr>
      </w:pPr>
      <w:r w:rsidRPr="0003264F">
        <w:rPr>
          <w:rFonts w:asciiTheme="minorHAnsi" w:hAnsiTheme="minorHAnsi" w:cstheme="minorHAnsi"/>
        </w:rPr>
        <w:t>19.</w:t>
      </w:r>
      <w:r w:rsidRPr="0003264F">
        <w:rPr>
          <w:rFonts w:asciiTheme="minorHAnsi" w:hAnsiTheme="minorHAnsi" w:cstheme="minorHAnsi"/>
        </w:rPr>
        <w:tab/>
        <w:t>Media</w:t>
      </w:r>
    </w:p>
    <w:p w14:paraId="7772EC80"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No media releases, public announcements or public disclosures relating to this Agreement or its subject matter, including but not limited to promotional or marketing material, shall be made by the Contractor without the prior written consent of the Client.</w:t>
      </w:r>
    </w:p>
    <w:p w14:paraId="0EE7EE01" w14:textId="77777777" w:rsidR="003C0FB1" w:rsidRPr="0003264F" w:rsidRDefault="003C0FB1" w:rsidP="003C0FB1">
      <w:pPr>
        <w:pStyle w:val="Heading2"/>
        <w:spacing w:before="180" w:after="60"/>
        <w:jc w:val="both"/>
        <w:rPr>
          <w:rFonts w:asciiTheme="minorHAnsi" w:hAnsiTheme="minorHAnsi" w:cstheme="minorHAnsi"/>
        </w:rPr>
      </w:pPr>
      <w:r w:rsidRPr="0003264F">
        <w:rPr>
          <w:rFonts w:asciiTheme="minorHAnsi" w:hAnsiTheme="minorHAnsi" w:cstheme="minorHAnsi"/>
        </w:rPr>
        <w:t>20.</w:t>
      </w:r>
      <w:r w:rsidRPr="0003264F">
        <w:rPr>
          <w:rFonts w:asciiTheme="minorHAnsi" w:hAnsiTheme="minorHAnsi" w:cstheme="minorHAnsi"/>
        </w:rPr>
        <w:tab/>
        <w:t>Conflicts, Registrable Interests and Corrupt Gifts</w:t>
      </w:r>
    </w:p>
    <w:tbl>
      <w:tblPr>
        <w:tblW w:w="0" w:type="auto"/>
        <w:tblLook w:val="01E0" w:firstRow="1" w:lastRow="1" w:firstColumn="1" w:lastColumn="1" w:noHBand="0" w:noVBand="0"/>
      </w:tblPr>
      <w:tblGrid>
        <w:gridCol w:w="762"/>
        <w:gridCol w:w="8309"/>
      </w:tblGrid>
      <w:tr w:rsidR="003C0FB1" w:rsidRPr="0003264F" w14:paraId="31D1A414" w14:textId="77777777" w:rsidTr="00503F93">
        <w:tc>
          <w:tcPr>
            <w:tcW w:w="828" w:type="dxa"/>
          </w:tcPr>
          <w:p w14:paraId="72A24772" w14:textId="77777777" w:rsidR="003C0FB1" w:rsidRPr="0003264F" w:rsidRDefault="003C0FB1" w:rsidP="00C25940">
            <w:pPr>
              <w:jc w:val="both"/>
              <w:rPr>
                <w:rFonts w:asciiTheme="minorHAnsi" w:hAnsiTheme="minorHAnsi" w:cstheme="minorHAnsi"/>
                <w:color w:val="0000FF"/>
              </w:rPr>
            </w:pPr>
            <w:r w:rsidRPr="0003264F">
              <w:rPr>
                <w:rFonts w:asciiTheme="minorHAnsi" w:hAnsiTheme="minorHAnsi" w:cstheme="minorHAnsi"/>
                <w:color w:val="0000FF"/>
              </w:rPr>
              <w:t>A.</w:t>
            </w:r>
          </w:p>
        </w:tc>
        <w:tc>
          <w:tcPr>
            <w:tcW w:w="9540" w:type="dxa"/>
          </w:tcPr>
          <w:p w14:paraId="569BCB43" w14:textId="265A4B90" w:rsidR="003C0FB1" w:rsidRPr="0003264F" w:rsidRDefault="003C0FB1" w:rsidP="00E42FF2">
            <w:pPr>
              <w:jc w:val="both"/>
              <w:rPr>
                <w:rFonts w:asciiTheme="minorHAnsi" w:hAnsiTheme="minorHAnsi" w:cstheme="minorHAnsi"/>
              </w:rPr>
            </w:pPr>
            <w:r w:rsidRPr="0003264F">
              <w:rPr>
                <w:rFonts w:asciiTheme="minorHAnsi" w:hAnsiTheme="minorHAnsi" w:cstheme="minorHAnsi"/>
              </w:rPr>
              <w:t xml:space="preserve">The Contractor confirms that it has carried out a </w:t>
            </w:r>
            <w:r w:rsidR="00AF79B3" w:rsidRPr="0003264F">
              <w:rPr>
                <w:rFonts w:asciiTheme="minorHAnsi" w:hAnsiTheme="minorHAnsi" w:cstheme="minorHAnsi"/>
              </w:rPr>
              <w:t>conflict of interest check</w:t>
            </w:r>
            <w:r w:rsidRPr="0003264F">
              <w:rPr>
                <w:rFonts w:asciiTheme="minorHAnsi" w:hAnsiTheme="minorHAnsi" w:cstheme="minorHAnsi"/>
              </w:rPr>
              <w:t xml:space="preserve"> and is satisfied that neither it nor any Subcontractor nor agent as the case may </w:t>
            </w:r>
            <w:r w:rsidR="001068B1" w:rsidRPr="0003264F">
              <w:rPr>
                <w:rFonts w:asciiTheme="minorHAnsi" w:hAnsiTheme="minorHAnsi" w:cstheme="minorHAnsi"/>
              </w:rPr>
              <w:t>has</w:t>
            </w:r>
            <w:r w:rsidRPr="0003264F">
              <w:rPr>
                <w:rFonts w:asciiTheme="minorHAnsi" w:hAnsiTheme="minorHAnsi" w:cstheme="minorHAnsi"/>
              </w:rPr>
              <w:t xml:space="preserve"> any conflicts in relation to the Services and its obligations undertaken under this Agreement. The Contractor hereby undertakes to notify the Client immediately should any conflict or potential conflict of interest come to its attention during the currency of this Agreement and to comply with the Client’s directions in respect thereof. In the event of such notification, the Client shall have the right (in addition to any other rights which it has at law) to terminate this Agreement immediately and without liability for compensation or damages.</w:t>
            </w:r>
          </w:p>
        </w:tc>
      </w:tr>
      <w:tr w:rsidR="003C0FB1" w:rsidRPr="0003264F" w14:paraId="653F1DEE" w14:textId="77777777" w:rsidTr="00503F93">
        <w:tc>
          <w:tcPr>
            <w:tcW w:w="828" w:type="dxa"/>
          </w:tcPr>
          <w:p w14:paraId="52906BD4" w14:textId="77777777" w:rsidR="003C0FB1" w:rsidRPr="0003264F" w:rsidRDefault="003C0FB1" w:rsidP="00C25940">
            <w:pPr>
              <w:jc w:val="both"/>
              <w:rPr>
                <w:rFonts w:asciiTheme="minorHAnsi" w:hAnsiTheme="minorHAnsi" w:cstheme="minorHAnsi"/>
                <w:color w:val="0000FF"/>
              </w:rPr>
            </w:pPr>
            <w:r w:rsidRPr="0003264F">
              <w:rPr>
                <w:rFonts w:asciiTheme="minorHAnsi" w:hAnsiTheme="minorHAnsi" w:cstheme="minorHAnsi"/>
                <w:color w:val="0000FF"/>
              </w:rPr>
              <w:t>B.</w:t>
            </w:r>
          </w:p>
        </w:tc>
        <w:tc>
          <w:tcPr>
            <w:tcW w:w="9540" w:type="dxa"/>
          </w:tcPr>
          <w:p w14:paraId="098598AF"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 xml:space="preserve">Any registrable interest involving the Contractor (and any Subcontractor or agent as the case may be) and the Client, the Ceann Comhairle (Speaker), or any member of the Government, or any member of the Oireachtas, or their relatives must be fully disclosed to the Client immediately upon such information becoming known to the Contractor (Subcontractor or agent as the case may be) and </w:t>
            </w:r>
            <w:r w:rsidRPr="0003264F">
              <w:rPr>
                <w:rFonts w:asciiTheme="minorHAnsi" w:hAnsiTheme="minorHAnsi" w:cstheme="minorHAnsi"/>
                <w:szCs w:val="22"/>
              </w:rPr>
              <w:t>the Contractor shall</w:t>
            </w:r>
            <w:r w:rsidRPr="0003264F">
              <w:rPr>
                <w:rFonts w:asciiTheme="minorHAnsi" w:hAnsiTheme="minorHAnsi" w:cstheme="minorHAnsi"/>
              </w:rPr>
              <w:t xml:space="preserve">  comply with the </w:t>
            </w:r>
            <w:r w:rsidRPr="0003264F">
              <w:rPr>
                <w:rFonts w:asciiTheme="minorHAnsi" w:hAnsiTheme="minorHAnsi" w:cstheme="minorHAnsi"/>
              </w:rPr>
              <w:lastRenderedPageBreak/>
              <w:t xml:space="preserve">Client’s directions in respect thereof, to the satisfaction of the Client. </w:t>
            </w:r>
            <w:r w:rsidRPr="0003264F">
              <w:rPr>
                <w:rFonts w:asciiTheme="minorHAnsi" w:hAnsiTheme="minorHAnsi" w:cstheme="minorHAnsi"/>
                <w:szCs w:val="22"/>
              </w:rPr>
              <w:t xml:space="preserve">In the event of such disclosure, the Client shall have the right (in addition to any other rights which it has at law) to terminate this Agreement immediately and without liability for compensation or damages. </w:t>
            </w:r>
            <w:r w:rsidRPr="0003264F">
              <w:rPr>
                <w:rFonts w:asciiTheme="minorHAnsi" w:hAnsiTheme="minorHAnsi" w:cstheme="minorHAnsi"/>
              </w:rPr>
              <w:t>The terms “registrable interest” and “relative” shall be interpreted as per section 2 of the Ethics in Public Office Act, 1995 (as amended) a copy of which is available on request.</w:t>
            </w:r>
          </w:p>
        </w:tc>
      </w:tr>
      <w:tr w:rsidR="003C0FB1" w:rsidRPr="0003264F" w14:paraId="11C05998" w14:textId="77777777" w:rsidTr="00503F93">
        <w:tc>
          <w:tcPr>
            <w:tcW w:w="828" w:type="dxa"/>
          </w:tcPr>
          <w:p w14:paraId="416C21AE" w14:textId="77777777" w:rsidR="003C0FB1" w:rsidRPr="0003264F" w:rsidRDefault="003C0FB1" w:rsidP="00C25940">
            <w:pPr>
              <w:jc w:val="both"/>
              <w:rPr>
                <w:rFonts w:asciiTheme="minorHAnsi" w:hAnsiTheme="minorHAnsi" w:cstheme="minorHAnsi"/>
                <w:color w:val="0000FF"/>
              </w:rPr>
            </w:pPr>
            <w:r w:rsidRPr="0003264F">
              <w:rPr>
                <w:rFonts w:asciiTheme="minorHAnsi" w:hAnsiTheme="minorHAnsi" w:cstheme="minorHAnsi"/>
                <w:color w:val="0000FF"/>
              </w:rPr>
              <w:lastRenderedPageBreak/>
              <w:t>C.</w:t>
            </w:r>
          </w:p>
        </w:tc>
        <w:tc>
          <w:tcPr>
            <w:tcW w:w="9540" w:type="dxa"/>
          </w:tcPr>
          <w:p w14:paraId="6C54F177"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 xml:space="preserve">The Contractor shall not offer or agree to give any public servant or civil servant any gift or consideration or commission of any kind as an inducement or reward for doing or forbearing to do or for having done or forborne to do any action in relation to the obtaining or execution of this or any other public contract.  Any breach of this clause 20C or the commission of any offence by the Contractor, any Subcontractor, agent or employee under </w:t>
            </w:r>
            <w:r w:rsidR="006535A0" w:rsidRPr="0003264F">
              <w:rPr>
                <w:rFonts w:asciiTheme="minorHAnsi" w:hAnsiTheme="minorHAnsi" w:cstheme="minorHAnsi"/>
              </w:rPr>
              <w:t xml:space="preserve">the Criminal Justice (Corruption Offences) Act 2018 </w:t>
            </w:r>
            <w:r w:rsidRPr="0003264F">
              <w:rPr>
                <w:rFonts w:asciiTheme="minorHAnsi" w:hAnsiTheme="minorHAnsi" w:cstheme="minorHAnsi"/>
              </w:rPr>
              <w:t>shall entitle the Client to terminate this Agreement immediately and</w:t>
            </w:r>
            <w:r w:rsidRPr="0003264F">
              <w:rPr>
                <w:rFonts w:asciiTheme="minorHAnsi" w:hAnsiTheme="minorHAnsi" w:cstheme="minorHAnsi"/>
                <w:szCs w:val="22"/>
              </w:rPr>
              <w:t xml:space="preserve"> without liability for compensation or damages</w:t>
            </w:r>
            <w:r w:rsidRPr="0003264F">
              <w:rPr>
                <w:rFonts w:asciiTheme="minorHAnsi" w:hAnsiTheme="minorHAnsi" w:cstheme="minorHAnsi"/>
              </w:rPr>
              <w:t xml:space="preserve"> and to recover the amount of any loss resulting from such cancellation, including but not limited to recovery from the Contractor of the amount or value of any such gift, consideration or commission.</w:t>
            </w:r>
          </w:p>
        </w:tc>
      </w:tr>
    </w:tbl>
    <w:p w14:paraId="1B39DD56" w14:textId="77777777" w:rsidR="003C0FB1" w:rsidRPr="0003264F" w:rsidRDefault="003C0FB1" w:rsidP="003C0FB1">
      <w:pPr>
        <w:pStyle w:val="Heading2"/>
        <w:spacing w:before="180" w:after="60"/>
        <w:jc w:val="both"/>
        <w:rPr>
          <w:rFonts w:asciiTheme="minorHAnsi" w:hAnsiTheme="minorHAnsi" w:cstheme="minorHAnsi"/>
        </w:rPr>
      </w:pPr>
      <w:r w:rsidRPr="0003264F">
        <w:rPr>
          <w:rFonts w:asciiTheme="minorHAnsi" w:hAnsiTheme="minorHAnsi" w:cstheme="minorHAnsi"/>
        </w:rPr>
        <w:t>21.</w:t>
      </w:r>
      <w:r w:rsidRPr="0003264F">
        <w:rPr>
          <w:rFonts w:asciiTheme="minorHAnsi" w:hAnsiTheme="minorHAnsi" w:cstheme="minorHAnsi"/>
        </w:rPr>
        <w:tab/>
        <w:t>Access to Premises</w:t>
      </w:r>
    </w:p>
    <w:tbl>
      <w:tblPr>
        <w:tblW w:w="0" w:type="auto"/>
        <w:tblLook w:val="01E0" w:firstRow="1" w:lastRow="1" w:firstColumn="1" w:lastColumn="1" w:noHBand="0" w:noVBand="0"/>
      </w:tblPr>
      <w:tblGrid>
        <w:gridCol w:w="762"/>
        <w:gridCol w:w="8309"/>
      </w:tblGrid>
      <w:tr w:rsidR="003C0FB1" w:rsidRPr="0003264F" w14:paraId="68885EFA" w14:textId="77777777" w:rsidTr="00503F93">
        <w:tc>
          <w:tcPr>
            <w:tcW w:w="773" w:type="dxa"/>
          </w:tcPr>
          <w:p w14:paraId="15ECD9CD" w14:textId="77777777" w:rsidR="003C0FB1" w:rsidRPr="0003264F" w:rsidRDefault="003C0FB1" w:rsidP="00C25940">
            <w:pPr>
              <w:jc w:val="both"/>
              <w:rPr>
                <w:rFonts w:asciiTheme="minorHAnsi" w:hAnsiTheme="minorHAnsi" w:cstheme="minorHAnsi"/>
                <w:color w:val="0000FF"/>
              </w:rPr>
            </w:pPr>
            <w:r w:rsidRPr="0003264F">
              <w:rPr>
                <w:rFonts w:asciiTheme="minorHAnsi" w:hAnsiTheme="minorHAnsi" w:cstheme="minorHAnsi"/>
                <w:color w:val="0000FF"/>
              </w:rPr>
              <w:t>A.</w:t>
            </w:r>
          </w:p>
        </w:tc>
        <w:tc>
          <w:tcPr>
            <w:tcW w:w="8514" w:type="dxa"/>
          </w:tcPr>
          <w:p w14:paraId="3A6C51BC"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Any of the Client’s premises made available from time to time to the Contractor by the Client in connection with this Agreement, shall be made available to the Contractor on a non-exclusive licence basis and shall be used by the Contractor solely for the purpose of performing its obligations under this Agreement. The Contractor shall have use of such premises as licensee and shall vacate the same on completion, termination or abandonment of this Agreement.</w:t>
            </w:r>
          </w:p>
        </w:tc>
      </w:tr>
      <w:tr w:rsidR="003C0FB1" w:rsidRPr="0003264F" w14:paraId="0D738CBE" w14:textId="77777777" w:rsidTr="00503F93">
        <w:tc>
          <w:tcPr>
            <w:tcW w:w="773" w:type="dxa"/>
          </w:tcPr>
          <w:p w14:paraId="52B09A2D" w14:textId="77777777" w:rsidR="003C0FB1" w:rsidRPr="0003264F" w:rsidRDefault="003C0FB1" w:rsidP="00C25940">
            <w:pPr>
              <w:jc w:val="both"/>
              <w:rPr>
                <w:rFonts w:asciiTheme="minorHAnsi" w:hAnsiTheme="minorHAnsi" w:cstheme="minorHAnsi"/>
                <w:color w:val="0000FF"/>
              </w:rPr>
            </w:pPr>
            <w:r w:rsidRPr="0003264F">
              <w:rPr>
                <w:rFonts w:asciiTheme="minorHAnsi" w:hAnsiTheme="minorHAnsi" w:cstheme="minorHAnsi"/>
                <w:color w:val="0000FF"/>
              </w:rPr>
              <w:t>B.</w:t>
            </w:r>
          </w:p>
        </w:tc>
        <w:tc>
          <w:tcPr>
            <w:tcW w:w="8514" w:type="dxa"/>
          </w:tcPr>
          <w:p w14:paraId="5C1785C4"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The Contractor shall upon reasonable notice by the Client allow the Client access to its premises (including the premises of any Subcontractor or agent) where the Services are being performed for the Client under this Agreement.</w:t>
            </w:r>
          </w:p>
        </w:tc>
      </w:tr>
    </w:tbl>
    <w:p w14:paraId="24EB1504" w14:textId="77777777" w:rsidR="003C0FB1" w:rsidRPr="0003264F" w:rsidRDefault="003C0FB1" w:rsidP="003C0FB1">
      <w:pPr>
        <w:pStyle w:val="Heading2"/>
        <w:ind w:firstLine="0"/>
        <w:jc w:val="both"/>
        <w:rPr>
          <w:rFonts w:asciiTheme="minorHAnsi" w:hAnsiTheme="minorHAnsi" w:cstheme="minorHAnsi"/>
        </w:rPr>
      </w:pPr>
      <w:r w:rsidRPr="0003264F">
        <w:rPr>
          <w:rFonts w:asciiTheme="minorHAnsi" w:hAnsiTheme="minorHAnsi" w:cstheme="minorHAnsi"/>
        </w:rPr>
        <w:t>22.</w:t>
      </w:r>
      <w:r w:rsidRPr="0003264F">
        <w:rPr>
          <w:rFonts w:asciiTheme="minorHAnsi" w:hAnsiTheme="minorHAnsi" w:cstheme="minorHAnsi"/>
        </w:rPr>
        <w:tab/>
        <w:t>Equipment</w:t>
      </w:r>
    </w:p>
    <w:tbl>
      <w:tblPr>
        <w:tblW w:w="9288" w:type="dxa"/>
        <w:tblLayout w:type="fixed"/>
        <w:tblLook w:val="01E0" w:firstRow="1" w:lastRow="1" w:firstColumn="1" w:lastColumn="1" w:noHBand="0" w:noVBand="0"/>
      </w:tblPr>
      <w:tblGrid>
        <w:gridCol w:w="963"/>
        <w:gridCol w:w="8325"/>
      </w:tblGrid>
      <w:tr w:rsidR="003C0FB1" w:rsidRPr="0003264F" w14:paraId="55B0B7F6" w14:textId="77777777" w:rsidTr="00503F93">
        <w:tc>
          <w:tcPr>
            <w:tcW w:w="963" w:type="dxa"/>
          </w:tcPr>
          <w:p w14:paraId="6991F292" w14:textId="77777777" w:rsidR="003C0FB1" w:rsidRPr="0003264F" w:rsidRDefault="003C0FB1" w:rsidP="00C25940">
            <w:pPr>
              <w:spacing w:before="20"/>
              <w:jc w:val="both"/>
              <w:rPr>
                <w:rFonts w:asciiTheme="minorHAnsi" w:hAnsiTheme="minorHAnsi" w:cstheme="minorHAnsi"/>
              </w:rPr>
            </w:pPr>
            <w:r w:rsidRPr="0003264F">
              <w:rPr>
                <w:rFonts w:asciiTheme="minorHAnsi" w:hAnsiTheme="minorHAnsi" w:cstheme="minorHAnsi"/>
                <w:color w:val="0000FF"/>
              </w:rPr>
              <w:t>A.</w:t>
            </w:r>
          </w:p>
        </w:tc>
        <w:tc>
          <w:tcPr>
            <w:tcW w:w="8325" w:type="dxa"/>
          </w:tcPr>
          <w:p w14:paraId="1F13CD1E"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The Contractor shall provide all equipment and materials necessary for the provision of the Services (“Equipment”).</w:t>
            </w:r>
          </w:p>
        </w:tc>
      </w:tr>
      <w:tr w:rsidR="003C0FB1" w:rsidRPr="0003264F" w14:paraId="72B8369D" w14:textId="77777777" w:rsidTr="00503F93">
        <w:tc>
          <w:tcPr>
            <w:tcW w:w="963" w:type="dxa"/>
          </w:tcPr>
          <w:p w14:paraId="778E3DD1" w14:textId="77777777" w:rsidR="003C0FB1" w:rsidRPr="0003264F" w:rsidRDefault="003C0FB1" w:rsidP="00C25940">
            <w:pPr>
              <w:spacing w:before="20"/>
              <w:jc w:val="both"/>
              <w:rPr>
                <w:rFonts w:asciiTheme="minorHAnsi" w:hAnsiTheme="minorHAnsi" w:cstheme="minorHAnsi"/>
              </w:rPr>
            </w:pPr>
            <w:r w:rsidRPr="0003264F">
              <w:rPr>
                <w:rFonts w:asciiTheme="minorHAnsi" w:hAnsiTheme="minorHAnsi" w:cstheme="minorHAnsi"/>
                <w:color w:val="0000FF"/>
              </w:rPr>
              <w:t>B.</w:t>
            </w:r>
          </w:p>
        </w:tc>
        <w:tc>
          <w:tcPr>
            <w:tcW w:w="8325" w:type="dxa"/>
          </w:tcPr>
          <w:p w14:paraId="26E678E2"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All Equipment brought onto the Client’s premises shall be at the Contractor’s own risk and the Client shall have no liability for any loss of, caused by or damage to any Equipment. The Contractor shall provide for the haulage or carriage thereof to the Client’s premises and the removal of Equipment when no longer required at its sole cost. Unless otherwise agreed, Equipment brought onto the premises will remain the property of the Contractor.</w:t>
            </w:r>
          </w:p>
        </w:tc>
      </w:tr>
      <w:tr w:rsidR="003C0FB1" w:rsidRPr="0003264F" w14:paraId="671C2EC5" w14:textId="77777777" w:rsidTr="00503F93">
        <w:tc>
          <w:tcPr>
            <w:tcW w:w="963" w:type="dxa"/>
          </w:tcPr>
          <w:p w14:paraId="20140DF0" w14:textId="77777777" w:rsidR="003C0FB1" w:rsidRPr="0003264F" w:rsidRDefault="003C0FB1" w:rsidP="00C25940">
            <w:pPr>
              <w:spacing w:before="20"/>
              <w:jc w:val="both"/>
              <w:rPr>
                <w:rFonts w:asciiTheme="minorHAnsi" w:hAnsiTheme="minorHAnsi" w:cstheme="minorHAnsi"/>
              </w:rPr>
            </w:pPr>
            <w:r w:rsidRPr="0003264F">
              <w:rPr>
                <w:rFonts w:asciiTheme="minorHAnsi" w:hAnsiTheme="minorHAnsi" w:cstheme="minorHAnsi"/>
                <w:color w:val="0000FF"/>
              </w:rPr>
              <w:t>C.</w:t>
            </w:r>
          </w:p>
        </w:tc>
        <w:tc>
          <w:tcPr>
            <w:tcW w:w="8325" w:type="dxa"/>
          </w:tcPr>
          <w:p w14:paraId="3C676F0E"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The Contractor shall maintain and store all items of Equipment within the Client’s premises in a safe, serviceable and clean condition.</w:t>
            </w:r>
          </w:p>
        </w:tc>
      </w:tr>
      <w:tr w:rsidR="003C0FB1" w:rsidRPr="0003264F" w14:paraId="3395F293" w14:textId="77777777" w:rsidTr="00503F93">
        <w:tc>
          <w:tcPr>
            <w:tcW w:w="963" w:type="dxa"/>
          </w:tcPr>
          <w:p w14:paraId="3F3B2EBB" w14:textId="77777777" w:rsidR="003C0FB1" w:rsidRPr="0003264F" w:rsidRDefault="003C0FB1" w:rsidP="00C25940">
            <w:pPr>
              <w:spacing w:before="20"/>
              <w:jc w:val="both"/>
              <w:rPr>
                <w:rFonts w:asciiTheme="minorHAnsi" w:hAnsiTheme="minorHAnsi" w:cstheme="minorHAnsi"/>
              </w:rPr>
            </w:pPr>
            <w:r w:rsidRPr="0003264F">
              <w:rPr>
                <w:rFonts w:asciiTheme="minorHAnsi" w:hAnsiTheme="minorHAnsi" w:cstheme="minorHAnsi"/>
                <w:color w:val="0000FF"/>
              </w:rPr>
              <w:t>D</w:t>
            </w:r>
            <w:r w:rsidRPr="0003264F">
              <w:rPr>
                <w:rFonts w:asciiTheme="minorHAnsi" w:hAnsiTheme="minorHAnsi" w:cstheme="minorHAnsi"/>
              </w:rPr>
              <w:t>.</w:t>
            </w:r>
          </w:p>
        </w:tc>
        <w:tc>
          <w:tcPr>
            <w:tcW w:w="8325" w:type="dxa"/>
          </w:tcPr>
          <w:p w14:paraId="5C7C9CBD"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The Contractor shall, at the Client’s written request, at its own expense and as soon as reasonably practicable:</w:t>
            </w:r>
          </w:p>
        </w:tc>
      </w:tr>
      <w:tr w:rsidR="003C0FB1" w:rsidRPr="0003264F" w14:paraId="431F009E" w14:textId="77777777" w:rsidTr="00503F93">
        <w:tc>
          <w:tcPr>
            <w:tcW w:w="963" w:type="dxa"/>
          </w:tcPr>
          <w:p w14:paraId="1A87CB2B" w14:textId="77777777" w:rsidR="003C0FB1" w:rsidRPr="0003264F" w:rsidRDefault="003C0FB1" w:rsidP="00C25940">
            <w:pPr>
              <w:spacing w:before="20"/>
              <w:jc w:val="both"/>
              <w:rPr>
                <w:rFonts w:asciiTheme="minorHAnsi" w:hAnsiTheme="minorHAnsi" w:cstheme="minorHAnsi"/>
              </w:rPr>
            </w:pPr>
          </w:p>
        </w:tc>
        <w:tc>
          <w:tcPr>
            <w:tcW w:w="8325" w:type="dxa"/>
          </w:tcPr>
          <w:tbl>
            <w:tblPr>
              <w:tblW w:w="9288" w:type="dxa"/>
              <w:tblLayout w:type="fixed"/>
              <w:tblLook w:val="01E0" w:firstRow="1" w:lastRow="1" w:firstColumn="1" w:lastColumn="1" w:noHBand="0" w:noVBand="0"/>
            </w:tblPr>
            <w:tblGrid>
              <w:gridCol w:w="716"/>
              <w:gridCol w:w="8572"/>
            </w:tblGrid>
            <w:tr w:rsidR="003C0FB1" w:rsidRPr="0003264F" w14:paraId="5A6A539B" w14:textId="77777777" w:rsidTr="00503F93">
              <w:tc>
                <w:tcPr>
                  <w:tcW w:w="720" w:type="dxa"/>
                </w:tcPr>
                <w:p w14:paraId="6689FB53" w14:textId="77777777" w:rsidR="003C0FB1" w:rsidRPr="0003264F" w:rsidRDefault="003C0FB1" w:rsidP="00E42FF2">
                  <w:pPr>
                    <w:jc w:val="both"/>
                    <w:rPr>
                      <w:rFonts w:asciiTheme="minorHAnsi" w:hAnsiTheme="minorHAnsi" w:cstheme="minorHAnsi"/>
                    </w:rPr>
                  </w:pPr>
                  <w:proofErr w:type="spellStart"/>
                  <w:r w:rsidRPr="0003264F">
                    <w:rPr>
                      <w:rFonts w:asciiTheme="minorHAnsi" w:hAnsiTheme="minorHAnsi" w:cstheme="minorHAnsi"/>
                    </w:rPr>
                    <w:t>i</w:t>
                  </w:r>
                  <w:proofErr w:type="spellEnd"/>
                  <w:r w:rsidRPr="0003264F">
                    <w:rPr>
                      <w:rFonts w:asciiTheme="minorHAnsi" w:hAnsiTheme="minorHAnsi" w:cstheme="minorHAnsi"/>
                    </w:rPr>
                    <w:t xml:space="preserve">. </w:t>
                  </w:r>
                </w:p>
              </w:tc>
              <w:tc>
                <w:tcPr>
                  <w:tcW w:w="8640" w:type="dxa"/>
                </w:tcPr>
                <w:p w14:paraId="567B7CA9" w14:textId="77777777" w:rsidR="003C0FB1" w:rsidRPr="0003264F" w:rsidRDefault="003C0FB1" w:rsidP="00E42FF2">
                  <w:pPr>
                    <w:ind w:right="971"/>
                    <w:jc w:val="both"/>
                    <w:rPr>
                      <w:rFonts w:asciiTheme="minorHAnsi" w:hAnsiTheme="minorHAnsi" w:cstheme="minorHAnsi"/>
                    </w:rPr>
                  </w:pPr>
                  <w:r w:rsidRPr="0003264F">
                    <w:rPr>
                      <w:rFonts w:asciiTheme="minorHAnsi" w:hAnsiTheme="minorHAnsi" w:cstheme="minorHAnsi"/>
                    </w:rPr>
                    <w:t xml:space="preserve">remove from the Client’s premises </w:t>
                  </w:r>
                  <w:proofErr w:type="spellStart"/>
                  <w:r w:rsidRPr="0003264F">
                    <w:rPr>
                      <w:rFonts w:asciiTheme="minorHAnsi" w:hAnsiTheme="minorHAnsi" w:cstheme="minorHAnsi"/>
                    </w:rPr>
                    <w:t>any</w:t>
                  </w:r>
                  <w:proofErr w:type="spellEnd"/>
                  <w:r w:rsidRPr="0003264F">
                    <w:rPr>
                      <w:rFonts w:asciiTheme="minorHAnsi" w:hAnsiTheme="minorHAnsi" w:cstheme="minorHAnsi"/>
                    </w:rPr>
                    <w:t xml:space="preserve"> Equipment which in the reasonable opinion of the Client is either hazardous, noxious or not in accordance with this Agreement; and</w:t>
                  </w:r>
                </w:p>
              </w:tc>
            </w:tr>
            <w:tr w:rsidR="003C0FB1" w:rsidRPr="0003264F" w14:paraId="1C598126" w14:textId="77777777" w:rsidTr="00503F93">
              <w:tc>
                <w:tcPr>
                  <w:tcW w:w="720" w:type="dxa"/>
                </w:tcPr>
                <w:p w14:paraId="3C1656F2"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lastRenderedPageBreak/>
                    <w:t>ii.</w:t>
                  </w:r>
                </w:p>
              </w:tc>
              <w:tc>
                <w:tcPr>
                  <w:tcW w:w="8640" w:type="dxa"/>
                </w:tcPr>
                <w:p w14:paraId="4012627F"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replace such item with a suitable substitute item of Equipment.</w:t>
                  </w:r>
                </w:p>
              </w:tc>
            </w:tr>
          </w:tbl>
          <w:p w14:paraId="30BC4E92" w14:textId="77777777" w:rsidR="003C0FB1" w:rsidRPr="0003264F" w:rsidRDefault="003C0FB1" w:rsidP="00E42FF2">
            <w:pPr>
              <w:tabs>
                <w:tab w:val="right" w:pos="7938"/>
                <w:tab w:val="right" w:pos="9072"/>
              </w:tabs>
              <w:jc w:val="both"/>
              <w:rPr>
                <w:rFonts w:asciiTheme="minorHAnsi" w:hAnsiTheme="minorHAnsi" w:cstheme="minorHAnsi"/>
              </w:rPr>
            </w:pPr>
          </w:p>
        </w:tc>
      </w:tr>
      <w:tr w:rsidR="003C0FB1" w:rsidRPr="0003264F" w14:paraId="14BB5BFF" w14:textId="77777777" w:rsidTr="00503F93">
        <w:tc>
          <w:tcPr>
            <w:tcW w:w="963" w:type="dxa"/>
          </w:tcPr>
          <w:p w14:paraId="1767957A" w14:textId="77777777" w:rsidR="003C0FB1" w:rsidRPr="0003264F" w:rsidRDefault="003C0FB1" w:rsidP="00C25940">
            <w:pPr>
              <w:spacing w:before="20"/>
              <w:jc w:val="both"/>
              <w:rPr>
                <w:rFonts w:asciiTheme="minorHAnsi" w:hAnsiTheme="minorHAnsi" w:cstheme="minorHAnsi"/>
              </w:rPr>
            </w:pPr>
            <w:r w:rsidRPr="0003264F">
              <w:rPr>
                <w:rFonts w:asciiTheme="minorHAnsi" w:hAnsiTheme="minorHAnsi" w:cstheme="minorHAnsi"/>
                <w:color w:val="0000FF"/>
              </w:rPr>
              <w:lastRenderedPageBreak/>
              <w:t>E</w:t>
            </w:r>
            <w:r w:rsidRPr="0003264F">
              <w:rPr>
                <w:rFonts w:asciiTheme="minorHAnsi" w:hAnsiTheme="minorHAnsi" w:cstheme="minorHAnsi"/>
              </w:rPr>
              <w:t>.</w:t>
            </w:r>
          </w:p>
        </w:tc>
        <w:tc>
          <w:tcPr>
            <w:tcW w:w="8325" w:type="dxa"/>
          </w:tcPr>
          <w:p w14:paraId="7BDE2842"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On completion of the Services the Contractor shall remove the Equipment used by the Contractor to provide the Services and shall leave the Client’s premises in a clean, safe and tidy condition. The Contractor is solely responsible for making good any damage to the Client’s premises or any objects contained thereon, other than fair wear and tear, which is caused by the Contractor or any of its employees or Subcontractors.</w:t>
            </w:r>
          </w:p>
        </w:tc>
      </w:tr>
    </w:tbl>
    <w:p w14:paraId="72C50E64" w14:textId="7111AD26" w:rsidR="003C0FB1" w:rsidRPr="0003264F" w:rsidRDefault="003C0FB1" w:rsidP="003C0FB1">
      <w:pPr>
        <w:pStyle w:val="Heading2"/>
        <w:keepNext w:val="0"/>
        <w:jc w:val="both"/>
        <w:rPr>
          <w:rFonts w:asciiTheme="minorHAnsi" w:hAnsiTheme="minorHAnsi" w:cstheme="minorHAnsi"/>
        </w:rPr>
      </w:pPr>
      <w:r w:rsidRPr="0003264F">
        <w:rPr>
          <w:rFonts w:asciiTheme="minorHAnsi" w:hAnsiTheme="minorHAnsi" w:cstheme="minorHAnsi"/>
        </w:rPr>
        <w:t>23.</w:t>
      </w:r>
      <w:r w:rsidRPr="0003264F">
        <w:rPr>
          <w:rFonts w:asciiTheme="minorHAnsi" w:hAnsiTheme="minorHAnsi" w:cstheme="minorHAnsi"/>
        </w:rPr>
        <w:tab/>
      </w:r>
      <w:r w:rsidR="001068B1" w:rsidRPr="0003264F">
        <w:rPr>
          <w:rFonts w:asciiTheme="minorHAnsi" w:hAnsiTheme="minorHAnsi" w:cstheme="minorHAnsi"/>
        </w:rPr>
        <w:t>NON-SOLICITATION</w:t>
      </w:r>
    </w:p>
    <w:tbl>
      <w:tblPr>
        <w:tblW w:w="9285" w:type="dxa"/>
        <w:tblLayout w:type="fixed"/>
        <w:tblLook w:val="01E0" w:firstRow="1" w:lastRow="1" w:firstColumn="1" w:lastColumn="1" w:noHBand="0" w:noVBand="0"/>
      </w:tblPr>
      <w:tblGrid>
        <w:gridCol w:w="963"/>
        <w:gridCol w:w="8322"/>
      </w:tblGrid>
      <w:tr w:rsidR="003C0FB1" w:rsidRPr="0003264F" w14:paraId="4E3A7A7E" w14:textId="77777777" w:rsidTr="00503F93">
        <w:tc>
          <w:tcPr>
            <w:tcW w:w="963" w:type="dxa"/>
          </w:tcPr>
          <w:p w14:paraId="0CC5FA7B" w14:textId="77777777" w:rsidR="003C0FB1" w:rsidRPr="0003264F" w:rsidRDefault="003C0FB1" w:rsidP="00C25940">
            <w:pPr>
              <w:spacing w:before="20"/>
              <w:jc w:val="both"/>
              <w:rPr>
                <w:rFonts w:asciiTheme="minorHAnsi" w:hAnsiTheme="minorHAnsi" w:cstheme="minorHAnsi"/>
              </w:rPr>
            </w:pPr>
            <w:r w:rsidRPr="0003264F">
              <w:rPr>
                <w:rFonts w:asciiTheme="minorHAnsi" w:hAnsiTheme="minorHAnsi" w:cstheme="minorHAnsi"/>
                <w:color w:val="0000FF"/>
              </w:rPr>
              <w:t>A.</w:t>
            </w:r>
          </w:p>
        </w:tc>
        <w:tc>
          <w:tcPr>
            <w:tcW w:w="8325" w:type="dxa"/>
          </w:tcPr>
          <w:p w14:paraId="222706BE"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 xml:space="preserve">For the Term and for a period of 12 months thereafter (and save in respect of publicly advertised posts) neither the Client nor the Contractor shall employ or offer employment to any of the other Party’s employees without that other Party’s prior written consent. </w:t>
            </w:r>
          </w:p>
        </w:tc>
      </w:tr>
    </w:tbl>
    <w:p w14:paraId="347A1AF3" w14:textId="77777777" w:rsidR="003C0FB1" w:rsidRPr="0003264F" w:rsidRDefault="003C0FB1" w:rsidP="003C0FB1">
      <w:pPr>
        <w:pStyle w:val="Heading2"/>
        <w:keepNext w:val="0"/>
        <w:jc w:val="both"/>
        <w:rPr>
          <w:rFonts w:asciiTheme="minorHAnsi" w:hAnsiTheme="minorHAnsi" w:cstheme="minorHAnsi"/>
        </w:rPr>
      </w:pPr>
      <w:r w:rsidRPr="0003264F">
        <w:rPr>
          <w:rFonts w:asciiTheme="minorHAnsi" w:hAnsiTheme="minorHAnsi" w:cstheme="minorHAnsi"/>
        </w:rPr>
        <w:t>24.</w:t>
      </w:r>
      <w:r w:rsidRPr="0003264F">
        <w:rPr>
          <w:rFonts w:asciiTheme="minorHAnsi" w:hAnsiTheme="minorHAnsi" w:cstheme="minorHAnsi"/>
        </w:rPr>
        <w:tab/>
        <w:t>Change Control Procedure</w:t>
      </w:r>
    </w:p>
    <w:tbl>
      <w:tblPr>
        <w:tblW w:w="9285" w:type="dxa"/>
        <w:tblLayout w:type="fixed"/>
        <w:tblLook w:val="01E0" w:firstRow="1" w:lastRow="1" w:firstColumn="1" w:lastColumn="1" w:noHBand="0" w:noVBand="0"/>
      </w:tblPr>
      <w:tblGrid>
        <w:gridCol w:w="963"/>
        <w:gridCol w:w="8322"/>
      </w:tblGrid>
      <w:tr w:rsidR="003C0FB1" w:rsidRPr="0003264F" w14:paraId="16A8EBC3" w14:textId="77777777" w:rsidTr="00503F93">
        <w:tc>
          <w:tcPr>
            <w:tcW w:w="963" w:type="dxa"/>
          </w:tcPr>
          <w:p w14:paraId="4B68BAB0" w14:textId="77777777" w:rsidR="003C0FB1" w:rsidRPr="0003264F" w:rsidRDefault="003C0FB1" w:rsidP="00C25940">
            <w:pPr>
              <w:spacing w:before="20"/>
              <w:jc w:val="both"/>
              <w:rPr>
                <w:rFonts w:asciiTheme="minorHAnsi" w:hAnsiTheme="minorHAnsi" w:cstheme="minorHAnsi"/>
              </w:rPr>
            </w:pPr>
            <w:r w:rsidRPr="0003264F">
              <w:rPr>
                <w:rFonts w:asciiTheme="minorHAnsi" w:hAnsiTheme="minorHAnsi" w:cstheme="minorHAnsi"/>
                <w:color w:val="0000FF"/>
              </w:rPr>
              <w:t>A.</w:t>
            </w:r>
          </w:p>
        </w:tc>
        <w:tc>
          <w:tcPr>
            <w:tcW w:w="8322" w:type="dxa"/>
          </w:tcPr>
          <w:p w14:paraId="0BCEC6AF"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At any time during the Term of this Agreement, either Party may propose a change or changes to any part or parts of this Agreement.</w:t>
            </w:r>
          </w:p>
        </w:tc>
      </w:tr>
      <w:tr w:rsidR="003C0FB1" w:rsidRPr="0003264F" w14:paraId="39CC8812" w14:textId="77777777" w:rsidTr="00503F93">
        <w:tc>
          <w:tcPr>
            <w:tcW w:w="963" w:type="dxa"/>
          </w:tcPr>
          <w:p w14:paraId="6969568D" w14:textId="77777777" w:rsidR="003C0FB1" w:rsidRPr="0003264F" w:rsidRDefault="003C0FB1" w:rsidP="00C25940">
            <w:pPr>
              <w:spacing w:before="20"/>
              <w:jc w:val="both"/>
              <w:rPr>
                <w:rFonts w:asciiTheme="minorHAnsi" w:hAnsiTheme="minorHAnsi" w:cstheme="minorHAnsi"/>
              </w:rPr>
            </w:pPr>
            <w:r w:rsidRPr="0003264F">
              <w:rPr>
                <w:rFonts w:asciiTheme="minorHAnsi" w:hAnsiTheme="minorHAnsi" w:cstheme="minorHAnsi"/>
                <w:color w:val="0000FF"/>
              </w:rPr>
              <w:t>B.</w:t>
            </w:r>
          </w:p>
        </w:tc>
        <w:tc>
          <w:tcPr>
            <w:tcW w:w="8322" w:type="dxa"/>
          </w:tcPr>
          <w:p w14:paraId="092A60B4"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The change control procedures set out in this Schedule will apply to all changes irrespective of whether the Contractor or the Client proposes the change.</w:t>
            </w:r>
          </w:p>
        </w:tc>
      </w:tr>
      <w:tr w:rsidR="003C0FB1" w:rsidRPr="0003264F" w14:paraId="751F5F08" w14:textId="77777777" w:rsidTr="00503F93">
        <w:tc>
          <w:tcPr>
            <w:tcW w:w="963" w:type="dxa"/>
          </w:tcPr>
          <w:p w14:paraId="768CFA98" w14:textId="77777777" w:rsidR="003C0FB1" w:rsidRPr="0003264F" w:rsidRDefault="003C0FB1" w:rsidP="00C25940">
            <w:pPr>
              <w:spacing w:before="20"/>
              <w:jc w:val="both"/>
              <w:rPr>
                <w:rFonts w:asciiTheme="minorHAnsi" w:hAnsiTheme="minorHAnsi" w:cstheme="minorHAnsi"/>
              </w:rPr>
            </w:pPr>
            <w:r w:rsidRPr="0003264F">
              <w:rPr>
                <w:rFonts w:asciiTheme="minorHAnsi" w:hAnsiTheme="minorHAnsi" w:cstheme="minorHAnsi"/>
                <w:color w:val="0000FF"/>
              </w:rPr>
              <w:t>C.</w:t>
            </w:r>
          </w:p>
        </w:tc>
        <w:tc>
          <w:tcPr>
            <w:tcW w:w="8322" w:type="dxa"/>
          </w:tcPr>
          <w:p w14:paraId="1976942E"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A change control notice (“Change Control Notice”) shall be prepared for all change requests. The Change Control Notice will provide an outline description of the change requested, the rationale for the change, the effect that the change will have on the Services (where known) and an estimate of the effort and cost required to prepare an impact assessment (“Impact Assessment”).</w:t>
            </w:r>
          </w:p>
        </w:tc>
      </w:tr>
      <w:tr w:rsidR="003C0FB1" w:rsidRPr="0003264F" w14:paraId="58B3703E" w14:textId="77777777" w:rsidTr="00503F93">
        <w:tc>
          <w:tcPr>
            <w:tcW w:w="963" w:type="dxa"/>
          </w:tcPr>
          <w:p w14:paraId="4F8DAA32" w14:textId="77777777" w:rsidR="003C0FB1" w:rsidRPr="0003264F" w:rsidRDefault="003C0FB1" w:rsidP="00C25940">
            <w:pPr>
              <w:spacing w:before="20"/>
              <w:jc w:val="both"/>
              <w:rPr>
                <w:rFonts w:asciiTheme="minorHAnsi" w:hAnsiTheme="minorHAnsi" w:cstheme="minorHAnsi"/>
              </w:rPr>
            </w:pPr>
            <w:r w:rsidRPr="0003264F">
              <w:rPr>
                <w:rFonts w:asciiTheme="minorHAnsi" w:hAnsiTheme="minorHAnsi" w:cstheme="minorHAnsi"/>
                <w:color w:val="0000FF"/>
              </w:rPr>
              <w:t>D</w:t>
            </w:r>
            <w:r w:rsidRPr="0003264F">
              <w:rPr>
                <w:rFonts w:asciiTheme="minorHAnsi" w:hAnsiTheme="minorHAnsi" w:cstheme="minorHAnsi"/>
              </w:rPr>
              <w:t>.</w:t>
            </w:r>
          </w:p>
        </w:tc>
        <w:tc>
          <w:tcPr>
            <w:tcW w:w="8322" w:type="dxa"/>
          </w:tcPr>
          <w:p w14:paraId="08C71669"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All Change Control Notices proposing changes to this Agreement must be submitted for review to the other Party’s Contact.</w:t>
            </w:r>
          </w:p>
        </w:tc>
      </w:tr>
      <w:tr w:rsidR="003C0FB1" w:rsidRPr="0003264F" w14:paraId="00CE8ECE" w14:textId="77777777" w:rsidTr="00503F93">
        <w:tc>
          <w:tcPr>
            <w:tcW w:w="963" w:type="dxa"/>
          </w:tcPr>
          <w:p w14:paraId="76E5D9E7" w14:textId="77777777" w:rsidR="003C0FB1" w:rsidRPr="0003264F" w:rsidRDefault="003C0FB1" w:rsidP="00C25940">
            <w:pPr>
              <w:spacing w:before="20"/>
              <w:jc w:val="both"/>
              <w:rPr>
                <w:rFonts w:asciiTheme="minorHAnsi" w:hAnsiTheme="minorHAnsi" w:cstheme="minorHAnsi"/>
              </w:rPr>
            </w:pPr>
            <w:r w:rsidRPr="0003264F">
              <w:rPr>
                <w:rFonts w:asciiTheme="minorHAnsi" w:hAnsiTheme="minorHAnsi" w:cstheme="minorHAnsi"/>
                <w:color w:val="0000FF"/>
              </w:rPr>
              <w:t>E</w:t>
            </w:r>
            <w:r w:rsidRPr="0003264F">
              <w:rPr>
                <w:rFonts w:asciiTheme="minorHAnsi" w:hAnsiTheme="minorHAnsi" w:cstheme="minorHAnsi"/>
              </w:rPr>
              <w:t>.</w:t>
            </w:r>
          </w:p>
        </w:tc>
        <w:tc>
          <w:tcPr>
            <w:tcW w:w="8322" w:type="dxa"/>
          </w:tcPr>
          <w:p w14:paraId="6AE57BE2"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The Parties must indicate their acceptance or rejection of the change control request and/or Impact Assessment within a reasonable timeframe of its completion and Tender Submission for review, subject to a maximum of twenty (20) calendar days or such other period agreed between the Parties.</w:t>
            </w:r>
          </w:p>
        </w:tc>
      </w:tr>
      <w:tr w:rsidR="003C0FB1" w:rsidRPr="0003264F" w14:paraId="0821A793" w14:textId="77777777" w:rsidTr="00503F93">
        <w:tc>
          <w:tcPr>
            <w:tcW w:w="963" w:type="dxa"/>
          </w:tcPr>
          <w:p w14:paraId="0F493880" w14:textId="77777777" w:rsidR="003C0FB1" w:rsidRPr="0003264F" w:rsidRDefault="003C0FB1" w:rsidP="00C25940">
            <w:pPr>
              <w:spacing w:before="20"/>
              <w:jc w:val="both"/>
              <w:rPr>
                <w:rFonts w:asciiTheme="minorHAnsi" w:hAnsiTheme="minorHAnsi" w:cstheme="minorHAnsi"/>
              </w:rPr>
            </w:pPr>
            <w:r w:rsidRPr="0003264F">
              <w:rPr>
                <w:rFonts w:asciiTheme="minorHAnsi" w:hAnsiTheme="minorHAnsi" w:cstheme="minorHAnsi"/>
                <w:color w:val="0000FF"/>
              </w:rPr>
              <w:t>F.</w:t>
            </w:r>
          </w:p>
        </w:tc>
        <w:tc>
          <w:tcPr>
            <w:tcW w:w="8322" w:type="dxa"/>
          </w:tcPr>
          <w:p w14:paraId="07093ACE"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On approval of an Impact Assessment, this Agreement and/or the Schedules should be updated and revised as appropriate and in writing.</w:t>
            </w:r>
          </w:p>
        </w:tc>
      </w:tr>
      <w:tr w:rsidR="003C0FB1" w:rsidRPr="0003264F" w14:paraId="449B91FC" w14:textId="77777777" w:rsidTr="00503F93">
        <w:tc>
          <w:tcPr>
            <w:tcW w:w="963" w:type="dxa"/>
          </w:tcPr>
          <w:p w14:paraId="0E266D1D" w14:textId="77777777" w:rsidR="003C0FB1" w:rsidRPr="0003264F" w:rsidRDefault="003C0FB1" w:rsidP="00C25940">
            <w:pPr>
              <w:spacing w:before="20"/>
              <w:jc w:val="both"/>
              <w:rPr>
                <w:rFonts w:asciiTheme="minorHAnsi" w:hAnsiTheme="minorHAnsi" w:cstheme="minorHAnsi"/>
              </w:rPr>
            </w:pPr>
            <w:r w:rsidRPr="0003264F">
              <w:rPr>
                <w:rFonts w:asciiTheme="minorHAnsi" w:hAnsiTheme="minorHAnsi" w:cstheme="minorHAnsi"/>
                <w:color w:val="0000FF"/>
              </w:rPr>
              <w:t>G.</w:t>
            </w:r>
          </w:p>
        </w:tc>
        <w:tc>
          <w:tcPr>
            <w:tcW w:w="8322" w:type="dxa"/>
          </w:tcPr>
          <w:p w14:paraId="73349DED" w14:textId="4E2C82D7" w:rsidR="003C0FB1" w:rsidRPr="0003264F" w:rsidRDefault="003C0FB1" w:rsidP="00E42FF2">
            <w:pPr>
              <w:jc w:val="both"/>
              <w:rPr>
                <w:rFonts w:asciiTheme="minorHAnsi" w:hAnsiTheme="minorHAnsi" w:cstheme="minorHAnsi"/>
              </w:rPr>
            </w:pPr>
            <w:r w:rsidRPr="0003264F">
              <w:rPr>
                <w:rFonts w:asciiTheme="minorHAnsi" w:hAnsiTheme="minorHAnsi" w:cstheme="minorHAnsi"/>
              </w:rPr>
              <w:t xml:space="preserve">In the event that either Party rejects the Impact Assessment, the change(s) shall not take </w:t>
            </w:r>
            <w:r w:rsidR="001068B1" w:rsidRPr="0003264F">
              <w:rPr>
                <w:rFonts w:asciiTheme="minorHAnsi" w:hAnsiTheme="minorHAnsi" w:cstheme="minorHAnsi"/>
              </w:rPr>
              <w:t>place,</w:t>
            </w:r>
            <w:r w:rsidRPr="0003264F">
              <w:rPr>
                <w:rFonts w:asciiTheme="minorHAnsi" w:hAnsiTheme="minorHAnsi" w:cstheme="minorHAnsi"/>
              </w:rPr>
              <w:t xml:space="preserve"> and the Parties shall continue to perform their obligations under this Agreement.</w:t>
            </w:r>
          </w:p>
        </w:tc>
      </w:tr>
      <w:tr w:rsidR="003C0FB1" w:rsidRPr="0003264F" w14:paraId="0B56EFBA" w14:textId="77777777" w:rsidTr="00503F93">
        <w:tc>
          <w:tcPr>
            <w:tcW w:w="963" w:type="dxa"/>
          </w:tcPr>
          <w:p w14:paraId="1F3C3C9A" w14:textId="77777777" w:rsidR="003C0FB1" w:rsidRPr="0003264F" w:rsidRDefault="003C0FB1" w:rsidP="00C25940">
            <w:pPr>
              <w:spacing w:before="20"/>
              <w:jc w:val="both"/>
              <w:rPr>
                <w:rFonts w:asciiTheme="minorHAnsi" w:hAnsiTheme="minorHAnsi" w:cstheme="minorHAnsi"/>
              </w:rPr>
            </w:pPr>
            <w:r w:rsidRPr="0003264F">
              <w:rPr>
                <w:rFonts w:asciiTheme="minorHAnsi" w:hAnsiTheme="minorHAnsi" w:cstheme="minorHAnsi"/>
                <w:color w:val="0000FF"/>
              </w:rPr>
              <w:t>H.</w:t>
            </w:r>
          </w:p>
        </w:tc>
        <w:tc>
          <w:tcPr>
            <w:tcW w:w="8322" w:type="dxa"/>
          </w:tcPr>
          <w:p w14:paraId="64EDA16E" w14:textId="77777777" w:rsidR="003C0FB1" w:rsidRPr="0003264F" w:rsidRDefault="003C0FB1" w:rsidP="00E42FF2">
            <w:pPr>
              <w:jc w:val="both"/>
              <w:rPr>
                <w:rFonts w:asciiTheme="minorHAnsi" w:hAnsiTheme="minorHAnsi" w:cstheme="minorHAnsi"/>
              </w:rPr>
            </w:pPr>
            <w:r w:rsidRPr="0003264F">
              <w:rPr>
                <w:rFonts w:asciiTheme="minorHAnsi" w:hAnsiTheme="minorHAnsi" w:cstheme="minorHAnsi"/>
              </w:rPr>
              <w:t>The Contractor and the Client will agree a reasonable charge in advance for investigating each proposed variation and preparing each estimate, whether or not the variation is implemented. If the Client’s request for any variation is subsequently withdrawn but results in a delay in the performance of the Services then the Contractor will not be liable for such delay and will be entitled to an extension of time equal to not less than the period of the delay.</w:t>
            </w:r>
          </w:p>
        </w:tc>
      </w:tr>
    </w:tbl>
    <w:p w14:paraId="2137623A" w14:textId="77777777" w:rsidR="003C0FB1" w:rsidRPr="0003264F" w:rsidRDefault="003C0FB1" w:rsidP="003C0FB1">
      <w:pPr>
        <w:pStyle w:val="Heading2"/>
        <w:keepNext w:val="0"/>
        <w:jc w:val="both"/>
        <w:rPr>
          <w:rFonts w:asciiTheme="minorHAnsi" w:hAnsiTheme="minorHAnsi" w:cstheme="minorHAnsi"/>
        </w:rPr>
      </w:pPr>
      <w:r w:rsidRPr="0003264F">
        <w:rPr>
          <w:rFonts w:asciiTheme="minorHAnsi" w:hAnsiTheme="minorHAnsi" w:cstheme="minorHAnsi"/>
        </w:rPr>
        <w:t>25.</w:t>
      </w:r>
      <w:r w:rsidRPr="0003264F">
        <w:rPr>
          <w:rFonts w:asciiTheme="minorHAnsi" w:hAnsiTheme="minorHAnsi" w:cstheme="minorHAnsi"/>
        </w:rPr>
        <w:tab/>
      </w:r>
      <w:r w:rsidR="001F7FC2" w:rsidRPr="0003264F">
        <w:rPr>
          <w:rFonts w:asciiTheme="minorHAnsi" w:hAnsiTheme="minorHAnsi" w:cstheme="minorHAnsi"/>
        </w:rPr>
        <w:t>DATA PROTECTION AND SECURITY</w:t>
      </w:r>
    </w:p>
    <w:p w14:paraId="64C012A0" w14:textId="77777777" w:rsidR="00AC4D66" w:rsidRPr="0003264F" w:rsidRDefault="00AC4D66" w:rsidP="00AC4D66">
      <w:pPr>
        <w:rPr>
          <w:rFonts w:asciiTheme="minorHAnsi" w:hAnsiTheme="minorHAnsi" w:cstheme="minorHAnsi"/>
          <w:szCs w:val="22"/>
        </w:rPr>
        <w:sectPr w:rsidR="00AC4D66" w:rsidRPr="0003264F" w:rsidSect="00684357">
          <w:type w:val="continuous"/>
          <w:pgSz w:w="11907" w:h="16840" w:code="9"/>
          <w:pgMar w:top="1134" w:right="1418" w:bottom="851" w:left="1418" w:header="709" w:footer="709" w:gutter="0"/>
          <w:cols w:space="708"/>
          <w:docGrid w:linePitch="360"/>
        </w:sectPr>
      </w:pPr>
    </w:p>
    <w:sdt>
      <w:sdtPr>
        <w:rPr>
          <w:rFonts w:asciiTheme="minorHAnsi" w:hAnsiTheme="minorHAnsi" w:cstheme="minorHAnsi"/>
          <w:color w:val="FF0000"/>
        </w:rPr>
        <w:id w:val="-1711645930"/>
        <w:placeholder>
          <w:docPart w:val="6E7267E7B38A46288108F0FDFBA9CA78"/>
        </w:placeholder>
      </w:sdtPr>
      <w:sdtEndPr>
        <w:rPr>
          <w:color w:val="auto"/>
        </w:rPr>
      </w:sdtEndPr>
      <w:sdtContent>
        <w:p w14:paraId="37976FDF" w14:textId="77777777" w:rsidR="00FC4084" w:rsidRPr="0003264F" w:rsidRDefault="00FC4084" w:rsidP="0003041E">
          <w:pPr>
            <w:numPr>
              <w:ilvl w:val="0"/>
              <w:numId w:val="11"/>
            </w:numPr>
            <w:spacing w:after="160" w:line="259" w:lineRule="auto"/>
            <w:ind w:right="-108"/>
            <w:contextualSpacing/>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In this Agreement the following terms shall have the meanings respectively ascribed to them:</w:t>
          </w:r>
        </w:p>
        <w:p w14:paraId="47AB9F7E" w14:textId="77777777" w:rsidR="00FC4084" w:rsidRPr="0003264F" w:rsidRDefault="00FC4084" w:rsidP="00FC4084">
          <w:pPr>
            <w:spacing w:after="160" w:line="259" w:lineRule="auto"/>
            <w:ind w:right="-108"/>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lastRenderedPageBreak/>
            <w:t>“Data” means all Confidential Information, whether in oral or written (including electronic) form, created by or in any way originating with the Client (including but not limited to his employees, agents, independent contractors and/or Sub-contractors) and all information that is the output of any computer processing, or other electronic manipulation of any information that was created by or in any way originating with the Client provided under this Agreement and includes any Personal Data;</w:t>
          </w:r>
        </w:p>
        <w:p w14:paraId="1E128AAE" w14:textId="1CA44BA6" w:rsidR="00FC4084" w:rsidRPr="0003264F" w:rsidRDefault="00FC4084" w:rsidP="00FC4084">
          <w:pPr>
            <w:spacing w:after="160" w:line="259" w:lineRule="auto"/>
            <w:ind w:right="-108"/>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 xml:space="preserve">“Data Controller” has the meaning given under the Data Protection </w:t>
          </w:r>
          <w:r w:rsidR="001068B1" w:rsidRPr="0003264F">
            <w:rPr>
              <w:rFonts w:asciiTheme="minorHAnsi" w:eastAsiaTheme="minorHAnsi" w:hAnsiTheme="minorHAnsi" w:cstheme="minorHAnsi"/>
              <w:szCs w:val="22"/>
              <w:lang w:val="en-IE"/>
            </w:rPr>
            <w:t>Laws.</w:t>
          </w:r>
          <w:r w:rsidRPr="0003264F">
            <w:rPr>
              <w:rFonts w:asciiTheme="minorHAnsi" w:eastAsiaTheme="minorHAnsi" w:hAnsiTheme="minorHAnsi" w:cstheme="minorHAnsi"/>
              <w:szCs w:val="22"/>
              <w:lang w:val="en-IE"/>
            </w:rPr>
            <w:t xml:space="preserve"> </w:t>
          </w:r>
        </w:p>
        <w:p w14:paraId="485EE9E3" w14:textId="65F6D51A" w:rsidR="00FC4084" w:rsidRPr="0003264F" w:rsidRDefault="00FC4084" w:rsidP="00FC4084">
          <w:pPr>
            <w:spacing w:after="160" w:line="259" w:lineRule="auto"/>
            <w:ind w:right="-108"/>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 xml:space="preserve">“Data Processor” has the meaning given under the Data Protection </w:t>
          </w:r>
          <w:r w:rsidR="001068B1" w:rsidRPr="0003264F">
            <w:rPr>
              <w:rFonts w:asciiTheme="minorHAnsi" w:eastAsiaTheme="minorHAnsi" w:hAnsiTheme="minorHAnsi" w:cstheme="minorHAnsi"/>
              <w:szCs w:val="22"/>
              <w:lang w:val="en-IE"/>
            </w:rPr>
            <w:t>Laws.</w:t>
          </w:r>
          <w:r w:rsidRPr="0003264F">
            <w:rPr>
              <w:rFonts w:asciiTheme="minorHAnsi" w:eastAsiaTheme="minorHAnsi" w:hAnsiTheme="minorHAnsi" w:cstheme="minorHAnsi"/>
              <w:szCs w:val="22"/>
              <w:lang w:val="en-IE"/>
            </w:rPr>
            <w:t xml:space="preserve"> </w:t>
          </w:r>
        </w:p>
        <w:p w14:paraId="7C3F7789" w14:textId="77777777" w:rsidR="00FC4084" w:rsidRPr="0003264F" w:rsidRDefault="00FC4084" w:rsidP="00FC4084">
          <w:pPr>
            <w:spacing w:after="160" w:line="259" w:lineRule="auto"/>
            <w:ind w:right="-108"/>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“Data Protection Laws” means all applicable national and EU data protection laws, regulations and guidelines, including but not limited to Regulation (EU) 2016/679 on the protection of natural persons with regard to the processing of personal data and on the free movement of such data, and repealing  Directive 95/46/EC (the “General Data Protection Regulation”), and any guidelines and codes of practice issued by the Office of the Data Protection Commission or other supervisory authority for data protection in Ireland.</w:t>
          </w:r>
        </w:p>
        <w:p w14:paraId="29D9CD50" w14:textId="495A3052" w:rsidR="00FC4084" w:rsidRPr="0003264F" w:rsidRDefault="00FC4084" w:rsidP="00FC4084">
          <w:pPr>
            <w:spacing w:after="160" w:line="259" w:lineRule="auto"/>
            <w:ind w:right="-108"/>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 xml:space="preserve">“Data Subject” has the meaning given under the Data Protection </w:t>
          </w:r>
          <w:r w:rsidR="001068B1" w:rsidRPr="0003264F">
            <w:rPr>
              <w:rFonts w:asciiTheme="minorHAnsi" w:eastAsiaTheme="minorHAnsi" w:hAnsiTheme="minorHAnsi" w:cstheme="minorHAnsi"/>
              <w:szCs w:val="22"/>
              <w:lang w:val="en-IE"/>
            </w:rPr>
            <w:t>Laws.</w:t>
          </w:r>
          <w:r w:rsidRPr="0003264F">
            <w:rPr>
              <w:rFonts w:asciiTheme="minorHAnsi" w:eastAsiaTheme="minorHAnsi" w:hAnsiTheme="minorHAnsi" w:cstheme="minorHAnsi"/>
              <w:szCs w:val="22"/>
              <w:lang w:val="en-IE"/>
            </w:rPr>
            <w:t xml:space="preserve"> </w:t>
          </w:r>
        </w:p>
        <w:p w14:paraId="23A64A5C" w14:textId="23FC8685" w:rsidR="00FC4084" w:rsidRPr="0003264F" w:rsidRDefault="00FC4084" w:rsidP="00FC4084">
          <w:pPr>
            <w:spacing w:after="160" w:line="259" w:lineRule="auto"/>
            <w:ind w:right="-108"/>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 xml:space="preserve">“Data Subject Access Request” means a request made by a Data Subject in accordance with rights granted under the Data Protection Laws to access his or her Personal </w:t>
          </w:r>
          <w:r w:rsidR="001068B1" w:rsidRPr="0003264F">
            <w:rPr>
              <w:rFonts w:asciiTheme="minorHAnsi" w:eastAsiaTheme="minorHAnsi" w:hAnsiTheme="minorHAnsi" w:cstheme="minorHAnsi"/>
              <w:szCs w:val="22"/>
              <w:lang w:val="en-IE"/>
            </w:rPr>
            <w:t>Data.</w:t>
          </w:r>
        </w:p>
        <w:p w14:paraId="3D7F6C29" w14:textId="29C14FCB" w:rsidR="00FC4084" w:rsidRPr="0003264F" w:rsidRDefault="00FC4084" w:rsidP="00FC4084">
          <w:pPr>
            <w:spacing w:after="160" w:line="259" w:lineRule="auto"/>
            <w:ind w:right="-108"/>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 xml:space="preserve">“Personal Data” has the meaning given under Data Protection </w:t>
          </w:r>
          <w:r w:rsidR="001068B1" w:rsidRPr="0003264F">
            <w:rPr>
              <w:rFonts w:asciiTheme="minorHAnsi" w:eastAsiaTheme="minorHAnsi" w:hAnsiTheme="minorHAnsi" w:cstheme="minorHAnsi"/>
              <w:szCs w:val="22"/>
              <w:lang w:val="en-IE"/>
            </w:rPr>
            <w:t>Laws.</w:t>
          </w:r>
        </w:p>
        <w:p w14:paraId="5C653856" w14:textId="781EF06A" w:rsidR="00FC4084" w:rsidRPr="0003264F" w:rsidRDefault="00FC4084" w:rsidP="00FC4084">
          <w:pPr>
            <w:spacing w:after="160" w:line="259" w:lineRule="auto"/>
            <w:ind w:right="-108"/>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 xml:space="preserve">“Processing” has the meaning given under the Data Protection </w:t>
          </w:r>
          <w:r w:rsidR="00284448" w:rsidRPr="0003264F">
            <w:rPr>
              <w:rFonts w:asciiTheme="minorHAnsi" w:eastAsiaTheme="minorHAnsi" w:hAnsiTheme="minorHAnsi" w:cstheme="minorHAnsi"/>
              <w:szCs w:val="22"/>
              <w:lang w:val="en-IE"/>
            </w:rPr>
            <w:t>Laws.</w:t>
          </w:r>
        </w:p>
        <w:p w14:paraId="322F141C" w14:textId="77777777" w:rsidR="00FC4084" w:rsidRPr="0003264F" w:rsidRDefault="00FC4084" w:rsidP="0003041E">
          <w:pPr>
            <w:numPr>
              <w:ilvl w:val="0"/>
              <w:numId w:val="11"/>
            </w:numPr>
            <w:spacing w:after="160" w:line="259" w:lineRule="auto"/>
            <w:ind w:right="-108"/>
            <w:contextualSpacing/>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The Contractor shall comply with all applicable requirements of the Data Protection Laws.</w:t>
          </w:r>
        </w:p>
        <w:p w14:paraId="532339FB" w14:textId="77777777" w:rsidR="00FC4084" w:rsidRPr="0003264F" w:rsidRDefault="00FC4084" w:rsidP="00FC4084">
          <w:pPr>
            <w:spacing w:after="160" w:line="259" w:lineRule="auto"/>
            <w:ind w:left="720" w:right="-108"/>
            <w:contextualSpacing/>
            <w:jc w:val="both"/>
            <w:rPr>
              <w:rFonts w:asciiTheme="minorHAnsi" w:eastAsiaTheme="minorHAnsi" w:hAnsiTheme="minorHAnsi" w:cstheme="minorHAnsi"/>
              <w:szCs w:val="22"/>
              <w:lang w:val="en-IE"/>
            </w:rPr>
          </w:pPr>
        </w:p>
        <w:p w14:paraId="09743ACA" w14:textId="55FA1242" w:rsidR="00FC4084" w:rsidRPr="0003264F" w:rsidRDefault="00FC4084" w:rsidP="0003041E">
          <w:pPr>
            <w:numPr>
              <w:ilvl w:val="0"/>
              <w:numId w:val="11"/>
            </w:numPr>
            <w:spacing w:after="160" w:line="259" w:lineRule="auto"/>
            <w:ind w:right="-108"/>
            <w:contextualSpacing/>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 xml:space="preserve">The Parties acknowledge that for the purposes of the Data Protection Laws, the Client is the Data </w:t>
          </w:r>
          <w:r w:rsidR="00284448" w:rsidRPr="0003264F">
            <w:rPr>
              <w:rFonts w:asciiTheme="minorHAnsi" w:eastAsiaTheme="minorHAnsi" w:hAnsiTheme="minorHAnsi" w:cstheme="minorHAnsi"/>
              <w:szCs w:val="22"/>
              <w:lang w:val="en-IE"/>
            </w:rPr>
            <w:t>Controller,</w:t>
          </w:r>
          <w:r w:rsidRPr="0003264F">
            <w:rPr>
              <w:rFonts w:asciiTheme="minorHAnsi" w:eastAsiaTheme="minorHAnsi" w:hAnsiTheme="minorHAnsi" w:cstheme="minorHAnsi"/>
              <w:szCs w:val="22"/>
              <w:lang w:val="en-IE"/>
            </w:rPr>
            <w:t xml:space="preserve"> and the Contractor is the Data Processor in respect of Data which is Personal Data.  Schedule E sets out the scope, nature and purpose of Processing by the Contractor, the duration of the Processing and the types of Personal Data and categories of Data Subject.</w:t>
          </w:r>
          <w:r w:rsidRPr="0003264F">
            <w:rPr>
              <w:rFonts w:asciiTheme="minorHAnsi" w:eastAsiaTheme="minorHAnsi" w:hAnsiTheme="minorHAnsi" w:cstheme="minorHAnsi"/>
              <w:szCs w:val="22"/>
              <w:lang w:val="en-IE"/>
            </w:rPr>
            <w:br/>
          </w:r>
        </w:p>
        <w:p w14:paraId="4AFFFA60" w14:textId="759B62A3" w:rsidR="00FC4084" w:rsidRPr="0003264F" w:rsidRDefault="00FC4084" w:rsidP="0003041E">
          <w:pPr>
            <w:numPr>
              <w:ilvl w:val="0"/>
              <w:numId w:val="11"/>
            </w:numPr>
            <w:spacing w:after="160" w:line="259" w:lineRule="auto"/>
            <w:ind w:right="-108"/>
            <w:contextualSpacing/>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 xml:space="preserve">Without prejudice to the generality of clause 25B, the Contractor shall, in relation to any Personal Data processed in connection with the performance by the Contractor of its obligations under this </w:t>
          </w:r>
          <w:r w:rsidR="001068B1" w:rsidRPr="0003264F">
            <w:rPr>
              <w:rFonts w:asciiTheme="minorHAnsi" w:eastAsiaTheme="minorHAnsi" w:hAnsiTheme="minorHAnsi" w:cstheme="minorHAnsi"/>
              <w:szCs w:val="22"/>
              <w:lang w:val="en-IE"/>
            </w:rPr>
            <w:t>Agreement: -</w:t>
          </w:r>
        </w:p>
        <w:p w14:paraId="5935080B" w14:textId="6524004C" w:rsidR="00FC4084" w:rsidRPr="0003264F" w:rsidRDefault="00FC4084" w:rsidP="00FC4084">
          <w:pPr>
            <w:spacing w:after="160" w:line="259" w:lineRule="auto"/>
            <w:ind w:left="720" w:right="-108"/>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 xml:space="preserve"> (1)  process that Personal Data only on the written instructions of the </w:t>
          </w:r>
          <w:r w:rsidR="001068B1" w:rsidRPr="0003264F">
            <w:rPr>
              <w:rFonts w:asciiTheme="minorHAnsi" w:eastAsiaTheme="minorHAnsi" w:hAnsiTheme="minorHAnsi" w:cstheme="minorHAnsi"/>
              <w:szCs w:val="22"/>
              <w:lang w:val="en-IE"/>
            </w:rPr>
            <w:t>Client.</w:t>
          </w:r>
        </w:p>
        <w:p w14:paraId="62827FA9" w14:textId="77777777" w:rsidR="00FC4084" w:rsidRPr="0003264F" w:rsidRDefault="00FC4084" w:rsidP="00FC4084">
          <w:pPr>
            <w:spacing w:after="160" w:line="259" w:lineRule="auto"/>
            <w:ind w:right="-108"/>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 xml:space="preserve"> </w:t>
          </w:r>
        </w:p>
        <w:p w14:paraId="4368654A" w14:textId="77777777" w:rsidR="00FC4084" w:rsidRPr="0003264F" w:rsidRDefault="00FC4084" w:rsidP="00FC4084">
          <w:pPr>
            <w:spacing w:after="160" w:line="259" w:lineRule="auto"/>
            <w:ind w:left="720" w:right="-108"/>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(2)  ensure that it has in place appropriate technical and organisational measures, reviewed and approved by the Client, to protect against unauthorised or unlawful processing of Personal Data and against accidental loss or destruction of, or damage to, Personal Data, appropriate to the harm that might result from the unauthorised or unlawful processing or accidental loss, destruction or damage and the nature of the data to be protected, having regard to the state of technological development and the cost of implementing any measures (those measures may include, where appropriate, pseudonymising and encrypting Personal Data, ensuring confidentiality, integrity, availability and resilience of its systems and services, ensuring that availability of and access to Personal Data can be restored in a timely manner after an incident, and regularly assessing and evaluating the effectiveness of the technical and organisational measures adopted by it);</w:t>
          </w:r>
        </w:p>
        <w:p w14:paraId="17029B22" w14:textId="312C51D5" w:rsidR="00FC4084" w:rsidRPr="0003264F" w:rsidRDefault="00FC4084" w:rsidP="00FC4084">
          <w:pPr>
            <w:spacing w:after="160" w:line="259" w:lineRule="auto"/>
            <w:ind w:left="720" w:right="-108"/>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 xml:space="preserve">(3)  ensure that all personnel who have access to and/or process Personal Data are obliged to keep the Personal Data </w:t>
          </w:r>
          <w:r w:rsidR="001068B1" w:rsidRPr="0003264F">
            <w:rPr>
              <w:rFonts w:asciiTheme="minorHAnsi" w:eastAsiaTheme="minorHAnsi" w:hAnsiTheme="minorHAnsi" w:cstheme="minorHAnsi"/>
              <w:szCs w:val="22"/>
              <w:lang w:val="en-IE"/>
            </w:rPr>
            <w:t>confidential.</w:t>
          </w:r>
        </w:p>
        <w:p w14:paraId="5A061342" w14:textId="0C4C1347" w:rsidR="00FC4084" w:rsidRPr="0003264F" w:rsidRDefault="00FC4084" w:rsidP="00FC4084">
          <w:pPr>
            <w:spacing w:after="160" w:line="259" w:lineRule="auto"/>
            <w:ind w:left="720" w:right="-108"/>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lastRenderedPageBreak/>
            <w:t xml:space="preserve">(4)  not transfer any Personal Data outside of the European Economic Area unless the prior written consent of the Client has been obtained and the following conditions are </w:t>
          </w:r>
          <w:r w:rsidR="001068B1" w:rsidRPr="0003264F">
            <w:rPr>
              <w:rFonts w:asciiTheme="minorHAnsi" w:eastAsiaTheme="minorHAnsi" w:hAnsiTheme="minorHAnsi" w:cstheme="minorHAnsi"/>
              <w:szCs w:val="22"/>
              <w:lang w:val="en-IE"/>
            </w:rPr>
            <w:t>fulfilled.</w:t>
          </w:r>
        </w:p>
        <w:p w14:paraId="361DB5C0" w14:textId="4CF092F3" w:rsidR="00FC4084" w:rsidRPr="0003264F" w:rsidRDefault="00FC4084" w:rsidP="0003041E">
          <w:pPr>
            <w:numPr>
              <w:ilvl w:val="1"/>
              <w:numId w:val="10"/>
            </w:numPr>
            <w:spacing w:after="160" w:line="259" w:lineRule="auto"/>
            <w:ind w:right="-108"/>
            <w:contextualSpacing/>
            <w:jc w:val="both"/>
            <w:rPr>
              <w:rFonts w:asciiTheme="minorHAnsi" w:hAnsiTheme="minorHAnsi" w:cstheme="minorHAnsi"/>
            </w:rPr>
          </w:pPr>
          <w:r w:rsidRPr="0003264F">
            <w:rPr>
              <w:rFonts w:asciiTheme="minorHAnsi" w:hAnsiTheme="minorHAnsi" w:cstheme="minorHAnsi"/>
            </w:rPr>
            <w:t xml:space="preserve"> appropriate safeguards are in </w:t>
          </w:r>
          <w:r w:rsidR="001068B1" w:rsidRPr="0003264F">
            <w:rPr>
              <w:rFonts w:asciiTheme="minorHAnsi" w:hAnsiTheme="minorHAnsi" w:cstheme="minorHAnsi"/>
            </w:rPr>
            <w:t>place in</w:t>
          </w:r>
          <w:r w:rsidRPr="0003264F">
            <w:rPr>
              <w:rFonts w:asciiTheme="minorHAnsi" w:hAnsiTheme="minorHAnsi" w:cstheme="minorHAnsi"/>
            </w:rPr>
            <w:t xml:space="preserve"> relation to the transfer, to ensure that Personal Data is adequately protected in accordance with Chapter V of Regulation 2016/679 </w:t>
          </w:r>
          <w:r w:rsidR="001068B1" w:rsidRPr="0003264F">
            <w:rPr>
              <w:rFonts w:asciiTheme="minorHAnsi" w:hAnsiTheme="minorHAnsi" w:cstheme="minorHAnsi"/>
            </w:rPr>
            <w:t>(General</w:t>
          </w:r>
          <w:r w:rsidRPr="0003264F">
            <w:rPr>
              <w:rFonts w:asciiTheme="minorHAnsi" w:hAnsiTheme="minorHAnsi" w:cstheme="minorHAnsi"/>
            </w:rPr>
            <w:t xml:space="preserve"> Data Protection Regulation</w:t>
          </w:r>
          <w:r w:rsidR="001068B1" w:rsidRPr="0003264F">
            <w:rPr>
              <w:rFonts w:asciiTheme="minorHAnsi" w:hAnsiTheme="minorHAnsi" w:cstheme="minorHAnsi"/>
            </w:rPr>
            <w:t>).</w:t>
          </w:r>
          <w:r w:rsidRPr="0003264F">
            <w:rPr>
              <w:rFonts w:asciiTheme="minorHAnsi" w:hAnsiTheme="minorHAnsi" w:cstheme="minorHAnsi"/>
            </w:rPr>
            <w:t xml:space="preserve"> </w:t>
          </w:r>
        </w:p>
        <w:p w14:paraId="2CD25A5F" w14:textId="77777777" w:rsidR="00FC4084" w:rsidRPr="0003264F" w:rsidRDefault="00FC4084" w:rsidP="00FC4084">
          <w:pPr>
            <w:spacing w:after="160" w:line="259" w:lineRule="auto"/>
            <w:ind w:right="-108" w:firstLine="90"/>
            <w:jc w:val="both"/>
            <w:rPr>
              <w:rFonts w:asciiTheme="minorHAnsi" w:eastAsiaTheme="minorHAnsi" w:hAnsiTheme="minorHAnsi" w:cstheme="minorHAnsi"/>
              <w:szCs w:val="22"/>
              <w:lang w:val="en-IE"/>
            </w:rPr>
          </w:pPr>
        </w:p>
        <w:p w14:paraId="1CE1BD44" w14:textId="44426305" w:rsidR="00FC4084" w:rsidRPr="0003264F" w:rsidRDefault="00FC4084" w:rsidP="0003041E">
          <w:pPr>
            <w:numPr>
              <w:ilvl w:val="1"/>
              <w:numId w:val="10"/>
            </w:numPr>
            <w:spacing w:after="160" w:line="259" w:lineRule="auto"/>
            <w:ind w:right="-108"/>
            <w:contextualSpacing/>
            <w:jc w:val="both"/>
            <w:rPr>
              <w:rFonts w:asciiTheme="minorHAnsi" w:hAnsiTheme="minorHAnsi" w:cstheme="minorHAnsi"/>
            </w:rPr>
          </w:pPr>
          <w:r w:rsidRPr="0003264F">
            <w:rPr>
              <w:rFonts w:asciiTheme="minorHAnsi" w:hAnsiTheme="minorHAnsi" w:cstheme="minorHAnsi"/>
            </w:rPr>
            <w:t xml:space="preserve">  the data subject has enforceable rights and effective legal </w:t>
          </w:r>
          <w:r w:rsidR="001068B1" w:rsidRPr="0003264F">
            <w:rPr>
              <w:rFonts w:asciiTheme="minorHAnsi" w:hAnsiTheme="minorHAnsi" w:cstheme="minorHAnsi"/>
            </w:rPr>
            <w:t>remedies.</w:t>
          </w:r>
        </w:p>
        <w:p w14:paraId="1B268983" w14:textId="77777777" w:rsidR="00FC4084" w:rsidRPr="0003264F" w:rsidRDefault="00FC4084" w:rsidP="00FC4084">
          <w:pPr>
            <w:spacing w:after="160" w:line="259" w:lineRule="auto"/>
            <w:ind w:right="-108" w:firstLine="90"/>
            <w:jc w:val="both"/>
            <w:rPr>
              <w:rFonts w:asciiTheme="minorHAnsi" w:eastAsiaTheme="minorHAnsi" w:hAnsiTheme="minorHAnsi" w:cstheme="minorHAnsi"/>
              <w:szCs w:val="22"/>
              <w:lang w:val="en-IE"/>
            </w:rPr>
          </w:pPr>
        </w:p>
        <w:p w14:paraId="307615B9" w14:textId="77777777" w:rsidR="00FC4084" w:rsidRPr="0003264F" w:rsidRDefault="00FC4084" w:rsidP="0003041E">
          <w:pPr>
            <w:numPr>
              <w:ilvl w:val="1"/>
              <w:numId w:val="10"/>
            </w:numPr>
            <w:spacing w:after="160" w:line="259" w:lineRule="auto"/>
            <w:ind w:right="-108"/>
            <w:contextualSpacing/>
            <w:jc w:val="both"/>
            <w:rPr>
              <w:rFonts w:asciiTheme="minorHAnsi" w:hAnsiTheme="minorHAnsi" w:cstheme="minorHAnsi"/>
            </w:rPr>
          </w:pPr>
          <w:r w:rsidRPr="0003264F">
            <w:rPr>
              <w:rFonts w:asciiTheme="minorHAnsi" w:hAnsiTheme="minorHAnsi" w:cstheme="minorHAnsi"/>
            </w:rPr>
            <w:t>The Contractor complies with its obligations under the Data Protection Laws by providing an adequate level of protection to any Personal Data that is transferred; and</w:t>
          </w:r>
        </w:p>
        <w:p w14:paraId="3D2C1759" w14:textId="77777777" w:rsidR="00FC4084" w:rsidRPr="0003264F" w:rsidRDefault="00FC4084" w:rsidP="00FC4084">
          <w:pPr>
            <w:spacing w:after="160" w:line="259" w:lineRule="auto"/>
            <w:ind w:right="-108" w:firstLine="90"/>
            <w:jc w:val="both"/>
            <w:rPr>
              <w:rFonts w:asciiTheme="minorHAnsi" w:eastAsiaTheme="minorHAnsi" w:hAnsiTheme="minorHAnsi" w:cstheme="minorHAnsi"/>
              <w:szCs w:val="22"/>
              <w:lang w:val="en-IE"/>
            </w:rPr>
          </w:pPr>
        </w:p>
        <w:p w14:paraId="5F889390" w14:textId="6EAF6FEC" w:rsidR="00FC4084" w:rsidRPr="0003264F" w:rsidRDefault="00FC4084" w:rsidP="0003041E">
          <w:pPr>
            <w:numPr>
              <w:ilvl w:val="1"/>
              <w:numId w:val="10"/>
            </w:numPr>
            <w:spacing w:after="160" w:line="259" w:lineRule="auto"/>
            <w:ind w:right="-108"/>
            <w:contextualSpacing/>
            <w:jc w:val="both"/>
            <w:rPr>
              <w:rFonts w:asciiTheme="minorHAnsi" w:hAnsiTheme="minorHAnsi" w:cstheme="minorHAnsi"/>
            </w:rPr>
          </w:pPr>
          <w:r w:rsidRPr="0003264F">
            <w:rPr>
              <w:rFonts w:asciiTheme="minorHAnsi" w:hAnsiTheme="minorHAnsi" w:cstheme="minorHAnsi"/>
            </w:rPr>
            <w:t xml:space="preserve">  The Contractor complies with reasonable instructions notified to it in advance by the Client with respect to the processing of the </w:t>
          </w:r>
          <w:r w:rsidR="00284448" w:rsidRPr="0003264F">
            <w:rPr>
              <w:rFonts w:asciiTheme="minorHAnsi" w:hAnsiTheme="minorHAnsi" w:cstheme="minorHAnsi"/>
            </w:rPr>
            <w:t>personal</w:t>
          </w:r>
          <w:r w:rsidRPr="0003264F">
            <w:rPr>
              <w:rFonts w:asciiTheme="minorHAnsi" w:hAnsiTheme="minorHAnsi" w:cstheme="minorHAnsi"/>
            </w:rPr>
            <w:t xml:space="preserve"> </w:t>
          </w:r>
          <w:r w:rsidR="001068B1" w:rsidRPr="0003264F">
            <w:rPr>
              <w:rFonts w:asciiTheme="minorHAnsi" w:hAnsiTheme="minorHAnsi" w:cstheme="minorHAnsi"/>
            </w:rPr>
            <w:t>Data.</w:t>
          </w:r>
        </w:p>
        <w:p w14:paraId="1591DA2D" w14:textId="77777777" w:rsidR="00FC4084" w:rsidRPr="0003264F" w:rsidRDefault="00FC4084" w:rsidP="00FC4084">
          <w:pPr>
            <w:spacing w:after="160" w:line="259" w:lineRule="auto"/>
            <w:ind w:right="-108"/>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 xml:space="preserve"> </w:t>
          </w:r>
        </w:p>
        <w:p w14:paraId="176BA22E" w14:textId="77777777" w:rsidR="00FC4084" w:rsidRPr="0003264F" w:rsidRDefault="00FC4084" w:rsidP="0003041E">
          <w:pPr>
            <w:numPr>
              <w:ilvl w:val="0"/>
              <w:numId w:val="11"/>
            </w:numPr>
            <w:spacing w:after="160" w:line="259" w:lineRule="auto"/>
            <w:ind w:right="-108"/>
            <w:contextualSpacing/>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The Contractor shall promptly notify the Client if it receives a Data Subject Access Request to have access to any Personal Data or any other complaint, correspondence, notice, request  any order of the Court or request of any regulatory or government body relating to the Client’s obligations under the Data Protection Laws and provide full co-operation and assistance to the Client in relation to any such complaint, order or request (including, without limitation, by allowing Data Subjects to have access to their data).</w:t>
          </w:r>
        </w:p>
        <w:p w14:paraId="17396A2C" w14:textId="77777777" w:rsidR="00FC4084" w:rsidRPr="0003264F" w:rsidRDefault="00FC4084" w:rsidP="00FC4084">
          <w:pPr>
            <w:spacing w:after="160" w:line="259" w:lineRule="auto"/>
            <w:ind w:left="720" w:right="-108"/>
            <w:contextualSpacing/>
            <w:jc w:val="both"/>
            <w:rPr>
              <w:rFonts w:asciiTheme="minorHAnsi" w:eastAsiaTheme="minorHAnsi" w:hAnsiTheme="minorHAnsi" w:cstheme="minorHAnsi"/>
              <w:szCs w:val="22"/>
              <w:lang w:val="en-IE"/>
            </w:rPr>
          </w:pPr>
        </w:p>
        <w:p w14:paraId="10AADAF3" w14:textId="77777777" w:rsidR="00FC4084" w:rsidRPr="0003264F" w:rsidRDefault="00FC4084" w:rsidP="0003041E">
          <w:pPr>
            <w:numPr>
              <w:ilvl w:val="0"/>
              <w:numId w:val="11"/>
            </w:numPr>
            <w:spacing w:after="160" w:line="259" w:lineRule="auto"/>
            <w:ind w:right="-108"/>
            <w:contextualSpacing/>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The Contractor shall without undue delay report in writing to the Client any data compromise involving Personal Data, or any circumstances that could have resulted in unauthorised access to or disclosure of Personal Data.</w:t>
          </w:r>
        </w:p>
        <w:p w14:paraId="059E6244" w14:textId="77777777" w:rsidR="00FC4084" w:rsidRPr="0003264F" w:rsidRDefault="00FC4084" w:rsidP="00FC4084">
          <w:pPr>
            <w:ind w:left="720"/>
            <w:contextualSpacing/>
            <w:jc w:val="both"/>
            <w:rPr>
              <w:rFonts w:asciiTheme="minorHAnsi" w:eastAsiaTheme="minorHAnsi" w:hAnsiTheme="minorHAnsi" w:cstheme="minorHAnsi"/>
              <w:szCs w:val="22"/>
              <w:lang w:val="en-IE"/>
            </w:rPr>
          </w:pPr>
        </w:p>
        <w:p w14:paraId="282C70D8" w14:textId="77777777" w:rsidR="00FC4084" w:rsidRPr="0003264F" w:rsidRDefault="00FC4084" w:rsidP="0003041E">
          <w:pPr>
            <w:numPr>
              <w:ilvl w:val="0"/>
              <w:numId w:val="11"/>
            </w:numPr>
            <w:spacing w:after="160" w:line="259" w:lineRule="auto"/>
            <w:ind w:right="-108"/>
            <w:contextualSpacing/>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The Contractor shall assist the Client in ensuring compliance with its obligations under the Data Protection Laws with respect to security, impact assessments and consultations with supervisory authorities and regulators.</w:t>
          </w:r>
        </w:p>
        <w:p w14:paraId="4BF1D367" w14:textId="77777777" w:rsidR="00FC4084" w:rsidRPr="0003264F" w:rsidRDefault="00FC4084" w:rsidP="00FC4084">
          <w:pPr>
            <w:ind w:left="720"/>
            <w:contextualSpacing/>
            <w:jc w:val="both"/>
            <w:rPr>
              <w:rFonts w:asciiTheme="minorHAnsi" w:eastAsiaTheme="minorHAnsi" w:hAnsiTheme="minorHAnsi" w:cstheme="minorHAnsi"/>
              <w:szCs w:val="22"/>
              <w:lang w:val="en-IE"/>
            </w:rPr>
          </w:pPr>
        </w:p>
        <w:p w14:paraId="1747F475" w14:textId="77777777" w:rsidR="00FC4084" w:rsidRPr="0003264F" w:rsidRDefault="00FC4084" w:rsidP="0003041E">
          <w:pPr>
            <w:numPr>
              <w:ilvl w:val="0"/>
              <w:numId w:val="11"/>
            </w:numPr>
            <w:spacing w:after="160" w:line="259" w:lineRule="auto"/>
            <w:ind w:right="-108"/>
            <w:contextualSpacing/>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The Contractor shall at the written direction of the Client, amend, delete or return Personal Data and copies thereof to the Client on termination of this Agreement unless the Contractor is required by the laws of any member of the European Union or by the laws of the European Union applicable to the Contractor to store the Personal Data.</w:t>
          </w:r>
        </w:p>
        <w:p w14:paraId="3E79DE68" w14:textId="77777777" w:rsidR="00FC4084" w:rsidRPr="0003264F" w:rsidRDefault="00FC4084" w:rsidP="00FC4084">
          <w:pPr>
            <w:ind w:left="720"/>
            <w:contextualSpacing/>
            <w:jc w:val="both"/>
            <w:rPr>
              <w:rFonts w:asciiTheme="minorHAnsi" w:eastAsiaTheme="minorHAnsi" w:hAnsiTheme="minorHAnsi" w:cstheme="minorHAnsi"/>
              <w:szCs w:val="22"/>
              <w:lang w:val="en-IE"/>
            </w:rPr>
          </w:pPr>
        </w:p>
        <w:p w14:paraId="64561492" w14:textId="77777777" w:rsidR="00FC4084" w:rsidRPr="0003264F" w:rsidRDefault="00FC4084" w:rsidP="0003041E">
          <w:pPr>
            <w:numPr>
              <w:ilvl w:val="0"/>
              <w:numId w:val="11"/>
            </w:numPr>
            <w:spacing w:after="160" w:line="259" w:lineRule="auto"/>
            <w:ind w:right="-108"/>
            <w:contextualSpacing/>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The Contractor shall permit the Client, the Office of</w:t>
          </w:r>
          <w:r w:rsidR="00DB5E7D" w:rsidRPr="0003264F">
            <w:rPr>
              <w:rFonts w:asciiTheme="minorHAnsi" w:eastAsiaTheme="minorHAnsi" w:hAnsiTheme="minorHAnsi" w:cstheme="minorHAnsi"/>
              <w:szCs w:val="22"/>
              <w:lang w:val="en-IE"/>
            </w:rPr>
            <w:t xml:space="preserve"> the Data Protection Commission</w:t>
          </w:r>
          <w:r w:rsidRPr="0003264F">
            <w:rPr>
              <w:rFonts w:asciiTheme="minorHAnsi" w:eastAsiaTheme="minorHAnsi" w:hAnsiTheme="minorHAnsi" w:cstheme="minorHAnsi"/>
              <w:szCs w:val="22"/>
              <w:lang w:val="en-IE"/>
            </w:rPr>
            <w:t xml:space="preserve"> or other supervisory authority for data protection in Ireland, and/ or their nominee to conduct audits and or inspections of the Contractor’s facilities, and to have access to all data protection, confidentiality and security procedures, data equipment, mechanisms, documentation, databases, archives, data storage devices, electronic communications and storage systems used by the Contractor in any way for the provision of the Services.  The Contractor shall comply with all reasonable directions of the Client arising out of any such inspection, audit or review.</w:t>
          </w:r>
        </w:p>
        <w:p w14:paraId="5560083E" w14:textId="77777777" w:rsidR="00FC4084" w:rsidRPr="0003264F" w:rsidRDefault="00FC4084" w:rsidP="00FC4084">
          <w:pPr>
            <w:ind w:left="720"/>
            <w:contextualSpacing/>
            <w:jc w:val="both"/>
            <w:rPr>
              <w:rFonts w:asciiTheme="minorHAnsi" w:eastAsiaTheme="minorHAnsi" w:hAnsiTheme="minorHAnsi" w:cstheme="minorHAnsi"/>
              <w:szCs w:val="22"/>
              <w:lang w:val="en-IE"/>
            </w:rPr>
          </w:pPr>
        </w:p>
        <w:p w14:paraId="60291F3E" w14:textId="5B659AC2" w:rsidR="00FC4084" w:rsidRPr="0003264F" w:rsidRDefault="00FC4084" w:rsidP="0003041E">
          <w:pPr>
            <w:numPr>
              <w:ilvl w:val="0"/>
              <w:numId w:val="11"/>
            </w:numPr>
            <w:spacing w:after="160" w:line="259" w:lineRule="auto"/>
            <w:ind w:right="-108"/>
            <w:contextualSpacing/>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 xml:space="preserve">The Contractor shall fully comply </w:t>
          </w:r>
          <w:r w:rsidR="001068B1" w:rsidRPr="0003264F">
            <w:rPr>
              <w:rFonts w:asciiTheme="minorHAnsi" w:eastAsiaTheme="minorHAnsi" w:hAnsiTheme="minorHAnsi" w:cstheme="minorHAnsi"/>
              <w:szCs w:val="22"/>
              <w:lang w:val="en-IE"/>
            </w:rPr>
            <w:t>with and</w:t>
          </w:r>
          <w:r w:rsidRPr="0003264F">
            <w:rPr>
              <w:rFonts w:asciiTheme="minorHAnsi" w:eastAsiaTheme="minorHAnsi" w:hAnsiTheme="minorHAnsi" w:cstheme="minorHAnsi"/>
              <w:szCs w:val="22"/>
              <w:lang w:val="en-IE"/>
            </w:rPr>
            <w:t xml:space="preserve"> implement policies which are communicated or notified to the Contractor by the Client from time to time.</w:t>
          </w:r>
        </w:p>
        <w:p w14:paraId="24A07CDE" w14:textId="77777777" w:rsidR="00FC4084" w:rsidRPr="0003264F" w:rsidRDefault="00FC4084" w:rsidP="00FC4084">
          <w:pPr>
            <w:ind w:left="720"/>
            <w:contextualSpacing/>
            <w:jc w:val="both"/>
            <w:rPr>
              <w:rFonts w:asciiTheme="minorHAnsi" w:eastAsiaTheme="minorHAnsi" w:hAnsiTheme="minorHAnsi" w:cstheme="minorHAnsi"/>
              <w:szCs w:val="22"/>
              <w:lang w:val="en-IE"/>
            </w:rPr>
          </w:pPr>
        </w:p>
        <w:p w14:paraId="3BE32757" w14:textId="77777777" w:rsidR="00FC4084" w:rsidRPr="0003264F" w:rsidRDefault="00FC4084" w:rsidP="0003041E">
          <w:pPr>
            <w:numPr>
              <w:ilvl w:val="0"/>
              <w:numId w:val="11"/>
            </w:numPr>
            <w:spacing w:after="160" w:line="259" w:lineRule="auto"/>
            <w:ind w:right="-108"/>
            <w:contextualSpacing/>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lastRenderedPageBreak/>
            <w:t>The Contractor shall maintain complete and accurate records and information to demonstrate its compliance with this clause 25 and allow for inspections and contribute to any audits by the Client or the Client’s designated auditor.</w:t>
          </w:r>
        </w:p>
        <w:p w14:paraId="14691484" w14:textId="77777777" w:rsidR="00FC4084" w:rsidRPr="0003264F" w:rsidRDefault="00FC4084" w:rsidP="00FC4084">
          <w:pPr>
            <w:ind w:left="720"/>
            <w:contextualSpacing/>
            <w:jc w:val="both"/>
            <w:rPr>
              <w:rFonts w:asciiTheme="minorHAnsi" w:eastAsiaTheme="minorHAnsi" w:hAnsiTheme="minorHAnsi" w:cstheme="minorHAnsi"/>
              <w:szCs w:val="22"/>
              <w:lang w:val="en-IE"/>
            </w:rPr>
          </w:pPr>
        </w:p>
        <w:p w14:paraId="1E44D29D" w14:textId="63EEDF36" w:rsidR="00FC4084" w:rsidRPr="0003264F" w:rsidRDefault="00FC4084" w:rsidP="0003041E">
          <w:pPr>
            <w:numPr>
              <w:ilvl w:val="0"/>
              <w:numId w:val="11"/>
            </w:numPr>
            <w:spacing w:after="160" w:line="259" w:lineRule="auto"/>
            <w:ind w:right="-108"/>
            <w:contextualSpacing/>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 xml:space="preserve">The Contractor </w:t>
          </w:r>
          <w:r w:rsidR="001068B1" w:rsidRPr="0003264F">
            <w:rPr>
              <w:rFonts w:asciiTheme="minorHAnsi" w:eastAsiaTheme="minorHAnsi" w:hAnsiTheme="minorHAnsi" w:cstheme="minorHAnsi"/>
              <w:szCs w:val="22"/>
              <w:lang w:val="en-IE"/>
            </w:rPr>
            <w:t>shall: -</w:t>
          </w:r>
        </w:p>
        <w:p w14:paraId="51508F86" w14:textId="5DF6198B" w:rsidR="00FC4084" w:rsidRPr="0003264F" w:rsidRDefault="00FC4084" w:rsidP="00FC4084">
          <w:pPr>
            <w:spacing w:after="160" w:line="259" w:lineRule="auto"/>
            <w:ind w:left="720" w:right="-108"/>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 xml:space="preserve">(1) take all reasonable precautions to preserve the integrity of any Personal Data which it processes and to prevent any corruption or loss of such Personal </w:t>
          </w:r>
          <w:r w:rsidR="001068B1" w:rsidRPr="0003264F">
            <w:rPr>
              <w:rFonts w:asciiTheme="minorHAnsi" w:eastAsiaTheme="minorHAnsi" w:hAnsiTheme="minorHAnsi" w:cstheme="minorHAnsi"/>
              <w:szCs w:val="22"/>
              <w:lang w:val="en-IE"/>
            </w:rPr>
            <w:t>Data.</w:t>
          </w:r>
        </w:p>
        <w:p w14:paraId="1A9EF441" w14:textId="77777777" w:rsidR="00FC4084" w:rsidRPr="0003264F" w:rsidRDefault="00FC4084" w:rsidP="00FC4084">
          <w:pPr>
            <w:spacing w:after="160" w:line="259" w:lineRule="auto"/>
            <w:ind w:left="720" w:right="-108"/>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(2) ensure that a back-up copy of any and all such Personal Data is made [insert frequency] and this copy is recorded on media from which the data can be reloaded if there is any corruption or loss of the data; and</w:t>
          </w:r>
        </w:p>
        <w:p w14:paraId="5F0D1CA8" w14:textId="77777777" w:rsidR="00FC4084" w:rsidRPr="0003264F" w:rsidRDefault="00FC4084" w:rsidP="00FC4084">
          <w:pPr>
            <w:spacing w:after="160" w:line="259" w:lineRule="auto"/>
            <w:ind w:left="720" w:right="-108"/>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(3) in such an event and if attributable to any default by the Contractor or any Sub-contractor, promptly restore the Personal Data at its own expense or, at the Client’s option, reimburse the Client for any reasonable expenses it incurs in having the Personal Data restored by a third party.</w:t>
          </w:r>
        </w:p>
        <w:p w14:paraId="151137F8" w14:textId="453EDE29" w:rsidR="0061100A" w:rsidRPr="0003264F" w:rsidRDefault="0061100A" w:rsidP="0003041E">
          <w:pPr>
            <w:pStyle w:val="ListParagraph"/>
            <w:numPr>
              <w:ilvl w:val="0"/>
              <w:numId w:val="11"/>
            </w:numPr>
            <w:rPr>
              <w:rFonts w:asciiTheme="minorHAnsi" w:hAnsiTheme="minorHAnsi" w:cstheme="minorHAnsi"/>
              <w:color w:val="FF0000"/>
              <w:szCs w:val="22"/>
              <w:lang w:val="en-IE"/>
            </w:rPr>
          </w:pPr>
          <w:r w:rsidRPr="0003264F">
            <w:rPr>
              <w:rFonts w:asciiTheme="minorHAnsi" w:hAnsiTheme="minorHAnsi" w:cstheme="minorHAnsi"/>
              <w:color w:val="FF0000"/>
            </w:rPr>
            <w:t xml:space="preserve">(IF YOU ARE NOT CONSENTING TO A </w:t>
          </w:r>
          <w:r w:rsidR="001068B1" w:rsidRPr="0003264F">
            <w:rPr>
              <w:rFonts w:asciiTheme="minorHAnsi" w:hAnsiTheme="minorHAnsi" w:cstheme="minorHAnsi"/>
              <w:color w:val="FF0000"/>
            </w:rPr>
            <w:t>THIRD-PARTY</w:t>
          </w:r>
          <w:r w:rsidRPr="0003264F">
            <w:rPr>
              <w:rFonts w:asciiTheme="minorHAnsi" w:hAnsiTheme="minorHAnsi" w:cstheme="minorHAnsi"/>
              <w:color w:val="FF0000"/>
            </w:rPr>
            <w:t xml:space="preserve"> PROCESSOR – DELETE IF NOT IN USE)</w:t>
          </w:r>
        </w:p>
        <w:p w14:paraId="509CDDE4" w14:textId="77777777" w:rsidR="0061100A" w:rsidRPr="0003264F" w:rsidRDefault="0061100A" w:rsidP="0061100A">
          <w:pPr>
            <w:spacing w:after="160" w:line="259" w:lineRule="auto"/>
            <w:ind w:left="720" w:right="-108"/>
            <w:contextualSpacing/>
            <w:jc w:val="both"/>
            <w:rPr>
              <w:rFonts w:asciiTheme="minorHAnsi" w:eastAsiaTheme="minorHAnsi" w:hAnsiTheme="minorHAnsi" w:cstheme="minorHAnsi"/>
              <w:szCs w:val="22"/>
              <w:lang w:val="en-IE"/>
            </w:rPr>
          </w:pPr>
        </w:p>
        <w:p w14:paraId="2CF94188" w14:textId="17DD9D9E" w:rsidR="00FC4084" w:rsidRPr="0003264F" w:rsidRDefault="00FC4084" w:rsidP="0061100A">
          <w:pPr>
            <w:spacing w:after="160" w:line="259" w:lineRule="auto"/>
            <w:ind w:left="720" w:right="-108"/>
            <w:contextualSpacing/>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 xml:space="preserve">The Client does not consent to the Contractor appointing any </w:t>
          </w:r>
          <w:r w:rsidR="001068B1" w:rsidRPr="0003264F">
            <w:rPr>
              <w:rFonts w:asciiTheme="minorHAnsi" w:eastAsiaTheme="minorHAnsi" w:hAnsiTheme="minorHAnsi" w:cstheme="minorHAnsi"/>
              <w:szCs w:val="22"/>
              <w:lang w:val="en-IE"/>
            </w:rPr>
            <w:t>third-party</w:t>
          </w:r>
          <w:r w:rsidRPr="0003264F">
            <w:rPr>
              <w:rFonts w:asciiTheme="minorHAnsi" w:eastAsiaTheme="minorHAnsi" w:hAnsiTheme="minorHAnsi" w:cstheme="minorHAnsi"/>
              <w:szCs w:val="22"/>
              <w:lang w:val="en-IE"/>
            </w:rPr>
            <w:t xml:space="preserve"> processor of Personal Data under this agreement </w:t>
          </w:r>
        </w:p>
        <w:p w14:paraId="7153BFBE" w14:textId="77777777" w:rsidR="00FC4084" w:rsidRPr="0003264F" w:rsidRDefault="00FC4084" w:rsidP="00FC4084">
          <w:pPr>
            <w:spacing w:after="160" w:line="259" w:lineRule="auto"/>
            <w:ind w:left="720" w:right="-108"/>
            <w:contextualSpacing/>
            <w:jc w:val="both"/>
            <w:rPr>
              <w:rFonts w:asciiTheme="minorHAnsi" w:eastAsiaTheme="minorHAnsi" w:hAnsiTheme="minorHAnsi" w:cstheme="minorHAnsi"/>
              <w:szCs w:val="22"/>
              <w:lang w:val="en-IE"/>
            </w:rPr>
          </w:pPr>
        </w:p>
        <w:p w14:paraId="34EFC4D9" w14:textId="2BF47E42" w:rsidR="00FC4084" w:rsidRPr="0003264F" w:rsidRDefault="00FC4084" w:rsidP="00FC4084">
          <w:pPr>
            <w:rPr>
              <w:rFonts w:asciiTheme="minorHAnsi" w:hAnsiTheme="minorHAnsi" w:cstheme="minorHAnsi"/>
              <w:color w:val="FF0000"/>
              <w:szCs w:val="22"/>
              <w:lang w:val="en-IE"/>
            </w:rPr>
          </w:pPr>
          <w:r w:rsidRPr="0003264F">
            <w:rPr>
              <w:rFonts w:asciiTheme="minorHAnsi" w:hAnsiTheme="minorHAnsi" w:cstheme="minorHAnsi"/>
              <w:color w:val="FF0000"/>
            </w:rPr>
            <w:t xml:space="preserve">(OR IF USING A </w:t>
          </w:r>
          <w:r w:rsidR="001068B1" w:rsidRPr="0003264F">
            <w:rPr>
              <w:rFonts w:asciiTheme="minorHAnsi" w:hAnsiTheme="minorHAnsi" w:cstheme="minorHAnsi"/>
              <w:color w:val="FF0000"/>
            </w:rPr>
            <w:t>THIRD-PARTY</w:t>
          </w:r>
          <w:r w:rsidRPr="0003264F">
            <w:rPr>
              <w:rFonts w:asciiTheme="minorHAnsi" w:hAnsiTheme="minorHAnsi" w:cstheme="minorHAnsi"/>
              <w:color w:val="FF0000"/>
            </w:rPr>
            <w:t xml:space="preserve"> PROCESSOR – DELETE IF NOT IN USE)</w:t>
          </w:r>
        </w:p>
        <w:p w14:paraId="6D5F972A" w14:textId="77777777" w:rsidR="00FC4084" w:rsidRPr="0003264F" w:rsidRDefault="00FC4084" w:rsidP="00FC4084">
          <w:pPr>
            <w:spacing w:after="160" w:line="259" w:lineRule="auto"/>
            <w:ind w:left="720" w:right="-108"/>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the Client consents to the Contractor appointing [insert third-party processor] as a third-party processor of Personal Data under this Agreement.  The Contractor confirms that it has entered or (as the case may be) will enter into a written agreement incorporating terms which are substantially similar to those set out in this clause 25 as between the Client and the Contractor, the Contractor shall remain fully liable for all acts or omissions of any third-party processor appointed by it pursuant to this clause 25.</w:t>
          </w:r>
        </w:p>
        <w:p w14:paraId="07371A67" w14:textId="5D9C64DE" w:rsidR="00FC4084" w:rsidRPr="0003264F" w:rsidRDefault="00FC4084" w:rsidP="0003041E">
          <w:pPr>
            <w:numPr>
              <w:ilvl w:val="0"/>
              <w:numId w:val="11"/>
            </w:numPr>
            <w:spacing w:after="160" w:line="259" w:lineRule="auto"/>
            <w:ind w:right="-108"/>
            <w:contextualSpacing/>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Save for clauses 25B, 25C, 25</w:t>
          </w:r>
          <w:r w:rsidR="001068B1" w:rsidRPr="0003264F">
            <w:rPr>
              <w:rFonts w:asciiTheme="minorHAnsi" w:eastAsiaTheme="minorHAnsi" w:hAnsiTheme="minorHAnsi" w:cstheme="minorHAnsi"/>
              <w:szCs w:val="22"/>
              <w:lang w:val="en-IE"/>
            </w:rPr>
            <w:t>D (</w:t>
          </w:r>
          <w:r w:rsidRPr="0003264F">
            <w:rPr>
              <w:rFonts w:asciiTheme="minorHAnsi" w:eastAsiaTheme="minorHAnsi" w:hAnsiTheme="minorHAnsi" w:cstheme="minorHAnsi"/>
              <w:szCs w:val="22"/>
              <w:lang w:val="en-IE"/>
            </w:rPr>
            <w:t>4) and 25E, all the obligations on the Contractor in this clause 25 relating to the processing of Personal Data shall apply to the processing of all Data.</w:t>
          </w:r>
        </w:p>
        <w:p w14:paraId="67FC8382" w14:textId="77777777" w:rsidR="00FC4084" w:rsidRPr="0003264F" w:rsidRDefault="00FC4084" w:rsidP="00FC4084">
          <w:pPr>
            <w:ind w:left="720"/>
            <w:contextualSpacing/>
            <w:jc w:val="both"/>
            <w:rPr>
              <w:rFonts w:asciiTheme="minorHAnsi" w:eastAsiaTheme="minorHAnsi" w:hAnsiTheme="minorHAnsi" w:cstheme="minorHAnsi"/>
              <w:szCs w:val="22"/>
              <w:lang w:val="en-IE"/>
            </w:rPr>
          </w:pPr>
        </w:p>
        <w:p w14:paraId="5D4E04DE" w14:textId="77777777" w:rsidR="00FC4084" w:rsidRPr="0003264F" w:rsidRDefault="00FC4084" w:rsidP="0003041E">
          <w:pPr>
            <w:numPr>
              <w:ilvl w:val="0"/>
              <w:numId w:val="11"/>
            </w:numPr>
            <w:spacing w:after="160" w:line="259" w:lineRule="auto"/>
            <w:ind w:right="-108"/>
            <w:contextualSpacing/>
            <w:jc w:val="both"/>
            <w:rPr>
              <w:rFonts w:asciiTheme="minorHAnsi" w:eastAsiaTheme="minorHAnsi" w:hAnsiTheme="minorHAnsi" w:cstheme="minorHAnsi"/>
              <w:szCs w:val="22"/>
              <w:lang w:val="en-IE"/>
            </w:rPr>
          </w:pPr>
          <w:r w:rsidRPr="0003264F">
            <w:rPr>
              <w:rFonts w:asciiTheme="minorHAnsi" w:eastAsiaTheme="minorHAnsi" w:hAnsiTheme="minorHAnsi" w:cstheme="minorHAnsi"/>
              <w:szCs w:val="22"/>
              <w:lang w:val="en-IE"/>
            </w:rPr>
            <w:t>The provisions of this clause 25 shall survive termination and or expiry of this Agreement for any reason.</w:t>
          </w:r>
        </w:p>
        <w:p w14:paraId="151D8F0B" w14:textId="77777777" w:rsidR="006A7016" w:rsidRPr="0003264F" w:rsidDel="006A7016" w:rsidRDefault="006A7016" w:rsidP="006A7016">
          <w:pPr>
            <w:spacing w:after="0"/>
            <w:ind w:left="720"/>
            <w:rPr>
              <w:rFonts w:asciiTheme="minorHAnsi" w:hAnsiTheme="minorHAnsi" w:cstheme="minorHAnsi"/>
            </w:rPr>
          </w:pPr>
        </w:p>
        <w:p w14:paraId="2A055D08" w14:textId="77777777" w:rsidR="00AC4D66" w:rsidRPr="0003264F" w:rsidRDefault="002C7E6B" w:rsidP="006A7016">
          <w:pPr>
            <w:spacing w:after="0"/>
            <w:ind w:left="720"/>
            <w:rPr>
              <w:rFonts w:asciiTheme="minorHAnsi" w:hAnsiTheme="minorHAnsi" w:cstheme="minorHAnsi"/>
            </w:rPr>
          </w:pPr>
        </w:p>
      </w:sdtContent>
    </w:sdt>
    <w:p w14:paraId="2ACED30D" w14:textId="77777777" w:rsidR="00AC4D66" w:rsidRPr="0003264F" w:rsidRDefault="00AC4D66" w:rsidP="00AC4D66">
      <w:pPr>
        <w:rPr>
          <w:rFonts w:asciiTheme="minorHAnsi" w:hAnsiTheme="minorHAnsi" w:cstheme="minorHAnsi"/>
          <w:highlight w:val="lightGray"/>
        </w:rPr>
      </w:pPr>
    </w:p>
    <w:p w14:paraId="5B8356B7" w14:textId="77777777" w:rsidR="00AC4D66" w:rsidRPr="0003264F" w:rsidRDefault="00AC4D66" w:rsidP="00AC4D66">
      <w:pPr>
        <w:rPr>
          <w:rFonts w:asciiTheme="minorHAnsi" w:hAnsiTheme="minorHAnsi" w:cstheme="minorHAnsi"/>
        </w:rPr>
      </w:pPr>
    </w:p>
    <w:p w14:paraId="58A27EC6" w14:textId="77777777" w:rsidR="001F7FC2" w:rsidRPr="0003264F" w:rsidRDefault="001F7FC2" w:rsidP="001F7FC2">
      <w:pPr>
        <w:pBdr>
          <w:bottom w:val="single" w:sz="12" w:space="1" w:color="333399"/>
        </w:pBdr>
        <w:shd w:val="clear" w:color="auto" w:fill="000080"/>
        <w:tabs>
          <w:tab w:val="left" w:pos="567"/>
          <w:tab w:val="left" w:pos="907"/>
          <w:tab w:val="left" w:pos="1134"/>
        </w:tabs>
        <w:spacing w:before="240" w:after="80"/>
        <w:ind w:firstLine="57"/>
        <w:jc w:val="both"/>
        <w:outlineLvl w:val="1"/>
        <w:rPr>
          <w:rFonts w:asciiTheme="minorHAnsi" w:hAnsiTheme="minorHAnsi" w:cstheme="minorHAnsi"/>
          <w:b/>
          <w:caps/>
          <w:color w:val="FFFFFF"/>
          <w:szCs w:val="22"/>
        </w:rPr>
      </w:pPr>
      <w:r w:rsidRPr="0003264F">
        <w:rPr>
          <w:rFonts w:asciiTheme="minorHAnsi" w:hAnsiTheme="minorHAnsi" w:cstheme="minorHAnsi"/>
          <w:b/>
          <w:caps/>
          <w:color w:val="FFFFFF"/>
          <w:szCs w:val="22"/>
        </w:rPr>
        <w:t>26.</w:t>
      </w:r>
      <w:r w:rsidRPr="0003264F">
        <w:rPr>
          <w:rFonts w:asciiTheme="minorHAnsi" w:hAnsiTheme="minorHAnsi" w:cstheme="minorHAnsi"/>
          <w:b/>
          <w:caps/>
          <w:color w:val="FFFFFF"/>
          <w:szCs w:val="22"/>
        </w:rPr>
        <w:tab/>
        <w:t>Additional Condition(s)</w:t>
      </w:r>
    </w:p>
    <w:p w14:paraId="6CE65907" w14:textId="77777777" w:rsidR="001F7FC2" w:rsidRPr="0003264F" w:rsidRDefault="001F7FC2" w:rsidP="001F7FC2">
      <w:pPr>
        <w:rPr>
          <w:rFonts w:asciiTheme="minorHAnsi" w:hAnsiTheme="minorHAnsi" w:cstheme="minorHAnsi"/>
          <w:szCs w:val="22"/>
        </w:rPr>
        <w:sectPr w:rsidR="001F7FC2" w:rsidRPr="0003264F" w:rsidSect="00684357">
          <w:type w:val="continuous"/>
          <w:pgSz w:w="11907" w:h="16840" w:code="9"/>
          <w:pgMar w:top="1134" w:right="1418" w:bottom="851" w:left="1418" w:header="709" w:footer="709" w:gutter="0"/>
          <w:cols w:space="708"/>
          <w:docGrid w:linePitch="360"/>
        </w:sectPr>
      </w:pPr>
    </w:p>
    <w:sdt>
      <w:sdtPr>
        <w:rPr>
          <w:rFonts w:asciiTheme="minorHAnsi" w:hAnsiTheme="minorHAnsi" w:cstheme="minorHAnsi"/>
        </w:rPr>
        <w:id w:val="2072151024"/>
        <w:placeholder>
          <w:docPart w:val="7F797AAD6F8043A797CF950FF6AD7E87"/>
        </w:placeholder>
      </w:sdtPr>
      <w:sdtEndPr/>
      <w:sdtContent>
        <w:p w14:paraId="5BF25F59" w14:textId="77777777" w:rsidR="001F7FC2" w:rsidRPr="0003264F" w:rsidRDefault="001F7FC2" w:rsidP="00CC7906">
          <w:pPr>
            <w:spacing w:after="0"/>
            <w:rPr>
              <w:rFonts w:asciiTheme="minorHAnsi" w:hAnsiTheme="minorHAnsi" w:cstheme="minorHAnsi"/>
              <w:i/>
              <w:iCs/>
              <w:noProof/>
            </w:rPr>
          </w:pPr>
          <w:r w:rsidRPr="0003264F">
            <w:rPr>
              <w:rFonts w:asciiTheme="minorHAnsi" w:hAnsiTheme="minorHAnsi" w:cstheme="minorHAnsi"/>
            </w:rPr>
            <w:t>[</w:t>
          </w:r>
          <w:r w:rsidRPr="0003264F">
            <w:rPr>
              <w:rFonts w:asciiTheme="minorHAnsi" w:hAnsiTheme="minorHAnsi" w:cstheme="minorHAnsi"/>
              <w:i/>
              <w:iCs/>
              <w:noProof/>
              <w:highlight w:val="lightGray"/>
            </w:rPr>
            <w:t>Delete and replace with “Not Used” if not applicable:</w:t>
          </w:r>
        </w:p>
        <w:p w14:paraId="7C40B245" w14:textId="77777777" w:rsidR="001F7FC2" w:rsidRPr="0003264F" w:rsidRDefault="001F7FC2" w:rsidP="00CC7906">
          <w:pPr>
            <w:spacing w:after="0"/>
            <w:rPr>
              <w:rFonts w:asciiTheme="minorHAnsi" w:hAnsiTheme="minorHAnsi" w:cstheme="minorHAnsi"/>
            </w:rPr>
          </w:pPr>
          <w:r w:rsidRPr="0003264F">
            <w:rPr>
              <w:rFonts w:asciiTheme="minorHAnsi" w:hAnsiTheme="minorHAnsi" w:cstheme="minorHAnsi"/>
            </w:rPr>
            <w:t>This is a free text area to allow the Client to include any additional conditions to the Contract, for example a price review clause.  Such additional conditions can be set out here by the Client]</w:t>
          </w:r>
        </w:p>
      </w:sdtContent>
    </w:sdt>
    <w:p w14:paraId="5903F235" w14:textId="77777777" w:rsidR="001F7FC2" w:rsidRPr="0003264F" w:rsidRDefault="001F7FC2" w:rsidP="00AC4D66">
      <w:pPr>
        <w:rPr>
          <w:rFonts w:asciiTheme="minorHAnsi" w:hAnsiTheme="minorHAnsi" w:cstheme="minorHAnsi"/>
        </w:rPr>
        <w:sectPr w:rsidR="001F7FC2" w:rsidRPr="0003264F" w:rsidSect="00926F67">
          <w:type w:val="continuous"/>
          <w:pgSz w:w="11907" w:h="16840" w:code="9"/>
          <w:pgMar w:top="1134" w:right="1418" w:bottom="851" w:left="1418" w:header="709" w:footer="709" w:gutter="0"/>
          <w:cols w:space="708"/>
          <w:formProt w:val="0"/>
          <w:docGrid w:linePitch="360"/>
        </w:sectPr>
      </w:pPr>
    </w:p>
    <w:p w14:paraId="076FBFE3" w14:textId="505387D9" w:rsidR="00BE69B1" w:rsidRPr="0003264F" w:rsidRDefault="00BE69B1" w:rsidP="00BE69B1">
      <w:pPr>
        <w:pStyle w:val="Heading1"/>
        <w:keepNext w:val="0"/>
        <w:rPr>
          <w:rFonts w:asciiTheme="minorHAnsi" w:hAnsiTheme="minorHAnsi" w:cstheme="minorHAnsi"/>
        </w:rPr>
      </w:pPr>
      <w:r w:rsidRPr="0003264F">
        <w:rPr>
          <w:rFonts w:asciiTheme="minorHAnsi" w:hAnsiTheme="minorHAnsi" w:cstheme="minorHAnsi"/>
        </w:rPr>
        <w:lastRenderedPageBreak/>
        <w:t>Schedule B</w:t>
      </w:r>
      <w:r w:rsidR="001068B1" w:rsidRPr="0003264F">
        <w:rPr>
          <w:rFonts w:asciiTheme="minorHAnsi" w:hAnsiTheme="minorHAnsi" w:cstheme="minorHAnsi"/>
        </w:rPr>
        <w:t>: Services: The</w:t>
      </w:r>
      <w:r w:rsidRPr="0003264F">
        <w:rPr>
          <w:rFonts w:asciiTheme="minorHAnsi" w:hAnsiTheme="minorHAnsi" w:cstheme="minorHAnsi"/>
        </w:rPr>
        <w:t xml:space="preserve"> Specification</w:t>
      </w:r>
    </w:p>
    <w:p w14:paraId="652118C4" w14:textId="77777777" w:rsidR="00BE69B1" w:rsidRPr="0003264F" w:rsidRDefault="00BE69B1" w:rsidP="00BE69B1">
      <w:pPr>
        <w:spacing w:after="200"/>
        <w:rPr>
          <w:rFonts w:asciiTheme="minorHAnsi" w:hAnsiTheme="minorHAnsi" w:cstheme="minorHAnsi"/>
          <w:szCs w:val="22"/>
        </w:rPr>
        <w:sectPr w:rsidR="00BE69B1" w:rsidRPr="0003264F" w:rsidSect="00BE69B1">
          <w:type w:val="continuous"/>
          <w:pgSz w:w="11906" w:h="16838"/>
          <w:pgMar w:top="1440" w:right="1440" w:bottom="1440" w:left="1440" w:header="708" w:footer="708" w:gutter="0"/>
          <w:cols w:space="708"/>
          <w:formProt w:val="0"/>
          <w:docGrid w:linePitch="360"/>
        </w:sectPr>
      </w:pPr>
    </w:p>
    <w:sdt>
      <w:sdtPr>
        <w:rPr>
          <w:rFonts w:asciiTheme="minorHAnsi" w:hAnsiTheme="minorHAnsi" w:cstheme="minorHAnsi"/>
          <w:szCs w:val="22"/>
        </w:rPr>
        <w:id w:val="127384450"/>
        <w:placeholder>
          <w:docPart w:val="05151C30A79E4D1499F1BD6B30DF5B05"/>
        </w:placeholder>
      </w:sdtPr>
      <w:sdtEndPr/>
      <w:sdtContent>
        <w:p w14:paraId="41C004F9" w14:textId="77777777" w:rsidR="00BE69B1" w:rsidRPr="0003264F" w:rsidRDefault="00BE69B1" w:rsidP="00BE69B1">
          <w:pPr>
            <w:spacing w:after="200"/>
            <w:rPr>
              <w:rFonts w:asciiTheme="minorHAnsi" w:hAnsiTheme="minorHAnsi" w:cstheme="minorHAnsi"/>
              <w:szCs w:val="22"/>
            </w:rPr>
          </w:pPr>
          <w:r w:rsidRPr="0003264F">
            <w:rPr>
              <w:rFonts w:asciiTheme="minorHAnsi" w:hAnsiTheme="minorHAnsi" w:cstheme="minorHAnsi"/>
              <w:szCs w:val="22"/>
            </w:rPr>
            <w:t>[Insert when completing contract]</w:t>
          </w:r>
        </w:p>
      </w:sdtContent>
    </w:sdt>
    <w:p w14:paraId="7E8BA244" w14:textId="77777777" w:rsidR="00BE69B1" w:rsidRPr="0003264F" w:rsidRDefault="00BE69B1" w:rsidP="00BE69B1">
      <w:pPr>
        <w:spacing w:after="200"/>
        <w:rPr>
          <w:rFonts w:asciiTheme="minorHAnsi" w:hAnsiTheme="minorHAnsi" w:cstheme="minorHAnsi"/>
          <w:szCs w:val="22"/>
        </w:rPr>
      </w:pPr>
    </w:p>
    <w:p w14:paraId="4DDCF46D" w14:textId="77777777" w:rsidR="009D6264" w:rsidRPr="0003264F" w:rsidRDefault="009D6264" w:rsidP="00BE69B1">
      <w:pPr>
        <w:spacing w:after="200"/>
        <w:rPr>
          <w:rFonts w:asciiTheme="minorHAnsi" w:hAnsiTheme="minorHAnsi" w:cstheme="minorHAnsi"/>
          <w:szCs w:val="22"/>
        </w:rPr>
        <w:sectPr w:rsidR="009D6264" w:rsidRPr="0003264F" w:rsidSect="00684357">
          <w:type w:val="continuous"/>
          <w:pgSz w:w="11906" w:h="16838"/>
          <w:pgMar w:top="1440" w:right="1440" w:bottom="1440" w:left="1440" w:header="708" w:footer="708" w:gutter="0"/>
          <w:cols w:space="708"/>
          <w:formProt w:val="0"/>
          <w:docGrid w:linePitch="360"/>
        </w:sectPr>
      </w:pPr>
    </w:p>
    <w:p w14:paraId="3099DED4" w14:textId="3B3EC1C7" w:rsidR="007712DD" w:rsidRPr="0003264F" w:rsidRDefault="007712DD" w:rsidP="007712DD">
      <w:pPr>
        <w:pStyle w:val="Heading1"/>
        <w:rPr>
          <w:rFonts w:asciiTheme="minorHAnsi" w:hAnsiTheme="minorHAnsi" w:cstheme="minorHAnsi"/>
        </w:rPr>
      </w:pPr>
      <w:r w:rsidRPr="0003264F">
        <w:rPr>
          <w:rFonts w:asciiTheme="minorHAnsi" w:hAnsiTheme="minorHAnsi" w:cstheme="minorHAnsi"/>
        </w:rPr>
        <w:lastRenderedPageBreak/>
        <w:t>Schedule C</w:t>
      </w:r>
      <w:r w:rsidR="001068B1" w:rsidRPr="0003264F">
        <w:rPr>
          <w:rFonts w:asciiTheme="minorHAnsi" w:hAnsiTheme="minorHAnsi" w:cstheme="minorHAnsi"/>
        </w:rPr>
        <w:t>: Charges</w:t>
      </w:r>
    </w:p>
    <w:p w14:paraId="1A062DB4" w14:textId="77777777" w:rsidR="007712DD" w:rsidRPr="0003264F" w:rsidRDefault="007712DD" w:rsidP="007712DD">
      <w:pPr>
        <w:spacing w:after="200"/>
        <w:rPr>
          <w:rFonts w:asciiTheme="minorHAnsi" w:hAnsiTheme="minorHAnsi" w:cstheme="minorHAnsi"/>
          <w:szCs w:val="22"/>
        </w:rPr>
        <w:sectPr w:rsidR="007712DD" w:rsidRPr="0003264F" w:rsidSect="007712DD">
          <w:type w:val="continuous"/>
          <w:pgSz w:w="11906" w:h="16838"/>
          <w:pgMar w:top="1440" w:right="1440" w:bottom="1440" w:left="1440" w:header="708" w:footer="708" w:gutter="0"/>
          <w:cols w:space="708"/>
          <w:formProt w:val="0"/>
          <w:docGrid w:linePitch="360"/>
        </w:sectPr>
      </w:pPr>
    </w:p>
    <w:sdt>
      <w:sdtPr>
        <w:rPr>
          <w:rFonts w:asciiTheme="minorHAnsi" w:hAnsiTheme="minorHAnsi" w:cstheme="minorHAnsi"/>
          <w:szCs w:val="22"/>
        </w:rPr>
        <w:id w:val="127384451"/>
        <w:placeholder>
          <w:docPart w:val="52D584516FD24D2DAD20498AB394BD94"/>
        </w:placeholder>
      </w:sdtPr>
      <w:sdtEndPr/>
      <w:sdtContent>
        <w:p w14:paraId="7A141F30" w14:textId="77777777" w:rsidR="007712DD" w:rsidRPr="0003264F" w:rsidRDefault="007712DD" w:rsidP="007712DD">
          <w:pPr>
            <w:spacing w:after="200"/>
            <w:rPr>
              <w:rFonts w:asciiTheme="minorHAnsi" w:hAnsiTheme="minorHAnsi" w:cstheme="minorHAnsi"/>
              <w:szCs w:val="22"/>
            </w:rPr>
          </w:pPr>
          <w:r w:rsidRPr="0003264F">
            <w:rPr>
              <w:rFonts w:asciiTheme="minorHAnsi" w:hAnsiTheme="minorHAnsi" w:cstheme="minorHAnsi"/>
              <w:szCs w:val="22"/>
            </w:rPr>
            <w:t>[Insert when completing contract]</w:t>
          </w:r>
        </w:p>
      </w:sdtContent>
    </w:sdt>
    <w:p w14:paraId="70FD7B9B" w14:textId="77777777" w:rsidR="007712DD" w:rsidRPr="0003264F" w:rsidRDefault="007712DD" w:rsidP="007712DD">
      <w:pPr>
        <w:rPr>
          <w:rFonts w:asciiTheme="minorHAnsi" w:hAnsiTheme="minorHAnsi" w:cstheme="minorHAnsi"/>
          <w:szCs w:val="22"/>
          <w:highlight w:val="yellow"/>
        </w:rPr>
      </w:pPr>
    </w:p>
    <w:p w14:paraId="477BDD39" w14:textId="77777777" w:rsidR="007712DD" w:rsidRPr="0003264F" w:rsidRDefault="007712DD" w:rsidP="007712DD">
      <w:pPr>
        <w:rPr>
          <w:rFonts w:asciiTheme="minorHAnsi" w:hAnsiTheme="minorHAnsi" w:cstheme="minorHAnsi"/>
          <w:szCs w:val="22"/>
          <w:highlight w:val="yellow"/>
        </w:rPr>
        <w:sectPr w:rsidR="007712DD" w:rsidRPr="0003264F" w:rsidSect="00684357">
          <w:type w:val="continuous"/>
          <w:pgSz w:w="11906" w:h="16838"/>
          <w:pgMar w:top="1440" w:right="1440" w:bottom="1440" w:left="1440" w:header="708" w:footer="708" w:gutter="0"/>
          <w:cols w:space="708"/>
          <w:formProt w:val="0"/>
          <w:docGrid w:linePitch="360"/>
        </w:sectPr>
      </w:pPr>
    </w:p>
    <w:p w14:paraId="75E2AD8B" w14:textId="56532E8E" w:rsidR="007712DD" w:rsidRPr="0003264F" w:rsidRDefault="007712DD" w:rsidP="007712DD">
      <w:pPr>
        <w:pStyle w:val="Heading1"/>
        <w:keepNext w:val="0"/>
        <w:rPr>
          <w:rFonts w:asciiTheme="minorHAnsi" w:hAnsiTheme="minorHAnsi" w:cstheme="minorHAnsi"/>
        </w:rPr>
      </w:pPr>
      <w:r w:rsidRPr="0003264F">
        <w:rPr>
          <w:rFonts w:asciiTheme="minorHAnsi" w:hAnsiTheme="minorHAnsi" w:cstheme="minorHAnsi"/>
          <w:bCs w:val="0"/>
        </w:rPr>
        <w:lastRenderedPageBreak/>
        <w:t>Schedule D</w:t>
      </w:r>
      <w:r w:rsidR="001068B1" w:rsidRPr="0003264F">
        <w:rPr>
          <w:rFonts w:asciiTheme="minorHAnsi" w:hAnsiTheme="minorHAnsi" w:cstheme="minorHAnsi"/>
          <w:bCs w:val="0"/>
        </w:rPr>
        <w:t>: Service</w:t>
      </w:r>
      <w:r w:rsidRPr="0003264F">
        <w:rPr>
          <w:rFonts w:asciiTheme="minorHAnsi" w:hAnsiTheme="minorHAnsi" w:cstheme="minorHAnsi"/>
        </w:rPr>
        <w:t xml:space="preserve"> Levels</w:t>
      </w:r>
    </w:p>
    <w:p w14:paraId="1428A589" w14:textId="77777777" w:rsidR="007712DD" w:rsidRPr="0003264F" w:rsidRDefault="007712DD" w:rsidP="007712DD">
      <w:pPr>
        <w:spacing w:after="200"/>
        <w:rPr>
          <w:rFonts w:asciiTheme="minorHAnsi" w:hAnsiTheme="minorHAnsi" w:cstheme="minorHAnsi"/>
          <w:szCs w:val="22"/>
        </w:rPr>
        <w:sectPr w:rsidR="007712DD" w:rsidRPr="0003264F" w:rsidSect="007712DD">
          <w:type w:val="continuous"/>
          <w:pgSz w:w="11906" w:h="16838"/>
          <w:pgMar w:top="1440" w:right="1440" w:bottom="1440" w:left="1440" w:header="708" w:footer="708" w:gutter="0"/>
          <w:cols w:space="708"/>
          <w:formProt w:val="0"/>
          <w:docGrid w:linePitch="360"/>
        </w:sectPr>
      </w:pPr>
    </w:p>
    <w:sdt>
      <w:sdtPr>
        <w:rPr>
          <w:rFonts w:asciiTheme="minorHAnsi" w:hAnsiTheme="minorHAnsi" w:cstheme="minorHAnsi"/>
          <w:szCs w:val="22"/>
        </w:rPr>
        <w:id w:val="32870126"/>
        <w:placeholder>
          <w:docPart w:val="D5D784056CEE4EBBA7848757590E779C"/>
        </w:placeholder>
      </w:sdtPr>
      <w:sdtEndPr/>
      <w:sdtContent>
        <w:p w14:paraId="76632BF1" w14:textId="77777777" w:rsidR="007712DD" w:rsidRPr="0003264F" w:rsidRDefault="007712DD" w:rsidP="007712DD">
          <w:pPr>
            <w:spacing w:after="200"/>
            <w:rPr>
              <w:rFonts w:asciiTheme="minorHAnsi" w:hAnsiTheme="minorHAnsi" w:cstheme="minorHAnsi"/>
              <w:szCs w:val="22"/>
            </w:rPr>
          </w:pPr>
          <w:r w:rsidRPr="0003264F">
            <w:rPr>
              <w:rFonts w:asciiTheme="minorHAnsi" w:hAnsiTheme="minorHAnsi" w:cstheme="minorHAnsi"/>
              <w:szCs w:val="22"/>
            </w:rPr>
            <w:t>[Insert at RFT stage, if applicable, or when completing contract]</w:t>
          </w:r>
        </w:p>
      </w:sdtContent>
    </w:sdt>
    <w:p w14:paraId="5599BF13" w14:textId="77777777" w:rsidR="007712DD" w:rsidRPr="0003264F" w:rsidRDefault="007712DD" w:rsidP="007712DD">
      <w:pPr>
        <w:spacing w:after="200"/>
        <w:rPr>
          <w:rFonts w:asciiTheme="minorHAnsi" w:hAnsiTheme="minorHAnsi" w:cstheme="minorHAnsi"/>
          <w:szCs w:val="22"/>
        </w:rPr>
      </w:pPr>
    </w:p>
    <w:p w14:paraId="064425EE" w14:textId="77777777" w:rsidR="006A7016" w:rsidRPr="0003264F" w:rsidRDefault="006A7016" w:rsidP="006A7016">
      <w:pPr>
        <w:pageBreakBefore/>
        <w:pBdr>
          <w:bottom w:val="single" w:sz="18" w:space="1" w:color="333399"/>
        </w:pBdr>
        <w:tabs>
          <w:tab w:val="left" w:pos="397"/>
          <w:tab w:val="left" w:pos="907"/>
          <w:tab w:val="left" w:pos="1134"/>
        </w:tabs>
        <w:spacing w:before="320" w:after="160"/>
        <w:jc w:val="both"/>
        <w:outlineLvl w:val="0"/>
        <w:rPr>
          <w:rFonts w:asciiTheme="minorHAnsi" w:hAnsiTheme="minorHAnsi" w:cstheme="minorHAnsi"/>
          <w:b/>
          <w:bCs/>
          <w:color w:val="333399"/>
          <w:sz w:val="32"/>
          <w:szCs w:val="32"/>
          <w:lang w:val="en-US"/>
        </w:rPr>
      </w:pPr>
      <w:r w:rsidRPr="0003264F">
        <w:rPr>
          <w:rFonts w:asciiTheme="minorHAnsi" w:hAnsiTheme="minorHAnsi" w:cstheme="minorHAnsi"/>
          <w:b/>
          <w:color w:val="333399"/>
          <w:sz w:val="32"/>
          <w:szCs w:val="32"/>
          <w:lang w:val="en-US"/>
        </w:rPr>
        <w:lastRenderedPageBreak/>
        <w:t>Schedule E:</w:t>
      </w:r>
      <w:r w:rsidRPr="0003264F">
        <w:rPr>
          <w:rFonts w:asciiTheme="minorHAnsi" w:hAnsiTheme="minorHAnsi" w:cstheme="minorHAnsi"/>
          <w:b/>
          <w:color w:val="333399"/>
          <w:sz w:val="32"/>
          <w:szCs w:val="32"/>
          <w:lang w:val="en-US"/>
        </w:rPr>
        <w:tab/>
      </w:r>
      <w:r w:rsidRPr="0003264F">
        <w:rPr>
          <w:rFonts w:asciiTheme="minorHAnsi" w:hAnsiTheme="minorHAnsi" w:cstheme="minorHAnsi"/>
          <w:b/>
          <w:bCs/>
          <w:color w:val="333399"/>
          <w:sz w:val="32"/>
          <w:szCs w:val="32"/>
          <w:lang w:val="en-US"/>
        </w:rPr>
        <w:t>Data Protection</w:t>
      </w:r>
    </w:p>
    <w:p w14:paraId="7F6FCFC2" w14:textId="77777777" w:rsidR="006A7016" w:rsidRPr="0003264F" w:rsidRDefault="006A7016" w:rsidP="006A7016">
      <w:pPr>
        <w:spacing w:after="200"/>
        <w:jc w:val="both"/>
        <w:rPr>
          <w:rFonts w:asciiTheme="minorHAnsi" w:hAnsiTheme="minorHAnsi" w:cstheme="minorHAnsi"/>
          <w:szCs w:val="22"/>
        </w:rPr>
        <w:sectPr w:rsidR="006A7016" w:rsidRPr="0003264F" w:rsidSect="009147DA">
          <w:type w:val="continuous"/>
          <w:pgSz w:w="11906" w:h="16838"/>
          <w:pgMar w:top="1440" w:right="1440" w:bottom="1440" w:left="1440" w:header="708" w:footer="708" w:gutter="0"/>
          <w:cols w:space="708"/>
          <w:docGrid w:linePitch="360"/>
        </w:sectPr>
      </w:pPr>
    </w:p>
    <w:p w14:paraId="7F823D6F" w14:textId="77777777" w:rsidR="007E76FD" w:rsidRPr="0003264F" w:rsidRDefault="007E76FD" w:rsidP="002A1879">
      <w:pPr>
        <w:pStyle w:val="ListParagraph"/>
        <w:rPr>
          <w:rFonts w:asciiTheme="minorHAnsi" w:hAnsiTheme="minorHAnsi" w:cstheme="minorHAnsi"/>
          <w:szCs w:val="22"/>
          <w:lang w:val="en-US"/>
        </w:rPr>
      </w:pPr>
    </w:p>
    <w:sdt>
      <w:sdtPr>
        <w:rPr>
          <w:rFonts w:asciiTheme="minorHAnsi" w:hAnsiTheme="minorHAnsi" w:cstheme="minorHAnsi"/>
          <w:color w:val="FF0000"/>
        </w:rPr>
        <w:id w:val="858013643"/>
        <w:placeholder>
          <w:docPart w:val="74EEE551E29B41A2826CD35EFAF9652F"/>
        </w:placeholder>
      </w:sdtPr>
      <w:sdtEndPr>
        <w:rPr>
          <w:color w:val="auto"/>
        </w:rPr>
      </w:sdtEndPr>
      <w:sdtContent>
        <w:sdt>
          <w:sdtPr>
            <w:rPr>
              <w:rFonts w:asciiTheme="minorHAnsi" w:hAnsiTheme="minorHAnsi" w:cstheme="minorHAnsi"/>
            </w:rPr>
            <w:id w:val="-1538664204"/>
            <w:placeholder>
              <w:docPart w:val="1F7AF9D59AD84958AA32F6681998FA68"/>
            </w:placeholder>
          </w:sdtPr>
          <w:sdtEndPr/>
          <w:sdtContent>
            <w:p w14:paraId="427BC42F" w14:textId="77777777" w:rsidR="007E76FD" w:rsidRPr="0003264F" w:rsidRDefault="007E76FD" w:rsidP="002A1879">
              <w:pPr>
                <w:rPr>
                  <w:rFonts w:asciiTheme="minorHAnsi" w:hAnsiTheme="minorHAnsi" w:cstheme="minorHAnsi"/>
                  <w:bCs/>
                  <w:i/>
                  <w:szCs w:val="22"/>
                  <w:u w:val="single"/>
                </w:rPr>
              </w:pPr>
              <w:r w:rsidRPr="0003264F">
                <w:rPr>
                  <w:rFonts w:asciiTheme="minorHAnsi" w:hAnsiTheme="minorHAnsi" w:cstheme="minorHAnsi"/>
                  <w:bCs/>
                  <w:i/>
                  <w:szCs w:val="22"/>
                  <w:u w:val="single"/>
                </w:rPr>
                <w:t>[complete when completing the contract]</w:t>
              </w:r>
            </w:p>
            <w:p w14:paraId="21221877" w14:textId="77777777" w:rsidR="007E76FD" w:rsidRPr="0003264F" w:rsidRDefault="007E76FD" w:rsidP="002A1879">
              <w:pPr>
                <w:rPr>
                  <w:rFonts w:asciiTheme="minorHAnsi" w:hAnsiTheme="minorHAnsi" w:cstheme="minorHAnsi"/>
                  <w:bCs/>
                  <w:szCs w:val="22"/>
                  <w:u w:val="single"/>
                </w:rPr>
              </w:pPr>
              <w:r w:rsidRPr="0003264F">
                <w:rPr>
                  <w:rFonts w:asciiTheme="minorHAnsi" w:hAnsiTheme="minorHAnsi" w:cstheme="minorHAnsi"/>
                  <w:bCs/>
                  <w:szCs w:val="22"/>
                  <w:u w:val="single"/>
                </w:rPr>
                <w:t>Processing, Personal Data and Data Subjects</w:t>
              </w:r>
            </w:p>
            <w:p w14:paraId="34115B75" w14:textId="77777777" w:rsidR="007E76FD" w:rsidRPr="0003264F" w:rsidRDefault="007E76FD" w:rsidP="0003041E">
              <w:pPr>
                <w:numPr>
                  <w:ilvl w:val="0"/>
                  <w:numId w:val="12"/>
                </w:numPr>
                <w:contextualSpacing/>
                <w:rPr>
                  <w:rFonts w:asciiTheme="minorHAnsi" w:hAnsiTheme="minorHAnsi" w:cstheme="minorHAnsi"/>
                  <w:szCs w:val="22"/>
                </w:rPr>
              </w:pPr>
              <w:r w:rsidRPr="0003264F">
                <w:rPr>
                  <w:rFonts w:asciiTheme="minorHAnsi" w:hAnsiTheme="minorHAnsi" w:cstheme="minorHAnsi"/>
                  <w:szCs w:val="22"/>
                </w:rPr>
                <w:t>Processing by the Contractor</w:t>
              </w:r>
            </w:p>
            <w:p w14:paraId="18EE6342" w14:textId="77777777" w:rsidR="007E76FD" w:rsidRPr="0003264F" w:rsidRDefault="007E76FD">
              <w:pPr>
                <w:ind w:left="720"/>
                <w:contextualSpacing/>
                <w:rPr>
                  <w:rFonts w:asciiTheme="minorHAnsi" w:hAnsiTheme="minorHAnsi" w:cstheme="minorHAnsi"/>
                  <w:szCs w:val="22"/>
                </w:rPr>
              </w:pPr>
            </w:p>
            <w:p w14:paraId="0C62A6F5" w14:textId="77777777" w:rsidR="007E76FD" w:rsidRPr="0003264F" w:rsidRDefault="007E76FD" w:rsidP="0003041E">
              <w:pPr>
                <w:numPr>
                  <w:ilvl w:val="1"/>
                  <w:numId w:val="12"/>
                </w:numPr>
                <w:ind w:left="1134"/>
                <w:contextualSpacing/>
                <w:rPr>
                  <w:rFonts w:asciiTheme="minorHAnsi" w:hAnsiTheme="minorHAnsi" w:cstheme="minorHAnsi"/>
                  <w:szCs w:val="22"/>
                </w:rPr>
              </w:pPr>
              <w:r w:rsidRPr="0003264F">
                <w:rPr>
                  <w:rFonts w:asciiTheme="minorHAnsi" w:hAnsiTheme="minorHAnsi" w:cstheme="minorHAnsi"/>
                  <w:szCs w:val="22"/>
                </w:rPr>
                <w:t>Subject matter of processing</w:t>
              </w:r>
            </w:p>
            <w:p w14:paraId="3FABBF86" w14:textId="77777777" w:rsidR="007E76FD" w:rsidRPr="0003264F" w:rsidRDefault="007E76FD">
              <w:pPr>
                <w:ind w:left="1134"/>
                <w:contextualSpacing/>
                <w:rPr>
                  <w:rFonts w:asciiTheme="minorHAnsi" w:hAnsiTheme="minorHAnsi" w:cstheme="minorHAnsi"/>
                  <w:szCs w:val="22"/>
                </w:rPr>
              </w:pPr>
            </w:p>
            <w:p w14:paraId="3ADF4C33" w14:textId="77777777" w:rsidR="007E76FD" w:rsidRPr="0003264F" w:rsidRDefault="007E76FD" w:rsidP="0003041E">
              <w:pPr>
                <w:numPr>
                  <w:ilvl w:val="1"/>
                  <w:numId w:val="12"/>
                </w:numPr>
                <w:ind w:left="1134"/>
                <w:contextualSpacing/>
                <w:rPr>
                  <w:rFonts w:asciiTheme="minorHAnsi" w:hAnsiTheme="minorHAnsi" w:cstheme="minorHAnsi"/>
                  <w:szCs w:val="22"/>
                </w:rPr>
              </w:pPr>
              <w:r w:rsidRPr="0003264F">
                <w:rPr>
                  <w:rFonts w:asciiTheme="minorHAnsi" w:hAnsiTheme="minorHAnsi" w:cstheme="minorHAnsi"/>
                  <w:szCs w:val="22"/>
                </w:rPr>
                <w:t>Nature of processing</w:t>
              </w:r>
              <w:r w:rsidRPr="0003264F">
                <w:rPr>
                  <w:rFonts w:asciiTheme="minorHAnsi" w:hAnsiTheme="minorHAnsi" w:cstheme="minorHAnsi"/>
                  <w:szCs w:val="22"/>
                </w:rPr>
                <w:br/>
              </w:r>
            </w:p>
            <w:p w14:paraId="237B162C" w14:textId="77777777" w:rsidR="007E76FD" w:rsidRPr="0003264F" w:rsidRDefault="007E76FD" w:rsidP="0003041E">
              <w:pPr>
                <w:numPr>
                  <w:ilvl w:val="1"/>
                  <w:numId w:val="12"/>
                </w:numPr>
                <w:ind w:left="1134"/>
                <w:contextualSpacing/>
                <w:rPr>
                  <w:rFonts w:asciiTheme="minorHAnsi" w:hAnsiTheme="minorHAnsi" w:cstheme="minorHAnsi"/>
                  <w:szCs w:val="22"/>
                </w:rPr>
              </w:pPr>
              <w:r w:rsidRPr="0003264F">
                <w:rPr>
                  <w:rFonts w:asciiTheme="minorHAnsi" w:hAnsiTheme="minorHAnsi" w:cstheme="minorHAnsi"/>
                  <w:szCs w:val="22"/>
                </w:rPr>
                <w:t>Purpose of processing</w:t>
              </w:r>
            </w:p>
            <w:p w14:paraId="440E6110" w14:textId="77777777" w:rsidR="007E76FD" w:rsidRPr="0003264F" w:rsidRDefault="007E76FD">
              <w:pPr>
                <w:ind w:left="1134"/>
                <w:contextualSpacing/>
                <w:rPr>
                  <w:rFonts w:asciiTheme="minorHAnsi" w:hAnsiTheme="minorHAnsi" w:cstheme="minorHAnsi"/>
                  <w:szCs w:val="22"/>
                </w:rPr>
              </w:pPr>
            </w:p>
            <w:p w14:paraId="76AE7CCC" w14:textId="77777777" w:rsidR="007E76FD" w:rsidRPr="0003264F" w:rsidRDefault="007E76FD" w:rsidP="0003041E">
              <w:pPr>
                <w:numPr>
                  <w:ilvl w:val="1"/>
                  <w:numId w:val="12"/>
                </w:numPr>
                <w:ind w:left="1134"/>
                <w:contextualSpacing/>
                <w:rPr>
                  <w:rFonts w:asciiTheme="minorHAnsi" w:hAnsiTheme="minorHAnsi" w:cstheme="minorHAnsi"/>
                  <w:szCs w:val="22"/>
                </w:rPr>
              </w:pPr>
              <w:r w:rsidRPr="0003264F">
                <w:rPr>
                  <w:rFonts w:asciiTheme="minorHAnsi" w:hAnsiTheme="minorHAnsi" w:cstheme="minorHAnsi"/>
                  <w:szCs w:val="22"/>
                </w:rPr>
                <w:t>Duration of the processing</w:t>
              </w:r>
            </w:p>
            <w:p w14:paraId="1EF6A415" w14:textId="77777777" w:rsidR="007E76FD" w:rsidRPr="0003264F" w:rsidRDefault="007E76FD" w:rsidP="002A1879">
              <w:pPr>
                <w:ind w:left="720"/>
                <w:contextualSpacing/>
                <w:rPr>
                  <w:rFonts w:asciiTheme="minorHAnsi" w:hAnsiTheme="minorHAnsi" w:cstheme="minorHAnsi"/>
                  <w:szCs w:val="22"/>
                </w:rPr>
              </w:pPr>
            </w:p>
            <w:p w14:paraId="77018AC6" w14:textId="77777777" w:rsidR="007E76FD" w:rsidRPr="0003264F" w:rsidRDefault="007E76FD" w:rsidP="0003041E">
              <w:pPr>
                <w:numPr>
                  <w:ilvl w:val="0"/>
                  <w:numId w:val="12"/>
                </w:numPr>
                <w:contextualSpacing/>
                <w:rPr>
                  <w:rFonts w:asciiTheme="minorHAnsi" w:hAnsiTheme="minorHAnsi" w:cstheme="minorHAnsi"/>
                  <w:szCs w:val="22"/>
                </w:rPr>
              </w:pPr>
              <w:r w:rsidRPr="0003264F">
                <w:rPr>
                  <w:rFonts w:asciiTheme="minorHAnsi" w:hAnsiTheme="minorHAnsi" w:cstheme="minorHAnsi"/>
                  <w:szCs w:val="22"/>
                </w:rPr>
                <w:t>Types of personal data</w:t>
              </w:r>
            </w:p>
            <w:p w14:paraId="1135C345" w14:textId="77777777" w:rsidR="007E76FD" w:rsidRPr="0003264F" w:rsidRDefault="007E76FD" w:rsidP="002A1879">
              <w:pPr>
                <w:ind w:left="720"/>
                <w:contextualSpacing/>
                <w:rPr>
                  <w:rFonts w:asciiTheme="minorHAnsi" w:hAnsiTheme="minorHAnsi" w:cstheme="minorHAnsi"/>
                  <w:szCs w:val="22"/>
                </w:rPr>
              </w:pPr>
            </w:p>
            <w:p w14:paraId="5690F2ED" w14:textId="77777777" w:rsidR="007E76FD" w:rsidRPr="0003264F" w:rsidRDefault="007E76FD" w:rsidP="0003041E">
              <w:pPr>
                <w:pStyle w:val="ListParagraph"/>
                <w:numPr>
                  <w:ilvl w:val="0"/>
                  <w:numId w:val="12"/>
                </w:numPr>
                <w:rPr>
                  <w:rFonts w:asciiTheme="minorHAnsi" w:hAnsiTheme="minorHAnsi" w:cstheme="minorHAnsi"/>
                  <w:szCs w:val="22"/>
                </w:rPr>
              </w:pPr>
              <w:r w:rsidRPr="0003264F">
                <w:rPr>
                  <w:rFonts w:asciiTheme="minorHAnsi" w:hAnsiTheme="minorHAnsi" w:cstheme="minorHAnsi"/>
                  <w:szCs w:val="22"/>
                </w:rPr>
                <w:t>Categories of data subject</w:t>
              </w:r>
            </w:p>
            <w:p w14:paraId="11C4452B" w14:textId="77777777" w:rsidR="007E76FD" w:rsidRPr="0003264F" w:rsidRDefault="002C7E6B" w:rsidP="007E76FD">
              <w:pPr>
                <w:spacing w:after="200" w:line="320" w:lineRule="auto"/>
                <w:jc w:val="both"/>
                <w:rPr>
                  <w:rFonts w:asciiTheme="minorHAnsi" w:hAnsiTheme="minorHAnsi" w:cstheme="minorHAnsi"/>
                </w:rPr>
              </w:pPr>
            </w:p>
          </w:sdtContent>
        </w:sdt>
      </w:sdtContent>
    </w:sdt>
    <w:p w14:paraId="319E38A5" w14:textId="77777777" w:rsidR="00BF4019" w:rsidRPr="0003264F" w:rsidRDefault="00BF4019">
      <w:pPr>
        <w:rPr>
          <w:rFonts w:asciiTheme="minorHAnsi" w:hAnsiTheme="minorHAnsi" w:cstheme="minorHAnsi"/>
          <w:szCs w:val="22"/>
          <w:lang w:val="en-US"/>
        </w:rPr>
        <w:sectPr w:rsidR="00BF4019" w:rsidRPr="0003264F" w:rsidSect="00684357">
          <w:type w:val="continuous"/>
          <w:pgSz w:w="11906" w:h="16838"/>
          <w:pgMar w:top="1440" w:right="1440" w:bottom="1440" w:left="1440" w:header="708" w:footer="708" w:gutter="0"/>
          <w:cols w:space="708"/>
          <w:formProt w:val="0"/>
          <w:docGrid w:linePitch="360"/>
        </w:sectPr>
      </w:pPr>
    </w:p>
    <w:p w14:paraId="1DEFEA5C" w14:textId="7EBCB139" w:rsidR="003C0FB1" w:rsidRPr="0003264F" w:rsidRDefault="003C0FB1" w:rsidP="007712DD">
      <w:pPr>
        <w:pStyle w:val="Heading1"/>
        <w:keepNext w:val="0"/>
        <w:jc w:val="both"/>
        <w:rPr>
          <w:rFonts w:asciiTheme="minorHAnsi" w:hAnsiTheme="minorHAnsi" w:cstheme="minorHAnsi"/>
        </w:rPr>
      </w:pPr>
      <w:r w:rsidRPr="0003264F">
        <w:rPr>
          <w:rFonts w:asciiTheme="minorHAnsi" w:hAnsiTheme="minorHAnsi" w:cstheme="minorHAnsi"/>
        </w:rPr>
        <w:lastRenderedPageBreak/>
        <w:t xml:space="preserve">Appendix </w:t>
      </w:r>
      <w:r w:rsidR="00DF26D3" w:rsidRPr="0003264F">
        <w:rPr>
          <w:rFonts w:asciiTheme="minorHAnsi" w:hAnsiTheme="minorHAnsi" w:cstheme="minorHAnsi"/>
        </w:rPr>
        <w:t>6</w:t>
      </w:r>
      <w:r w:rsidR="001068B1" w:rsidRPr="0003264F">
        <w:rPr>
          <w:rFonts w:asciiTheme="minorHAnsi" w:hAnsiTheme="minorHAnsi" w:cstheme="minorHAnsi"/>
        </w:rPr>
        <w:t>: Confidentiality</w:t>
      </w:r>
      <w:r w:rsidRPr="0003264F">
        <w:rPr>
          <w:rFonts w:asciiTheme="minorHAnsi" w:hAnsiTheme="minorHAnsi" w:cstheme="minorHAnsi"/>
        </w:rPr>
        <w:t xml:space="preserve"> Agreement</w:t>
      </w:r>
    </w:p>
    <w:sdt>
      <w:sdtPr>
        <w:rPr>
          <w:rFonts w:asciiTheme="minorHAnsi" w:hAnsiTheme="minorHAnsi" w:cstheme="minorHAnsi"/>
          <w:color w:val="FF0000"/>
          <w:szCs w:val="22"/>
          <w:highlight w:val="cyan"/>
        </w:rPr>
        <w:id w:val="923306803"/>
        <w:placeholder>
          <w:docPart w:val="9FA0F2366C0E4E358004E90B0C88D159"/>
        </w:placeholder>
      </w:sdtPr>
      <w:sdtEndPr/>
      <w:sdtContent>
        <w:sdt>
          <w:sdtPr>
            <w:rPr>
              <w:rFonts w:asciiTheme="minorHAnsi" w:hAnsiTheme="minorHAnsi" w:cstheme="minorHAnsi"/>
              <w:color w:val="FF0000"/>
              <w:szCs w:val="22"/>
              <w:highlight w:val="cyan"/>
            </w:rPr>
            <w:id w:val="1899244634"/>
            <w:placeholder>
              <w:docPart w:val="9159A25A66F743BB8693B50BEFB61ED9"/>
            </w:placeholder>
          </w:sdtPr>
          <w:sdtEndPr/>
          <w:sdtContent>
            <w:p w14:paraId="17FE8BCA" w14:textId="77777777" w:rsidR="005635BE" w:rsidRPr="0003264F" w:rsidRDefault="005635BE" w:rsidP="005635BE">
              <w:pPr>
                <w:rPr>
                  <w:rFonts w:asciiTheme="minorHAnsi" w:hAnsiTheme="minorHAnsi" w:cstheme="minorHAnsi"/>
                  <w:szCs w:val="22"/>
                </w:rPr>
              </w:pPr>
              <w:r w:rsidRPr="0003264F">
                <w:rPr>
                  <w:rFonts w:asciiTheme="minorHAnsi" w:hAnsiTheme="minorHAnsi" w:cstheme="minorHAnsi"/>
                  <w:szCs w:val="22"/>
                </w:rPr>
                <w:t xml:space="preserve">THIS AGREEMENT is made on the </w:t>
              </w:r>
              <w:r w:rsidRPr="0003264F">
                <w:rPr>
                  <w:rFonts w:asciiTheme="minorHAnsi" w:hAnsiTheme="minorHAnsi" w:cstheme="minorHAnsi"/>
                  <w:szCs w:val="22"/>
                </w:rPr>
                <w:fldChar w:fldCharType="begin">
                  <w:ffData>
                    <w:name w:val="Text146"/>
                    <w:enabled/>
                    <w:calcOnExit w:val="0"/>
                    <w:textInput>
                      <w:default w:val="[date]"/>
                    </w:textInput>
                  </w:ffData>
                </w:fldChar>
              </w:r>
              <w:r w:rsidRPr="0003264F">
                <w:rPr>
                  <w:rFonts w:asciiTheme="minorHAnsi" w:hAnsiTheme="minorHAnsi" w:cstheme="minorHAnsi"/>
                  <w:szCs w:val="22"/>
                </w:rPr>
                <w:instrText xml:space="preserve"> FORMTEXT </w:instrText>
              </w:r>
              <w:r w:rsidRPr="0003264F">
                <w:rPr>
                  <w:rFonts w:asciiTheme="minorHAnsi" w:hAnsiTheme="minorHAnsi" w:cstheme="minorHAnsi"/>
                  <w:szCs w:val="22"/>
                </w:rPr>
              </w:r>
              <w:r w:rsidRPr="0003264F">
                <w:rPr>
                  <w:rFonts w:asciiTheme="minorHAnsi" w:hAnsiTheme="minorHAnsi" w:cstheme="minorHAnsi"/>
                  <w:szCs w:val="22"/>
                </w:rPr>
                <w:fldChar w:fldCharType="separate"/>
              </w:r>
              <w:r w:rsidRPr="0003264F">
                <w:rPr>
                  <w:rFonts w:asciiTheme="minorHAnsi" w:hAnsiTheme="minorHAnsi" w:cstheme="minorHAnsi"/>
                  <w:noProof/>
                  <w:szCs w:val="22"/>
                </w:rPr>
                <w:t>[date]</w:t>
              </w:r>
              <w:r w:rsidRPr="0003264F">
                <w:rPr>
                  <w:rFonts w:asciiTheme="minorHAnsi" w:hAnsiTheme="minorHAnsi" w:cstheme="minorHAnsi"/>
                  <w:szCs w:val="22"/>
                </w:rPr>
                <w:fldChar w:fldCharType="end"/>
              </w:r>
              <w:r w:rsidRPr="0003264F">
                <w:rPr>
                  <w:rFonts w:asciiTheme="minorHAnsi" w:hAnsiTheme="minorHAnsi" w:cstheme="minorHAnsi"/>
                  <w:szCs w:val="22"/>
                </w:rPr>
                <w:t xml:space="preserve"> day of </w:t>
              </w:r>
              <w:r w:rsidRPr="0003264F">
                <w:rPr>
                  <w:rFonts w:asciiTheme="minorHAnsi" w:hAnsiTheme="minorHAnsi" w:cstheme="minorHAnsi"/>
                  <w:szCs w:val="22"/>
                </w:rPr>
                <w:fldChar w:fldCharType="begin">
                  <w:ffData>
                    <w:name w:val="Text147"/>
                    <w:enabled/>
                    <w:calcOnExit w:val="0"/>
                    <w:textInput>
                      <w:default w:val="[month]"/>
                    </w:textInput>
                  </w:ffData>
                </w:fldChar>
              </w:r>
              <w:r w:rsidRPr="0003264F">
                <w:rPr>
                  <w:rFonts w:asciiTheme="minorHAnsi" w:hAnsiTheme="minorHAnsi" w:cstheme="minorHAnsi"/>
                  <w:szCs w:val="22"/>
                </w:rPr>
                <w:instrText xml:space="preserve"> FORMTEXT </w:instrText>
              </w:r>
              <w:r w:rsidRPr="0003264F">
                <w:rPr>
                  <w:rFonts w:asciiTheme="minorHAnsi" w:hAnsiTheme="minorHAnsi" w:cstheme="minorHAnsi"/>
                  <w:szCs w:val="22"/>
                </w:rPr>
              </w:r>
              <w:r w:rsidRPr="0003264F">
                <w:rPr>
                  <w:rFonts w:asciiTheme="minorHAnsi" w:hAnsiTheme="minorHAnsi" w:cstheme="minorHAnsi"/>
                  <w:szCs w:val="22"/>
                </w:rPr>
                <w:fldChar w:fldCharType="separate"/>
              </w:r>
              <w:r w:rsidRPr="0003264F">
                <w:rPr>
                  <w:rFonts w:asciiTheme="minorHAnsi" w:hAnsiTheme="minorHAnsi" w:cstheme="minorHAnsi"/>
                  <w:noProof/>
                  <w:szCs w:val="22"/>
                </w:rPr>
                <w:t>[month]</w:t>
              </w:r>
              <w:r w:rsidRPr="0003264F">
                <w:rPr>
                  <w:rFonts w:asciiTheme="minorHAnsi" w:hAnsiTheme="minorHAnsi" w:cstheme="minorHAnsi"/>
                  <w:szCs w:val="22"/>
                </w:rPr>
                <w:fldChar w:fldCharType="end"/>
              </w:r>
              <w:r w:rsidRPr="0003264F">
                <w:rPr>
                  <w:rFonts w:asciiTheme="minorHAnsi" w:hAnsiTheme="minorHAnsi" w:cstheme="minorHAnsi"/>
                  <w:szCs w:val="22"/>
                </w:rPr>
                <w:t xml:space="preserve"> 20 </w:t>
              </w:r>
              <w:r w:rsidRPr="0003264F">
                <w:rPr>
                  <w:rFonts w:asciiTheme="minorHAnsi" w:hAnsiTheme="minorHAnsi" w:cstheme="minorHAnsi"/>
                  <w:szCs w:val="22"/>
                </w:rPr>
                <w:fldChar w:fldCharType="begin">
                  <w:ffData>
                    <w:name w:val="Text148"/>
                    <w:enabled/>
                    <w:calcOnExit w:val="0"/>
                    <w:textInput>
                      <w:default w:val="[year]"/>
                    </w:textInput>
                  </w:ffData>
                </w:fldChar>
              </w:r>
              <w:r w:rsidRPr="0003264F">
                <w:rPr>
                  <w:rFonts w:asciiTheme="minorHAnsi" w:hAnsiTheme="minorHAnsi" w:cstheme="minorHAnsi"/>
                  <w:szCs w:val="22"/>
                </w:rPr>
                <w:instrText xml:space="preserve"> FORMTEXT </w:instrText>
              </w:r>
              <w:r w:rsidRPr="0003264F">
                <w:rPr>
                  <w:rFonts w:asciiTheme="minorHAnsi" w:hAnsiTheme="minorHAnsi" w:cstheme="minorHAnsi"/>
                  <w:szCs w:val="22"/>
                </w:rPr>
              </w:r>
              <w:r w:rsidRPr="0003264F">
                <w:rPr>
                  <w:rFonts w:asciiTheme="minorHAnsi" w:hAnsiTheme="minorHAnsi" w:cstheme="minorHAnsi"/>
                  <w:szCs w:val="22"/>
                </w:rPr>
                <w:fldChar w:fldCharType="separate"/>
              </w:r>
              <w:r w:rsidRPr="0003264F">
                <w:rPr>
                  <w:rFonts w:asciiTheme="minorHAnsi" w:hAnsiTheme="minorHAnsi" w:cstheme="minorHAnsi"/>
                  <w:noProof/>
                  <w:szCs w:val="22"/>
                </w:rPr>
                <w:t>[year]</w:t>
              </w:r>
              <w:r w:rsidRPr="0003264F">
                <w:rPr>
                  <w:rFonts w:asciiTheme="minorHAnsi" w:hAnsiTheme="minorHAnsi" w:cstheme="minorHAnsi"/>
                  <w:szCs w:val="22"/>
                </w:rPr>
                <w:fldChar w:fldCharType="end"/>
              </w:r>
              <w:r w:rsidRPr="0003264F">
                <w:rPr>
                  <w:rFonts w:asciiTheme="minorHAnsi" w:hAnsiTheme="minorHAnsi" w:cstheme="minorHAnsi"/>
                  <w:szCs w:val="22"/>
                </w:rPr>
                <w:t xml:space="preserve"> BETWEEN:</w:t>
              </w:r>
            </w:p>
            <w:p w14:paraId="1B4578FC" w14:textId="27E7CEB2" w:rsidR="005635BE" w:rsidRPr="0003264F" w:rsidRDefault="005635BE" w:rsidP="005635BE">
              <w:pPr>
                <w:rPr>
                  <w:rFonts w:asciiTheme="minorHAnsi" w:hAnsiTheme="minorHAnsi" w:cstheme="minorHAnsi"/>
                  <w:szCs w:val="22"/>
                </w:rPr>
              </w:pPr>
              <w:r w:rsidRPr="0003264F">
                <w:rPr>
                  <w:rFonts w:asciiTheme="minorHAnsi" w:hAnsiTheme="minorHAnsi" w:cstheme="minorHAnsi"/>
                  <w:szCs w:val="22"/>
                </w:rPr>
                <w:t xml:space="preserve">The </w:t>
              </w:r>
              <w:r w:rsidRPr="0003264F">
                <w:rPr>
                  <w:rFonts w:asciiTheme="minorHAnsi" w:hAnsiTheme="minorHAnsi" w:cstheme="minorHAnsi"/>
                  <w:szCs w:val="22"/>
                </w:rPr>
                <w:fldChar w:fldCharType="begin">
                  <w:ffData>
                    <w:name w:val="Text149"/>
                    <w:enabled/>
                    <w:calcOnExit w:val="0"/>
                    <w:textInput>
                      <w:default w:val="[insert address]"/>
                    </w:textInput>
                  </w:ffData>
                </w:fldChar>
              </w:r>
              <w:r w:rsidRPr="0003264F">
                <w:rPr>
                  <w:rFonts w:asciiTheme="minorHAnsi" w:hAnsiTheme="minorHAnsi" w:cstheme="minorHAnsi"/>
                  <w:szCs w:val="22"/>
                </w:rPr>
                <w:instrText xml:space="preserve"> FORMTEXT </w:instrText>
              </w:r>
              <w:r w:rsidRPr="0003264F">
                <w:rPr>
                  <w:rFonts w:asciiTheme="minorHAnsi" w:hAnsiTheme="minorHAnsi" w:cstheme="minorHAnsi"/>
                  <w:szCs w:val="22"/>
                </w:rPr>
              </w:r>
              <w:r w:rsidRPr="0003264F">
                <w:rPr>
                  <w:rFonts w:asciiTheme="minorHAnsi" w:hAnsiTheme="minorHAnsi" w:cstheme="minorHAnsi"/>
                  <w:szCs w:val="22"/>
                </w:rPr>
                <w:fldChar w:fldCharType="separate"/>
              </w:r>
              <w:r w:rsidRPr="0003264F">
                <w:rPr>
                  <w:rFonts w:asciiTheme="minorHAnsi" w:hAnsiTheme="minorHAnsi" w:cstheme="minorHAnsi"/>
                  <w:noProof/>
                  <w:szCs w:val="22"/>
                </w:rPr>
                <w:t>[insert name of Contracting Authority]</w:t>
              </w:r>
              <w:r w:rsidRPr="0003264F">
                <w:rPr>
                  <w:rFonts w:asciiTheme="minorHAnsi" w:hAnsiTheme="minorHAnsi" w:cstheme="minorHAnsi"/>
                  <w:szCs w:val="22"/>
                </w:rPr>
                <w:fldChar w:fldCharType="end"/>
              </w:r>
              <w:r w:rsidRPr="0003264F">
                <w:rPr>
                  <w:rFonts w:asciiTheme="minorHAnsi" w:hAnsiTheme="minorHAnsi" w:cstheme="minorHAnsi"/>
                  <w:szCs w:val="22"/>
                </w:rPr>
                <w:t xml:space="preserve">, of </w:t>
              </w:r>
              <w:r w:rsidRPr="0003264F">
                <w:rPr>
                  <w:rFonts w:asciiTheme="minorHAnsi" w:hAnsiTheme="minorHAnsi" w:cstheme="minorHAnsi"/>
                  <w:szCs w:val="22"/>
                </w:rPr>
                <w:fldChar w:fldCharType="begin">
                  <w:ffData>
                    <w:name w:val="Text149"/>
                    <w:enabled/>
                    <w:calcOnExit w:val="0"/>
                    <w:textInput>
                      <w:default w:val="[insert address]"/>
                    </w:textInput>
                  </w:ffData>
                </w:fldChar>
              </w:r>
              <w:bookmarkStart w:id="16" w:name="Text149"/>
              <w:r w:rsidRPr="0003264F">
                <w:rPr>
                  <w:rFonts w:asciiTheme="minorHAnsi" w:hAnsiTheme="minorHAnsi" w:cstheme="minorHAnsi"/>
                  <w:szCs w:val="22"/>
                </w:rPr>
                <w:instrText xml:space="preserve"> FORMTEXT </w:instrText>
              </w:r>
              <w:r w:rsidRPr="0003264F">
                <w:rPr>
                  <w:rFonts w:asciiTheme="minorHAnsi" w:hAnsiTheme="minorHAnsi" w:cstheme="minorHAnsi"/>
                  <w:szCs w:val="22"/>
                </w:rPr>
              </w:r>
              <w:r w:rsidRPr="0003264F">
                <w:rPr>
                  <w:rFonts w:asciiTheme="minorHAnsi" w:hAnsiTheme="minorHAnsi" w:cstheme="minorHAnsi"/>
                  <w:szCs w:val="22"/>
                </w:rPr>
                <w:fldChar w:fldCharType="separate"/>
              </w:r>
              <w:r w:rsidRPr="0003264F">
                <w:rPr>
                  <w:rFonts w:asciiTheme="minorHAnsi" w:hAnsiTheme="minorHAnsi" w:cstheme="minorHAnsi"/>
                  <w:noProof/>
                  <w:szCs w:val="22"/>
                </w:rPr>
                <w:t>[insert address]</w:t>
              </w:r>
              <w:r w:rsidRPr="0003264F">
                <w:rPr>
                  <w:rFonts w:asciiTheme="minorHAnsi" w:hAnsiTheme="minorHAnsi" w:cstheme="minorHAnsi"/>
                  <w:szCs w:val="22"/>
                </w:rPr>
                <w:fldChar w:fldCharType="end"/>
              </w:r>
              <w:bookmarkEnd w:id="16"/>
              <w:r w:rsidRPr="0003264F">
                <w:rPr>
                  <w:rFonts w:asciiTheme="minorHAnsi" w:hAnsiTheme="minorHAnsi" w:cstheme="minorHAnsi"/>
                  <w:szCs w:val="22"/>
                </w:rPr>
                <w:t xml:space="preserve"> (hereinafter “the Contracting Authority”) of the one </w:t>
              </w:r>
              <w:r w:rsidR="001068B1" w:rsidRPr="0003264F">
                <w:rPr>
                  <w:rFonts w:asciiTheme="minorHAnsi" w:hAnsiTheme="minorHAnsi" w:cstheme="minorHAnsi"/>
                  <w:szCs w:val="22"/>
                </w:rPr>
                <w:t>part:</w:t>
              </w:r>
              <w:r w:rsidRPr="0003264F">
                <w:rPr>
                  <w:rFonts w:asciiTheme="minorHAnsi" w:hAnsiTheme="minorHAnsi" w:cstheme="minorHAnsi"/>
                  <w:szCs w:val="22"/>
                </w:rPr>
                <w:t xml:space="preserve"> </w:t>
              </w:r>
              <w:r w:rsidRPr="0003264F">
                <w:rPr>
                  <w:rFonts w:asciiTheme="minorHAnsi" w:hAnsiTheme="minorHAnsi" w:cstheme="minorHAnsi"/>
                  <w:szCs w:val="22"/>
                </w:rPr>
                <w:br/>
                <w:t>and</w:t>
              </w:r>
            </w:p>
            <w:p w14:paraId="533F22A7" w14:textId="77777777" w:rsidR="005635BE" w:rsidRPr="0003264F" w:rsidRDefault="005635BE" w:rsidP="005635BE">
              <w:pPr>
                <w:rPr>
                  <w:rFonts w:asciiTheme="minorHAnsi" w:hAnsiTheme="minorHAnsi" w:cstheme="minorHAnsi"/>
                  <w:szCs w:val="22"/>
                </w:rPr>
              </w:pPr>
              <w:r w:rsidRPr="0003264F">
                <w:rPr>
                  <w:rFonts w:asciiTheme="minorHAnsi" w:hAnsiTheme="minorHAnsi" w:cstheme="minorHAnsi"/>
                  <w:szCs w:val="22"/>
                </w:rPr>
                <w:fldChar w:fldCharType="begin">
                  <w:ffData>
                    <w:name w:val="Text155"/>
                    <w:enabled/>
                    <w:calcOnExit w:val="0"/>
                    <w:textInput>
                      <w:default w:val="[Contractor’s legal name: to be completed on signing.], of [address: to be completed on signing.]"/>
                    </w:textInput>
                  </w:ffData>
                </w:fldChar>
              </w:r>
              <w:bookmarkStart w:id="17" w:name="Text155"/>
              <w:r w:rsidRPr="0003264F">
                <w:rPr>
                  <w:rFonts w:asciiTheme="minorHAnsi" w:hAnsiTheme="minorHAnsi" w:cstheme="minorHAnsi"/>
                  <w:szCs w:val="22"/>
                </w:rPr>
                <w:instrText xml:space="preserve"> FORMTEXT </w:instrText>
              </w:r>
              <w:r w:rsidRPr="0003264F">
                <w:rPr>
                  <w:rFonts w:asciiTheme="minorHAnsi" w:hAnsiTheme="minorHAnsi" w:cstheme="minorHAnsi"/>
                  <w:szCs w:val="22"/>
                </w:rPr>
              </w:r>
              <w:r w:rsidRPr="0003264F">
                <w:rPr>
                  <w:rFonts w:asciiTheme="minorHAnsi" w:hAnsiTheme="minorHAnsi" w:cstheme="minorHAnsi"/>
                  <w:szCs w:val="22"/>
                </w:rPr>
                <w:fldChar w:fldCharType="separate"/>
              </w:r>
              <w:r w:rsidRPr="0003264F">
                <w:rPr>
                  <w:rFonts w:asciiTheme="minorHAnsi" w:hAnsiTheme="minorHAnsi" w:cstheme="minorHAnsi"/>
                  <w:noProof/>
                  <w:szCs w:val="22"/>
                </w:rPr>
                <w:t>[Contractor’s legal name: to be completed on signing.], of [address: to be completed on signing.]</w:t>
              </w:r>
              <w:r w:rsidRPr="0003264F">
                <w:rPr>
                  <w:rFonts w:asciiTheme="minorHAnsi" w:hAnsiTheme="minorHAnsi" w:cstheme="minorHAnsi"/>
                  <w:szCs w:val="22"/>
                </w:rPr>
                <w:fldChar w:fldCharType="end"/>
              </w:r>
              <w:bookmarkEnd w:id="17"/>
              <w:r w:rsidRPr="0003264F">
                <w:rPr>
                  <w:rFonts w:asciiTheme="minorHAnsi" w:hAnsiTheme="minorHAnsi" w:cstheme="minorHAnsi"/>
                  <w:szCs w:val="22"/>
                </w:rPr>
                <w:t xml:space="preserve"> (hereinafter called “the Contractor”) of the other part.</w:t>
              </w:r>
            </w:p>
            <w:p w14:paraId="382148F8" w14:textId="77777777" w:rsidR="005635BE" w:rsidRPr="0003264F" w:rsidRDefault="005635BE" w:rsidP="005635BE">
              <w:pPr>
                <w:keepLines/>
                <w:jc w:val="both"/>
                <w:rPr>
                  <w:rFonts w:asciiTheme="minorHAnsi" w:hAnsiTheme="minorHAnsi" w:cstheme="minorHAnsi"/>
                  <w:b/>
                  <w:szCs w:val="22"/>
                </w:rPr>
              </w:pPr>
              <w:r w:rsidRPr="0003264F">
                <w:rPr>
                  <w:rFonts w:asciiTheme="minorHAnsi" w:hAnsiTheme="minorHAnsi" w:cstheme="minorHAnsi"/>
                  <w:b/>
                  <w:szCs w:val="22"/>
                </w:rPr>
                <w:t xml:space="preserve">WHEREAS </w:t>
              </w:r>
            </w:p>
            <w:tbl>
              <w:tblPr>
                <w:tblW w:w="0" w:type="auto"/>
                <w:tblLook w:val="01E0" w:firstRow="1" w:lastRow="1" w:firstColumn="1" w:lastColumn="1" w:noHBand="0" w:noVBand="0"/>
              </w:tblPr>
              <w:tblGrid>
                <w:gridCol w:w="759"/>
                <w:gridCol w:w="8267"/>
              </w:tblGrid>
              <w:tr w:rsidR="005635BE" w:rsidRPr="0003264F" w14:paraId="12877ECB" w14:textId="77777777" w:rsidTr="00757561">
                <w:tc>
                  <w:tcPr>
                    <w:tcW w:w="828" w:type="dxa"/>
                  </w:tcPr>
                  <w:p w14:paraId="6FF925F0" w14:textId="77777777" w:rsidR="005635BE" w:rsidRPr="0003264F" w:rsidRDefault="005635BE" w:rsidP="00757561">
                    <w:pPr>
                      <w:jc w:val="both"/>
                      <w:rPr>
                        <w:rFonts w:asciiTheme="minorHAnsi" w:hAnsiTheme="minorHAnsi" w:cstheme="minorHAnsi"/>
                        <w:color w:val="333399"/>
                        <w:szCs w:val="22"/>
                      </w:rPr>
                    </w:pPr>
                    <w:r w:rsidRPr="0003264F">
                      <w:rPr>
                        <w:rFonts w:asciiTheme="minorHAnsi" w:hAnsiTheme="minorHAnsi" w:cstheme="minorHAnsi"/>
                        <w:color w:val="333399"/>
                        <w:szCs w:val="22"/>
                      </w:rPr>
                      <w:t>A.</w:t>
                    </w:r>
                  </w:p>
                </w:tc>
                <w:tc>
                  <w:tcPr>
                    <w:tcW w:w="9540" w:type="dxa"/>
                  </w:tcPr>
                  <w:p w14:paraId="44314BD8"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 xml:space="preserve">By Request for Tenders dated </w:t>
                    </w:r>
                    <w:r w:rsidRPr="0003264F">
                      <w:rPr>
                        <w:rFonts w:asciiTheme="minorHAnsi" w:hAnsiTheme="minorHAnsi" w:cstheme="minorHAnsi"/>
                        <w:szCs w:val="22"/>
                      </w:rPr>
                      <w:fldChar w:fldCharType="begin">
                        <w:ffData>
                          <w:name w:val="Text150"/>
                          <w:enabled/>
                          <w:calcOnExit w:val="0"/>
                          <w:textInput>
                            <w:default w:val="[insert date]"/>
                          </w:textInput>
                        </w:ffData>
                      </w:fldChar>
                    </w:r>
                    <w:bookmarkStart w:id="18" w:name="Text150"/>
                    <w:r w:rsidRPr="0003264F">
                      <w:rPr>
                        <w:rFonts w:asciiTheme="minorHAnsi" w:hAnsiTheme="minorHAnsi" w:cstheme="minorHAnsi"/>
                        <w:szCs w:val="22"/>
                      </w:rPr>
                      <w:instrText xml:space="preserve"> FORMTEXT </w:instrText>
                    </w:r>
                    <w:r w:rsidRPr="0003264F">
                      <w:rPr>
                        <w:rFonts w:asciiTheme="minorHAnsi" w:hAnsiTheme="minorHAnsi" w:cstheme="minorHAnsi"/>
                        <w:szCs w:val="22"/>
                      </w:rPr>
                    </w:r>
                    <w:r w:rsidRPr="0003264F">
                      <w:rPr>
                        <w:rFonts w:asciiTheme="minorHAnsi" w:hAnsiTheme="minorHAnsi" w:cstheme="minorHAnsi"/>
                        <w:szCs w:val="22"/>
                      </w:rPr>
                      <w:fldChar w:fldCharType="separate"/>
                    </w:r>
                    <w:r w:rsidRPr="0003264F">
                      <w:rPr>
                        <w:rFonts w:asciiTheme="minorHAnsi" w:hAnsiTheme="minorHAnsi" w:cstheme="minorHAnsi"/>
                        <w:noProof/>
                        <w:szCs w:val="22"/>
                      </w:rPr>
                      <w:t>[insert date]</w:t>
                    </w:r>
                    <w:r w:rsidRPr="0003264F">
                      <w:rPr>
                        <w:rFonts w:asciiTheme="minorHAnsi" w:hAnsiTheme="minorHAnsi" w:cstheme="minorHAnsi"/>
                        <w:szCs w:val="22"/>
                      </w:rPr>
                      <w:fldChar w:fldCharType="end"/>
                    </w:r>
                    <w:bookmarkEnd w:id="18"/>
                    <w:r w:rsidRPr="0003264F">
                      <w:rPr>
                        <w:rFonts w:asciiTheme="minorHAnsi" w:hAnsiTheme="minorHAnsi" w:cstheme="minorHAnsi"/>
                        <w:szCs w:val="22"/>
                      </w:rPr>
                      <w:t xml:space="preserve">  entitled </w:t>
                    </w:r>
                    <w:r w:rsidRPr="0003264F">
                      <w:rPr>
                        <w:rFonts w:asciiTheme="minorHAnsi" w:hAnsiTheme="minorHAnsi" w:cstheme="minorHAnsi"/>
                        <w:szCs w:val="22"/>
                      </w:rPr>
                      <w:fldChar w:fldCharType="begin">
                        <w:ffData>
                          <w:name w:val="Text151"/>
                          <w:enabled/>
                          <w:calcOnExit w:val="0"/>
                          <w:textInput>
                            <w:default w:val="[insert title]"/>
                          </w:textInput>
                        </w:ffData>
                      </w:fldChar>
                    </w:r>
                    <w:bookmarkStart w:id="19" w:name="Text151"/>
                    <w:r w:rsidRPr="0003264F">
                      <w:rPr>
                        <w:rFonts w:asciiTheme="minorHAnsi" w:hAnsiTheme="minorHAnsi" w:cstheme="minorHAnsi"/>
                        <w:szCs w:val="22"/>
                      </w:rPr>
                      <w:instrText xml:space="preserve"> FORMTEXT </w:instrText>
                    </w:r>
                    <w:r w:rsidRPr="0003264F">
                      <w:rPr>
                        <w:rFonts w:asciiTheme="minorHAnsi" w:hAnsiTheme="minorHAnsi" w:cstheme="minorHAnsi"/>
                        <w:szCs w:val="22"/>
                      </w:rPr>
                    </w:r>
                    <w:r w:rsidRPr="0003264F">
                      <w:rPr>
                        <w:rFonts w:asciiTheme="minorHAnsi" w:hAnsiTheme="minorHAnsi" w:cstheme="minorHAnsi"/>
                        <w:szCs w:val="22"/>
                      </w:rPr>
                      <w:fldChar w:fldCharType="separate"/>
                    </w:r>
                    <w:r w:rsidRPr="0003264F">
                      <w:rPr>
                        <w:rFonts w:asciiTheme="minorHAnsi" w:hAnsiTheme="minorHAnsi" w:cstheme="minorHAnsi"/>
                        <w:noProof/>
                        <w:szCs w:val="22"/>
                      </w:rPr>
                      <w:t>[insert title]</w:t>
                    </w:r>
                    <w:r w:rsidRPr="0003264F">
                      <w:rPr>
                        <w:rFonts w:asciiTheme="minorHAnsi" w:hAnsiTheme="minorHAnsi" w:cstheme="minorHAnsi"/>
                        <w:szCs w:val="22"/>
                      </w:rPr>
                      <w:fldChar w:fldCharType="end"/>
                    </w:r>
                    <w:bookmarkEnd w:id="19"/>
                    <w:r w:rsidRPr="0003264F">
                      <w:rPr>
                        <w:rFonts w:asciiTheme="minorHAnsi" w:hAnsiTheme="minorHAnsi" w:cstheme="minorHAnsi"/>
                        <w:szCs w:val="22"/>
                      </w:rPr>
                      <w:t xml:space="preserve"> (the “RFT”) the Contracting Authority invited tenders (“Tenders”) for the provision of the </w:t>
                    </w:r>
                    <w:r w:rsidRPr="0003264F">
                      <w:rPr>
                        <w:rFonts w:asciiTheme="minorHAnsi" w:hAnsiTheme="minorHAnsi" w:cstheme="minorHAnsi"/>
                        <w:szCs w:val="22"/>
                        <w:highlight w:val="lightGray"/>
                      </w:rPr>
                      <w:t>Goods/Services</w:t>
                    </w:r>
                    <w:r w:rsidRPr="0003264F">
                      <w:rPr>
                        <w:rFonts w:asciiTheme="minorHAnsi" w:hAnsiTheme="minorHAnsi" w:cstheme="minorHAnsi"/>
                        <w:szCs w:val="22"/>
                      </w:rPr>
                      <w:t xml:space="preserve"> described in Appendix 1 to the RFT (the </w:t>
                    </w:r>
                    <w:r w:rsidRPr="0003264F">
                      <w:rPr>
                        <w:rFonts w:asciiTheme="minorHAnsi" w:hAnsiTheme="minorHAnsi" w:cstheme="minorHAnsi"/>
                        <w:szCs w:val="22"/>
                        <w:highlight w:val="lightGray"/>
                      </w:rPr>
                      <w:t>“Goods” “Services</w:t>
                    </w:r>
                    <w:r w:rsidRPr="0003264F">
                      <w:rPr>
                        <w:rFonts w:asciiTheme="minorHAnsi" w:hAnsiTheme="minorHAnsi" w:cstheme="minorHAnsi"/>
                        <w:szCs w:val="22"/>
                      </w:rPr>
                      <w:t xml:space="preserve">”) (“the Competition”).  The Contractor submitted a response to the RFT dated the </w:t>
                    </w:r>
                    <w:r w:rsidRPr="0003264F">
                      <w:rPr>
                        <w:rFonts w:asciiTheme="minorHAnsi" w:hAnsiTheme="minorHAnsi" w:cstheme="minorHAnsi"/>
                        <w:szCs w:val="22"/>
                      </w:rPr>
                      <w:fldChar w:fldCharType="begin">
                        <w:ffData>
                          <w:name w:val="Text152"/>
                          <w:enabled/>
                          <w:calcOnExit w:val="0"/>
                          <w:textInput>
                            <w:default w:val="[insert date of Tender]"/>
                          </w:textInput>
                        </w:ffData>
                      </w:fldChar>
                    </w:r>
                    <w:bookmarkStart w:id="20" w:name="Text152"/>
                    <w:r w:rsidRPr="0003264F">
                      <w:rPr>
                        <w:rFonts w:asciiTheme="minorHAnsi" w:hAnsiTheme="minorHAnsi" w:cstheme="minorHAnsi"/>
                        <w:szCs w:val="22"/>
                      </w:rPr>
                      <w:instrText xml:space="preserve"> FORMTEXT </w:instrText>
                    </w:r>
                    <w:r w:rsidRPr="0003264F">
                      <w:rPr>
                        <w:rFonts w:asciiTheme="minorHAnsi" w:hAnsiTheme="minorHAnsi" w:cstheme="minorHAnsi"/>
                        <w:szCs w:val="22"/>
                      </w:rPr>
                    </w:r>
                    <w:r w:rsidRPr="0003264F">
                      <w:rPr>
                        <w:rFonts w:asciiTheme="minorHAnsi" w:hAnsiTheme="minorHAnsi" w:cstheme="minorHAnsi"/>
                        <w:szCs w:val="22"/>
                      </w:rPr>
                      <w:fldChar w:fldCharType="separate"/>
                    </w:r>
                    <w:r w:rsidRPr="0003264F">
                      <w:rPr>
                        <w:rFonts w:asciiTheme="minorHAnsi" w:hAnsiTheme="minorHAnsi" w:cstheme="minorHAnsi"/>
                        <w:noProof/>
                        <w:szCs w:val="22"/>
                      </w:rPr>
                      <w:t>[insert date of Tender]</w:t>
                    </w:r>
                    <w:r w:rsidRPr="0003264F">
                      <w:rPr>
                        <w:rFonts w:asciiTheme="minorHAnsi" w:hAnsiTheme="minorHAnsi" w:cstheme="minorHAnsi"/>
                        <w:szCs w:val="22"/>
                      </w:rPr>
                      <w:fldChar w:fldCharType="end"/>
                    </w:r>
                    <w:bookmarkEnd w:id="20"/>
                    <w:r w:rsidRPr="0003264F">
                      <w:rPr>
                        <w:rFonts w:asciiTheme="minorHAnsi" w:hAnsiTheme="minorHAnsi" w:cstheme="minorHAnsi"/>
                        <w:szCs w:val="22"/>
                      </w:rPr>
                      <w:t>.</w:t>
                    </w:r>
                  </w:p>
                  <w:p w14:paraId="3237676D" w14:textId="77777777" w:rsidR="005635BE" w:rsidRPr="0003264F" w:rsidRDefault="005635BE" w:rsidP="00757561">
                    <w:pPr>
                      <w:jc w:val="both"/>
                      <w:rPr>
                        <w:rFonts w:asciiTheme="minorHAnsi" w:hAnsiTheme="minorHAnsi" w:cstheme="minorHAnsi"/>
                        <w:b/>
                        <w:szCs w:val="22"/>
                      </w:rPr>
                    </w:pPr>
                    <w:r w:rsidRPr="0003264F">
                      <w:rPr>
                        <w:rFonts w:asciiTheme="minorHAnsi" w:hAnsiTheme="minorHAnsi" w:cstheme="minorHAnsi"/>
                      </w:rPr>
                      <w:t xml:space="preserve">The Contractor has been identified as the preferred bidder in the Competition. </w:t>
                    </w:r>
                  </w:p>
                </w:tc>
              </w:tr>
              <w:tr w:rsidR="005635BE" w:rsidRPr="0003264F" w14:paraId="6CCB24F7" w14:textId="77777777" w:rsidTr="00757561">
                <w:trPr>
                  <w:trHeight w:val="988"/>
                </w:trPr>
                <w:tc>
                  <w:tcPr>
                    <w:tcW w:w="828" w:type="dxa"/>
                  </w:tcPr>
                  <w:p w14:paraId="7317DC14" w14:textId="77777777" w:rsidR="005635BE" w:rsidRPr="0003264F" w:rsidRDefault="005635BE" w:rsidP="00757561">
                    <w:pPr>
                      <w:jc w:val="both"/>
                      <w:rPr>
                        <w:rFonts w:asciiTheme="minorHAnsi" w:hAnsiTheme="minorHAnsi" w:cstheme="minorHAnsi"/>
                        <w:b/>
                        <w:color w:val="333399"/>
                        <w:szCs w:val="22"/>
                      </w:rPr>
                    </w:pPr>
                    <w:r w:rsidRPr="0003264F">
                      <w:rPr>
                        <w:rFonts w:asciiTheme="minorHAnsi" w:hAnsiTheme="minorHAnsi" w:cstheme="minorHAnsi"/>
                        <w:color w:val="333399"/>
                        <w:szCs w:val="22"/>
                      </w:rPr>
                      <w:t>B.</w:t>
                    </w:r>
                  </w:p>
                </w:tc>
                <w:tc>
                  <w:tcPr>
                    <w:tcW w:w="9540" w:type="dxa"/>
                  </w:tcPr>
                  <w:p w14:paraId="7562DD27" w14:textId="77777777" w:rsidR="005635BE" w:rsidRPr="0003264F" w:rsidRDefault="005635BE" w:rsidP="00757561">
                    <w:pPr>
                      <w:jc w:val="both"/>
                      <w:rPr>
                        <w:rFonts w:asciiTheme="minorHAnsi" w:eastAsia="MS Mincho" w:hAnsiTheme="minorHAnsi" w:cstheme="minorHAnsi"/>
                        <w:szCs w:val="22"/>
                      </w:rPr>
                    </w:pPr>
                    <w:r w:rsidRPr="0003264F">
                      <w:rPr>
                        <w:rFonts w:asciiTheme="minorHAnsi" w:hAnsiTheme="minorHAnsi" w:cstheme="minorHAnsi"/>
                        <w:szCs w:val="22"/>
                      </w:rPr>
                      <w:t xml:space="preserve">For the purposes of the Competition </w:t>
                    </w:r>
                    <w:r w:rsidRPr="0003264F">
                      <w:rPr>
                        <w:rFonts w:asciiTheme="minorHAnsi" w:hAnsiTheme="minorHAnsi" w:cstheme="minorHAnsi"/>
                      </w:rPr>
                      <w:t>and any subsequent contract awarded thereunder (if any) (“the Contract”)</w:t>
                    </w:r>
                    <w:r w:rsidRPr="0003264F">
                      <w:rPr>
                        <w:rFonts w:asciiTheme="minorHAnsi" w:hAnsiTheme="minorHAnsi" w:cstheme="minorHAnsi"/>
                        <w:szCs w:val="22"/>
                      </w:rPr>
                      <w:t xml:space="preserve">, certain confidential information as defined at clause 2 of this Agreement, will be furnished to the Contractor. </w:t>
                    </w:r>
                    <w:r w:rsidRPr="0003264F">
                      <w:rPr>
                        <w:rFonts w:asciiTheme="minorHAnsi" w:hAnsiTheme="minorHAnsi" w:cstheme="minorHAnsi"/>
                      </w:rPr>
                      <w:t xml:space="preserve">The Confidential Information is confidential to the Contracting Authority. </w:t>
                    </w:r>
                  </w:p>
                </w:tc>
              </w:tr>
            </w:tbl>
            <w:p w14:paraId="4856050D" w14:textId="77777777" w:rsidR="005635BE" w:rsidRPr="0003264F" w:rsidRDefault="005635BE" w:rsidP="005635BE">
              <w:pPr>
                <w:jc w:val="both"/>
                <w:rPr>
                  <w:rFonts w:asciiTheme="minorHAnsi" w:hAnsiTheme="minorHAnsi" w:cstheme="minorHAnsi"/>
                  <w:szCs w:val="22"/>
                </w:rPr>
              </w:pPr>
              <w:r w:rsidRPr="0003264F">
                <w:rPr>
                  <w:rFonts w:asciiTheme="minorHAnsi" w:hAnsiTheme="minorHAnsi" w:cstheme="minorHAnsi"/>
                  <w:b/>
                  <w:szCs w:val="22"/>
                </w:rPr>
                <w:t xml:space="preserve">NOW IT IS HEREBY AGREED </w:t>
              </w:r>
              <w:r w:rsidRPr="0003264F">
                <w:rPr>
                  <w:rFonts w:asciiTheme="minorHAnsi" w:hAnsiTheme="minorHAnsi" w:cstheme="minorHAnsi"/>
                  <w:szCs w:val="22"/>
                </w:rPr>
                <w:t>in consideration of the sum of €2.00 (the receipt of which is hereby acknowledged by the Contractor) as follows:</w:t>
              </w:r>
            </w:p>
            <w:tbl>
              <w:tblPr>
                <w:tblW w:w="5000" w:type="pct"/>
                <w:tblLook w:val="01E0" w:firstRow="1" w:lastRow="1" w:firstColumn="1" w:lastColumn="1" w:noHBand="0" w:noVBand="0"/>
              </w:tblPr>
              <w:tblGrid>
                <w:gridCol w:w="699"/>
                <w:gridCol w:w="392"/>
                <w:gridCol w:w="309"/>
                <w:gridCol w:w="525"/>
                <w:gridCol w:w="7058"/>
                <w:gridCol w:w="43"/>
              </w:tblGrid>
              <w:tr w:rsidR="005635BE" w:rsidRPr="0003264F" w14:paraId="1FB2E210" w14:textId="77777777" w:rsidTr="00757561">
                <w:tc>
                  <w:tcPr>
                    <w:tcW w:w="387" w:type="pct"/>
                  </w:tcPr>
                  <w:p w14:paraId="270C9E2A" w14:textId="77777777" w:rsidR="005635BE" w:rsidRPr="0003264F" w:rsidRDefault="005635BE" w:rsidP="00757561">
                    <w:pPr>
                      <w:jc w:val="both"/>
                      <w:rPr>
                        <w:rFonts w:asciiTheme="minorHAnsi" w:hAnsiTheme="minorHAnsi" w:cstheme="minorHAnsi"/>
                        <w:color w:val="333399"/>
                        <w:szCs w:val="22"/>
                      </w:rPr>
                    </w:pPr>
                    <w:r w:rsidRPr="0003264F">
                      <w:rPr>
                        <w:rFonts w:asciiTheme="minorHAnsi" w:hAnsiTheme="minorHAnsi" w:cstheme="minorHAnsi"/>
                        <w:color w:val="333399"/>
                        <w:szCs w:val="22"/>
                      </w:rPr>
                      <w:t>1.</w:t>
                    </w:r>
                  </w:p>
                </w:tc>
                <w:tc>
                  <w:tcPr>
                    <w:tcW w:w="4613" w:type="pct"/>
                    <w:gridSpan w:val="5"/>
                  </w:tcPr>
                  <w:p w14:paraId="2A1C6DF4"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The Contractor acknowledges that Confidential Information may be provided to them by the Contracting Authority and that each item of Confidential Information shall be governed by the terms of this Agreement.</w:t>
                    </w:r>
                  </w:p>
                </w:tc>
              </w:tr>
              <w:tr w:rsidR="005635BE" w:rsidRPr="0003264F" w14:paraId="32D1AA92" w14:textId="77777777" w:rsidTr="00757561">
                <w:tc>
                  <w:tcPr>
                    <w:tcW w:w="387" w:type="pct"/>
                  </w:tcPr>
                  <w:p w14:paraId="2C975109" w14:textId="77777777" w:rsidR="005635BE" w:rsidRPr="0003264F" w:rsidRDefault="005635BE" w:rsidP="00757561">
                    <w:pPr>
                      <w:jc w:val="both"/>
                      <w:rPr>
                        <w:rFonts w:asciiTheme="minorHAnsi" w:hAnsiTheme="minorHAnsi" w:cstheme="minorHAnsi"/>
                        <w:color w:val="333399"/>
                        <w:szCs w:val="22"/>
                      </w:rPr>
                    </w:pPr>
                    <w:r w:rsidRPr="0003264F">
                      <w:rPr>
                        <w:rFonts w:asciiTheme="minorHAnsi" w:hAnsiTheme="minorHAnsi" w:cstheme="minorHAnsi"/>
                        <w:color w:val="333399"/>
                        <w:szCs w:val="22"/>
                      </w:rPr>
                      <w:t>2.</w:t>
                    </w:r>
                  </w:p>
                </w:tc>
                <w:tc>
                  <w:tcPr>
                    <w:tcW w:w="4613" w:type="pct"/>
                    <w:gridSpan w:val="5"/>
                  </w:tcPr>
                  <w:p w14:paraId="440C9C36"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For the purposes of this Agreement "Confidential Information" means:</w:t>
                    </w:r>
                  </w:p>
                </w:tc>
              </w:tr>
              <w:tr w:rsidR="005635BE" w:rsidRPr="0003264F" w14:paraId="5CE327CA" w14:textId="77777777" w:rsidTr="00757561">
                <w:tc>
                  <w:tcPr>
                    <w:tcW w:w="387" w:type="pct"/>
                  </w:tcPr>
                  <w:p w14:paraId="30896C8C" w14:textId="77777777" w:rsidR="005635BE" w:rsidRPr="0003264F" w:rsidRDefault="005635BE" w:rsidP="00757561">
                    <w:pPr>
                      <w:jc w:val="both"/>
                      <w:rPr>
                        <w:rFonts w:asciiTheme="minorHAnsi" w:hAnsiTheme="minorHAnsi" w:cstheme="minorHAnsi"/>
                        <w:color w:val="333399"/>
                        <w:szCs w:val="22"/>
                      </w:rPr>
                    </w:pPr>
                  </w:p>
                </w:tc>
                <w:tc>
                  <w:tcPr>
                    <w:tcW w:w="388" w:type="pct"/>
                    <w:gridSpan w:val="2"/>
                  </w:tcPr>
                  <w:p w14:paraId="2315F19B" w14:textId="77777777" w:rsidR="005635BE" w:rsidRPr="0003264F" w:rsidRDefault="005635BE" w:rsidP="00757561">
                    <w:pPr>
                      <w:jc w:val="both"/>
                      <w:rPr>
                        <w:rFonts w:asciiTheme="minorHAnsi" w:hAnsiTheme="minorHAnsi" w:cstheme="minorHAnsi"/>
                        <w:color w:val="44546A" w:themeColor="text2"/>
                        <w:szCs w:val="22"/>
                      </w:rPr>
                    </w:pPr>
                    <w:r w:rsidRPr="0003264F">
                      <w:rPr>
                        <w:rFonts w:asciiTheme="minorHAnsi" w:hAnsiTheme="minorHAnsi" w:cstheme="minorHAnsi"/>
                        <w:color w:val="44546A" w:themeColor="text2"/>
                        <w:szCs w:val="22"/>
                      </w:rPr>
                      <w:t>2.1</w:t>
                    </w:r>
                  </w:p>
                </w:tc>
                <w:tc>
                  <w:tcPr>
                    <w:tcW w:w="4224" w:type="pct"/>
                    <w:gridSpan w:val="3"/>
                  </w:tcPr>
                  <w:p w14:paraId="1BE28A5F" w14:textId="77777777" w:rsidR="005635BE" w:rsidRPr="0003264F" w:rsidRDefault="005635BE" w:rsidP="00757561">
                    <w:pPr>
                      <w:jc w:val="both"/>
                      <w:rPr>
                        <w:rFonts w:asciiTheme="minorHAnsi" w:eastAsia="MS Mincho" w:hAnsiTheme="minorHAnsi" w:cstheme="minorHAnsi"/>
                        <w:szCs w:val="22"/>
                      </w:rPr>
                    </w:pPr>
                    <w:r w:rsidRPr="0003264F">
                      <w:rPr>
                        <w:rFonts w:asciiTheme="minorHAnsi" w:hAnsiTheme="minorHAnsi" w:cstheme="minorHAnsi"/>
                        <w:szCs w:val="22"/>
                      </w:rPr>
                      <w:t xml:space="preserve">unless specified in writing to the contrary by the Contracting Authority all and any information (whether in documentary form, oral, electronic, audio-visual, audio-recorded or otherwise including any copy or copies thereof and whether scientific, commercial, financial, technical, operational or otherwise) relating to the Contracting Authority, the supply of </w:t>
                    </w:r>
                    <w:r w:rsidRPr="0003264F">
                      <w:rPr>
                        <w:rFonts w:asciiTheme="minorHAnsi" w:hAnsiTheme="minorHAnsi" w:cstheme="minorHAnsi"/>
                        <w:szCs w:val="22"/>
                        <w:highlight w:val="lightGray"/>
                      </w:rPr>
                      <w:t>Goods/Services</w:t>
                    </w:r>
                    <w:r w:rsidRPr="0003264F">
                      <w:rPr>
                        <w:rFonts w:asciiTheme="minorHAnsi" w:hAnsiTheme="minorHAnsi" w:cstheme="minorHAnsi"/>
                        <w:szCs w:val="22"/>
                      </w:rPr>
                      <w:t xml:space="preserve"> under the Contract and all and any information supplied or made available to the Contractor (to include employees, agents, Subcontractors and other suppliers) for the purposes of the Contract(s)  including personal data within the meaning of the Data Protection Laws; and</w:t>
                    </w:r>
                  </w:p>
                </w:tc>
              </w:tr>
              <w:tr w:rsidR="005635BE" w:rsidRPr="0003264F" w14:paraId="5FFD7626" w14:textId="77777777" w:rsidTr="00757561">
                <w:tc>
                  <w:tcPr>
                    <w:tcW w:w="387" w:type="pct"/>
                  </w:tcPr>
                  <w:p w14:paraId="117A62F4" w14:textId="77777777" w:rsidR="005635BE" w:rsidRPr="0003264F" w:rsidRDefault="005635BE" w:rsidP="00757561">
                    <w:pPr>
                      <w:jc w:val="both"/>
                      <w:rPr>
                        <w:rFonts w:asciiTheme="minorHAnsi" w:hAnsiTheme="minorHAnsi" w:cstheme="minorHAnsi"/>
                        <w:color w:val="333399"/>
                        <w:szCs w:val="22"/>
                      </w:rPr>
                    </w:pPr>
                  </w:p>
                </w:tc>
                <w:tc>
                  <w:tcPr>
                    <w:tcW w:w="388" w:type="pct"/>
                    <w:gridSpan w:val="2"/>
                  </w:tcPr>
                  <w:p w14:paraId="1F32D3B4" w14:textId="77777777" w:rsidR="005635BE" w:rsidRPr="0003264F" w:rsidRDefault="005635BE" w:rsidP="00757561">
                    <w:pPr>
                      <w:jc w:val="both"/>
                      <w:rPr>
                        <w:rFonts w:asciiTheme="minorHAnsi" w:hAnsiTheme="minorHAnsi" w:cstheme="minorHAnsi"/>
                        <w:color w:val="44546A" w:themeColor="text2"/>
                        <w:szCs w:val="22"/>
                      </w:rPr>
                    </w:pPr>
                    <w:r w:rsidRPr="0003264F">
                      <w:rPr>
                        <w:rFonts w:asciiTheme="minorHAnsi" w:hAnsiTheme="minorHAnsi" w:cstheme="minorHAnsi"/>
                        <w:color w:val="44546A" w:themeColor="text2"/>
                        <w:szCs w:val="22"/>
                      </w:rPr>
                      <w:t>2.2</w:t>
                    </w:r>
                  </w:p>
                </w:tc>
                <w:tc>
                  <w:tcPr>
                    <w:tcW w:w="4224" w:type="pct"/>
                    <w:gridSpan w:val="3"/>
                  </w:tcPr>
                  <w:p w14:paraId="7BF0688B"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any and all information which has been derived or obtained from information described in sub-paragraph 2.1.</w:t>
                    </w:r>
                  </w:p>
                  <w:p w14:paraId="50E799A0" w14:textId="77777777" w:rsidR="005635BE" w:rsidRPr="0003264F" w:rsidRDefault="005635BE" w:rsidP="00757561">
                    <w:pPr>
                      <w:jc w:val="both"/>
                      <w:rPr>
                        <w:rFonts w:asciiTheme="minorHAnsi" w:hAnsiTheme="minorHAnsi" w:cstheme="minorHAnsi"/>
                        <w:szCs w:val="22"/>
                      </w:rPr>
                    </w:pPr>
                  </w:p>
                </w:tc>
              </w:tr>
              <w:tr w:rsidR="005635BE" w:rsidRPr="0003264F" w14:paraId="4466724B" w14:textId="77777777" w:rsidTr="00757561">
                <w:trPr>
                  <w:gridAfter w:val="1"/>
                  <w:wAfter w:w="24" w:type="pct"/>
                </w:trPr>
                <w:tc>
                  <w:tcPr>
                    <w:tcW w:w="604" w:type="pct"/>
                    <w:gridSpan w:val="2"/>
                  </w:tcPr>
                  <w:p w14:paraId="19AA86A5" w14:textId="77777777" w:rsidR="005635BE" w:rsidRPr="0003264F" w:rsidRDefault="005635BE" w:rsidP="00757561">
                    <w:pPr>
                      <w:jc w:val="both"/>
                      <w:rPr>
                        <w:rFonts w:asciiTheme="minorHAnsi" w:hAnsiTheme="minorHAnsi" w:cstheme="minorHAnsi"/>
                        <w:color w:val="333399"/>
                        <w:szCs w:val="22"/>
                      </w:rPr>
                    </w:pPr>
                    <w:r w:rsidRPr="0003264F">
                      <w:rPr>
                        <w:rFonts w:asciiTheme="minorHAnsi" w:hAnsiTheme="minorHAnsi" w:cstheme="minorHAnsi"/>
                        <w:color w:val="333399"/>
                        <w:szCs w:val="22"/>
                      </w:rPr>
                      <w:t>3.</w:t>
                    </w:r>
                  </w:p>
                </w:tc>
                <w:tc>
                  <w:tcPr>
                    <w:tcW w:w="4372" w:type="pct"/>
                    <w:gridSpan w:val="3"/>
                  </w:tcPr>
                  <w:p w14:paraId="3DFC1E91" w14:textId="77777777" w:rsidR="005635BE" w:rsidRPr="0003264F" w:rsidRDefault="005635BE" w:rsidP="00757561">
                    <w:pPr>
                      <w:jc w:val="both"/>
                      <w:rPr>
                        <w:rFonts w:asciiTheme="minorHAnsi" w:eastAsiaTheme="minorHAnsi" w:hAnsiTheme="minorHAnsi" w:cstheme="minorHAnsi"/>
                        <w:szCs w:val="22"/>
                        <w:lang w:val="en-IE"/>
                      </w:rPr>
                    </w:pPr>
                    <w:r w:rsidRPr="0003264F">
                      <w:rPr>
                        <w:rFonts w:asciiTheme="minorHAnsi" w:hAnsiTheme="minorHAnsi" w:cstheme="minorHAnsi"/>
                        <w:szCs w:val="22"/>
                      </w:rPr>
                      <w:t xml:space="preserve">For the purposes of this Agreement “Data Protection Laws” means </w:t>
                    </w:r>
                    <w:r w:rsidRPr="0003264F">
                      <w:rPr>
                        <w:rFonts w:asciiTheme="minorHAnsi" w:eastAsiaTheme="minorHAnsi" w:hAnsiTheme="minorHAnsi" w:cstheme="minorHAnsi"/>
                        <w:szCs w:val="22"/>
                        <w:lang w:val="en-IE"/>
                      </w:rPr>
                      <w:t xml:space="preserve">all applicable national and EU data protection laws, regulations and guidelines, including but not limited to Regulation (EU) 2016/679 on the protection of natural persons with regard </w:t>
                    </w:r>
                    <w:r w:rsidRPr="0003264F">
                      <w:rPr>
                        <w:rFonts w:asciiTheme="minorHAnsi" w:eastAsiaTheme="minorHAnsi" w:hAnsiTheme="minorHAnsi" w:cstheme="minorHAnsi"/>
                        <w:szCs w:val="22"/>
                        <w:lang w:val="en-IE"/>
                      </w:rPr>
                      <w:lastRenderedPageBreak/>
                      <w:t>to the processing of personal data and on the free movement of such data, and repealing  Directive 95/46/EC (the “General Data Protection Regulation”), and any guidelines and codes of practice issued by the Office of the Data Protection Commission or other supervisory authority for data protection in Ireland from time to time</w:t>
                    </w:r>
                  </w:p>
                  <w:p w14:paraId="0C2D641D" w14:textId="77777777" w:rsidR="005635BE" w:rsidRPr="0003264F" w:rsidRDefault="005635BE" w:rsidP="00757561">
                    <w:pPr>
                      <w:jc w:val="both"/>
                      <w:rPr>
                        <w:rFonts w:asciiTheme="minorHAnsi" w:eastAsiaTheme="minorHAnsi" w:hAnsiTheme="minorHAnsi" w:cstheme="minorHAnsi"/>
                        <w:szCs w:val="22"/>
                        <w:lang w:val="en-IE"/>
                      </w:rPr>
                    </w:pPr>
                  </w:p>
                </w:tc>
              </w:tr>
              <w:tr w:rsidR="005635BE" w:rsidRPr="0003264F" w14:paraId="1264E523" w14:textId="77777777" w:rsidTr="00757561">
                <w:tc>
                  <w:tcPr>
                    <w:tcW w:w="387" w:type="pct"/>
                  </w:tcPr>
                  <w:p w14:paraId="293B8535" w14:textId="77777777" w:rsidR="005635BE" w:rsidRPr="0003264F" w:rsidRDefault="005635BE" w:rsidP="00757561">
                    <w:pPr>
                      <w:jc w:val="both"/>
                      <w:rPr>
                        <w:rFonts w:asciiTheme="minorHAnsi" w:hAnsiTheme="minorHAnsi" w:cstheme="minorHAnsi"/>
                        <w:color w:val="333399"/>
                        <w:szCs w:val="22"/>
                      </w:rPr>
                    </w:pPr>
                    <w:r w:rsidRPr="0003264F">
                      <w:rPr>
                        <w:rFonts w:asciiTheme="minorHAnsi" w:hAnsiTheme="minorHAnsi" w:cstheme="minorHAnsi"/>
                        <w:color w:val="333399"/>
                        <w:szCs w:val="22"/>
                      </w:rPr>
                      <w:lastRenderedPageBreak/>
                      <w:t>4.</w:t>
                    </w:r>
                  </w:p>
                </w:tc>
                <w:tc>
                  <w:tcPr>
                    <w:tcW w:w="4613" w:type="pct"/>
                    <w:gridSpan w:val="5"/>
                  </w:tcPr>
                  <w:p w14:paraId="6B72138C"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Save as may be required by law, the Contractor agrees in respect of the Confidential Information:</w:t>
                    </w:r>
                  </w:p>
                </w:tc>
              </w:tr>
              <w:tr w:rsidR="005635BE" w:rsidRPr="0003264F" w14:paraId="1567CBE4" w14:textId="77777777" w:rsidTr="00757561">
                <w:tc>
                  <w:tcPr>
                    <w:tcW w:w="387" w:type="pct"/>
                  </w:tcPr>
                  <w:p w14:paraId="43B72C2F" w14:textId="77777777" w:rsidR="005635BE" w:rsidRPr="0003264F" w:rsidRDefault="005635BE" w:rsidP="00757561">
                    <w:pPr>
                      <w:jc w:val="both"/>
                      <w:rPr>
                        <w:rFonts w:asciiTheme="minorHAnsi" w:hAnsiTheme="minorHAnsi" w:cstheme="minorHAnsi"/>
                        <w:color w:val="333399"/>
                        <w:szCs w:val="22"/>
                      </w:rPr>
                    </w:pPr>
                  </w:p>
                </w:tc>
                <w:tc>
                  <w:tcPr>
                    <w:tcW w:w="388" w:type="pct"/>
                    <w:gridSpan w:val="2"/>
                  </w:tcPr>
                  <w:p w14:paraId="6526D0F4" w14:textId="77777777" w:rsidR="005635BE" w:rsidRPr="0003264F" w:rsidRDefault="005635BE" w:rsidP="00757561">
                    <w:pPr>
                      <w:jc w:val="both"/>
                      <w:rPr>
                        <w:rFonts w:asciiTheme="minorHAnsi" w:hAnsiTheme="minorHAnsi" w:cstheme="minorHAnsi"/>
                        <w:color w:val="44546A" w:themeColor="text2"/>
                        <w:szCs w:val="22"/>
                      </w:rPr>
                    </w:pPr>
                    <w:r w:rsidRPr="0003264F">
                      <w:rPr>
                        <w:rFonts w:asciiTheme="minorHAnsi" w:hAnsiTheme="minorHAnsi" w:cstheme="minorHAnsi"/>
                        <w:color w:val="44546A" w:themeColor="text2"/>
                        <w:szCs w:val="22"/>
                      </w:rPr>
                      <w:t>4.1</w:t>
                    </w:r>
                  </w:p>
                </w:tc>
                <w:tc>
                  <w:tcPr>
                    <w:tcW w:w="4224" w:type="pct"/>
                    <w:gridSpan w:val="3"/>
                  </w:tcPr>
                  <w:p w14:paraId="1D2AFE3A"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to treat such Confidential Information as confidential and to take all necessary steps to ensure that such confidentiality is maintained;</w:t>
                    </w:r>
                  </w:p>
                </w:tc>
              </w:tr>
              <w:tr w:rsidR="005635BE" w:rsidRPr="0003264F" w14:paraId="0CAB3E34" w14:textId="77777777" w:rsidTr="00757561">
                <w:tc>
                  <w:tcPr>
                    <w:tcW w:w="387" w:type="pct"/>
                  </w:tcPr>
                  <w:p w14:paraId="4A05B4FB" w14:textId="77777777" w:rsidR="005635BE" w:rsidRPr="0003264F" w:rsidRDefault="005635BE" w:rsidP="00757561">
                    <w:pPr>
                      <w:jc w:val="both"/>
                      <w:rPr>
                        <w:rFonts w:asciiTheme="minorHAnsi" w:hAnsiTheme="minorHAnsi" w:cstheme="minorHAnsi"/>
                        <w:color w:val="333399"/>
                        <w:szCs w:val="22"/>
                      </w:rPr>
                    </w:pPr>
                  </w:p>
                </w:tc>
                <w:tc>
                  <w:tcPr>
                    <w:tcW w:w="388" w:type="pct"/>
                    <w:gridSpan w:val="2"/>
                  </w:tcPr>
                  <w:p w14:paraId="57FCE224" w14:textId="77777777" w:rsidR="005635BE" w:rsidRPr="0003264F" w:rsidRDefault="005635BE" w:rsidP="00757561">
                    <w:pPr>
                      <w:jc w:val="both"/>
                      <w:rPr>
                        <w:rFonts w:asciiTheme="minorHAnsi" w:hAnsiTheme="minorHAnsi" w:cstheme="minorHAnsi"/>
                        <w:color w:val="44546A" w:themeColor="text2"/>
                        <w:szCs w:val="22"/>
                      </w:rPr>
                    </w:pPr>
                    <w:r w:rsidRPr="0003264F">
                      <w:rPr>
                        <w:rFonts w:asciiTheme="minorHAnsi" w:hAnsiTheme="minorHAnsi" w:cstheme="minorHAnsi"/>
                        <w:color w:val="44546A" w:themeColor="text2"/>
                        <w:szCs w:val="22"/>
                      </w:rPr>
                      <w:t>4.2</w:t>
                    </w:r>
                  </w:p>
                </w:tc>
                <w:tc>
                  <w:tcPr>
                    <w:tcW w:w="4224" w:type="pct"/>
                    <w:gridSpan w:val="3"/>
                  </w:tcPr>
                  <w:p w14:paraId="1B7C5A91" w14:textId="02F1473A"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 xml:space="preserve">not, without </w:t>
                    </w:r>
                    <w:r w:rsidR="001068B1" w:rsidRPr="0003264F">
                      <w:rPr>
                        <w:rFonts w:asciiTheme="minorHAnsi" w:hAnsiTheme="minorHAnsi" w:cstheme="minorHAnsi"/>
                        <w:szCs w:val="22"/>
                      </w:rPr>
                      <w:t>the prior</w:t>
                    </w:r>
                    <w:r w:rsidRPr="0003264F">
                      <w:rPr>
                        <w:rFonts w:asciiTheme="minorHAnsi" w:hAnsiTheme="minorHAnsi" w:cstheme="minorHAnsi"/>
                        <w:szCs w:val="22"/>
                      </w:rPr>
                      <w:t xml:space="preserve"> written consent of the Contracting Authority, to communicate or disclose any part of such Confidential Information to any person except:</w:t>
                    </w:r>
                  </w:p>
                </w:tc>
              </w:tr>
              <w:tr w:rsidR="005635BE" w:rsidRPr="0003264F" w14:paraId="6D162A97" w14:textId="77777777" w:rsidTr="00757561">
                <w:tc>
                  <w:tcPr>
                    <w:tcW w:w="387" w:type="pct"/>
                  </w:tcPr>
                  <w:p w14:paraId="207DF5FB" w14:textId="77777777" w:rsidR="005635BE" w:rsidRPr="0003264F" w:rsidRDefault="005635BE" w:rsidP="00757561">
                    <w:pPr>
                      <w:jc w:val="both"/>
                      <w:rPr>
                        <w:rFonts w:asciiTheme="minorHAnsi" w:hAnsiTheme="minorHAnsi" w:cstheme="minorHAnsi"/>
                        <w:color w:val="333399"/>
                        <w:szCs w:val="22"/>
                      </w:rPr>
                    </w:pPr>
                  </w:p>
                </w:tc>
                <w:tc>
                  <w:tcPr>
                    <w:tcW w:w="388" w:type="pct"/>
                    <w:gridSpan w:val="2"/>
                  </w:tcPr>
                  <w:p w14:paraId="1B5274A7" w14:textId="77777777" w:rsidR="005635BE" w:rsidRPr="0003264F" w:rsidRDefault="005635BE" w:rsidP="00757561">
                    <w:pPr>
                      <w:jc w:val="both"/>
                      <w:rPr>
                        <w:rFonts w:asciiTheme="minorHAnsi" w:hAnsiTheme="minorHAnsi" w:cstheme="minorHAnsi"/>
                        <w:szCs w:val="22"/>
                      </w:rPr>
                    </w:pPr>
                  </w:p>
                </w:tc>
                <w:tc>
                  <w:tcPr>
                    <w:tcW w:w="291" w:type="pct"/>
                  </w:tcPr>
                  <w:p w14:paraId="4551F5AC"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I</w:t>
                    </w:r>
                  </w:p>
                </w:tc>
                <w:tc>
                  <w:tcPr>
                    <w:tcW w:w="3933" w:type="pct"/>
                    <w:gridSpan w:val="2"/>
                  </w:tcPr>
                  <w:p w14:paraId="744A9A81" w14:textId="7D463743"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 xml:space="preserve">to those employees, agents, Subcontractors and other suppliers on a </w:t>
                    </w:r>
                    <w:r w:rsidR="001068B1" w:rsidRPr="0003264F">
                      <w:rPr>
                        <w:rFonts w:asciiTheme="minorHAnsi" w:hAnsiTheme="minorHAnsi" w:cstheme="minorHAnsi"/>
                        <w:szCs w:val="22"/>
                      </w:rPr>
                      <w:t>need-to-know</w:t>
                    </w:r>
                    <w:r w:rsidRPr="0003264F">
                      <w:rPr>
                        <w:rFonts w:asciiTheme="minorHAnsi" w:hAnsiTheme="minorHAnsi" w:cstheme="minorHAnsi"/>
                        <w:szCs w:val="22"/>
                      </w:rPr>
                      <w:t xml:space="preserve"> basis; and/or</w:t>
                    </w:r>
                  </w:p>
                </w:tc>
              </w:tr>
              <w:tr w:rsidR="005635BE" w:rsidRPr="0003264F" w14:paraId="67DC12DD" w14:textId="77777777" w:rsidTr="00757561">
                <w:tc>
                  <w:tcPr>
                    <w:tcW w:w="387" w:type="pct"/>
                  </w:tcPr>
                  <w:p w14:paraId="066CDA12" w14:textId="77777777" w:rsidR="005635BE" w:rsidRPr="0003264F" w:rsidRDefault="005635BE" w:rsidP="00757561">
                    <w:pPr>
                      <w:jc w:val="both"/>
                      <w:rPr>
                        <w:rFonts w:asciiTheme="minorHAnsi" w:hAnsiTheme="minorHAnsi" w:cstheme="minorHAnsi"/>
                        <w:color w:val="333399"/>
                        <w:szCs w:val="22"/>
                      </w:rPr>
                    </w:pPr>
                  </w:p>
                </w:tc>
                <w:tc>
                  <w:tcPr>
                    <w:tcW w:w="388" w:type="pct"/>
                    <w:gridSpan w:val="2"/>
                  </w:tcPr>
                  <w:p w14:paraId="18F697B8" w14:textId="77777777" w:rsidR="005635BE" w:rsidRPr="0003264F" w:rsidRDefault="005635BE" w:rsidP="00757561">
                    <w:pPr>
                      <w:jc w:val="both"/>
                      <w:rPr>
                        <w:rFonts w:asciiTheme="minorHAnsi" w:hAnsiTheme="minorHAnsi" w:cstheme="minorHAnsi"/>
                        <w:szCs w:val="22"/>
                      </w:rPr>
                    </w:pPr>
                  </w:p>
                </w:tc>
                <w:tc>
                  <w:tcPr>
                    <w:tcW w:w="291" w:type="pct"/>
                  </w:tcPr>
                  <w:p w14:paraId="472723A4"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ii</w:t>
                    </w:r>
                  </w:p>
                </w:tc>
                <w:tc>
                  <w:tcPr>
                    <w:tcW w:w="3933" w:type="pct"/>
                    <w:gridSpan w:val="2"/>
                  </w:tcPr>
                  <w:p w14:paraId="438F3474"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to the Contractor’s auditors, professional advisers and any other persons or bodies having a legal right or duty to have access to or knowledge of the Confidential Information in connection with the business of the Contractor</w:t>
                    </w:r>
                  </w:p>
                </w:tc>
              </w:tr>
              <w:tr w:rsidR="005635BE" w:rsidRPr="0003264F" w14:paraId="78D53981" w14:textId="77777777" w:rsidTr="00757561">
                <w:tc>
                  <w:tcPr>
                    <w:tcW w:w="387" w:type="pct"/>
                  </w:tcPr>
                  <w:p w14:paraId="00CCA87E" w14:textId="77777777" w:rsidR="005635BE" w:rsidRPr="0003264F" w:rsidRDefault="005635BE" w:rsidP="00757561">
                    <w:pPr>
                      <w:jc w:val="both"/>
                      <w:rPr>
                        <w:rFonts w:asciiTheme="minorHAnsi" w:hAnsiTheme="minorHAnsi" w:cstheme="minorHAnsi"/>
                        <w:color w:val="333399"/>
                        <w:szCs w:val="22"/>
                      </w:rPr>
                    </w:pPr>
                  </w:p>
                </w:tc>
                <w:tc>
                  <w:tcPr>
                    <w:tcW w:w="388" w:type="pct"/>
                    <w:gridSpan w:val="2"/>
                  </w:tcPr>
                  <w:p w14:paraId="46689515" w14:textId="77777777" w:rsidR="005635BE" w:rsidRPr="0003264F" w:rsidRDefault="005635BE" w:rsidP="00757561">
                    <w:pPr>
                      <w:jc w:val="both"/>
                      <w:rPr>
                        <w:rFonts w:asciiTheme="minorHAnsi" w:hAnsiTheme="minorHAnsi" w:cstheme="minorHAnsi"/>
                        <w:szCs w:val="22"/>
                      </w:rPr>
                    </w:pPr>
                  </w:p>
                </w:tc>
                <w:tc>
                  <w:tcPr>
                    <w:tcW w:w="4224" w:type="pct"/>
                    <w:gridSpan w:val="3"/>
                  </w:tcPr>
                  <w:p w14:paraId="352C2005"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PROVIDED ALWAYS that the Contractor shall ensure that all such persons and bodies are made aware, prior to disclosure, of the confidential nature of the Confidential Information and that they owe a duty of confidence to the Contracting Authority; and shall use all reasonable endeavours to ensure that such persons and bodies comply with the provisions of this Agreement.</w:t>
                    </w:r>
                  </w:p>
                </w:tc>
              </w:tr>
              <w:tr w:rsidR="005635BE" w:rsidRPr="0003264F" w14:paraId="2641FB7A" w14:textId="77777777" w:rsidTr="00757561">
                <w:tc>
                  <w:tcPr>
                    <w:tcW w:w="387" w:type="pct"/>
                  </w:tcPr>
                  <w:p w14:paraId="270BF3F7" w14:textId="77777777" w:rsidR="005635BE" w:rsidRPr="0003264F" w:rsidRDefault="005635BE" w:rsidP="00757561">
                    <w:pPr>
                      <w:jc w:val="both"/>
                      <w:rPr>
                        <w:rFonts w:asciiTheme="minorHAnsi" w:hAnsiTheme="minorHAnsi" w:cstheme="minorHAnsi"/>
                        <w:color w:val="333399"/>
                        <w:szCs w:val="22"/>
                      </w:rPr>
                    </w:pPr>
                    <w:r w:rsidRPr="0003264F">
                      <w:rPr>
                        <w:rFonts w:asciiTheme="minorHAnsi" w:hAnsiTheme="minorHAnsi" w:cstheme="minorHAnsi"/>
                        <w:color w:val="333399"/>
                        <w:szCs w:val="22"/>
                      </w:rPr>
                      <w:t>5.</w:t>
                    </w:r>
                  </w:p>
                </w:tc>
                <w:tc>
                  <w:tcPr>
                    <w:tcW w:w="4613" w:type="pct"/>
                    <w:gridSpan w:val="5"/>
                  </w:tcPr>
                  <w:p w14:paraId="109B0601" w14:textId="77777777" w:rsidR="005635BE" w:rsidRPr="0003264F" w:rsidRDefault="005635BE" w:rsidP="00757561">
                    <w:pPr>
                      <w:jc w:val="both"/>
                      <w:rPr>
                        <w:rFonts w:asciiTheme="minorHAnsi" w:hAnsiTheme="minorHAnsi" w:cstheme="minorHAnsi"/>
                        <w:bCs/>
                        <w:szCs w:val="22"/>
                      </w:rPr>
                    </w:pPr>
                    <w:r w:rsidRPr="0003264F">
                      <w:rPr>
                        <w:rFonts w:asciiTheme="minorHAnsi" w:hAnsiTheme="minorHAnsi" w:cstheme="minorHAnsi"/>
                        <w:bCs/>
                        <w:szCs w:val="22"/>
                      </w:rPr>
                      <w:t>The obligations in this Agreement will not apply to any Confidential Information:</w:t>
                    </w:r>
                  </w:p>
                </w:tc>
              </w:tr>
              <w:tr w:rsidR="005635BE" w:rsidRPr="0003264F" w14:paraId="36196658" w14:textId="77777777" w:rsidTr="00757561">
                <w:tc>
                  <w:tcPr>
                    <w:tcW w:w="387" w:type="pct"/>
                  </w:tcPr>
                  <w:p w14:paraId="4C594A1E" w14:textId="77777777" w:rsidR="005635BE" w:rsidRPr="0003264F" w:rsidRDefault="005635BE" w:rsidP="00757561">
                    <w:pPr>
                      <w:jc w:val="both"/>
                      <w:rPr>
                        <w:rFonts w:asciiTheme="minorHAnsi" w:hAnsiTheme="minorHAnsi" w:cstheme="minorHAnsi"/>
                        <w:color w:val="333399"/>
                        <w:szCs w:val="22"/>
                      </w:rPr>
                    </w:pPr>
                  </w:p>
                </w:tc>
                <w:tc>
                  <w:tcPr>
                    <w:tcW w:w="388" w:type="pct"/>
                    <w:gridSpan w:val="2"/>
                  </w:tcPr>
                  <w:p w14:paraId="187D2FBA" w14:textId="77777777" w:rsidR="005635BE" w:rsidRPr="0003264F" w:rsidRDefault="005635BE" w:rsidP="00757561">
                    <w:pPr>
                      <w:jc w:val="both"/>
                      <w:rPr>
                        <w:rFonts w:asciiTheme="minorHAnsi" w:hAnsiTheme="minorHAnsi" w:cstheme="minorHAnsi"/>
                        <w:szCs w:val="22"/>
                      </w:rPr>
                    </w:pPr>
                    <w:proofErr w:type="spellStart"/>
                    <w:r w:rsidRPr="0003264F">
                      <w:rPr>
                        <w:rFonts w:asciiTheme="minorHAnsi" w:hAnsiTheme="minorHAnsi" w:cstheme="minorHAnsi"/>
                        <w:szCs w:val="22"/>
                      </w:rPr>
                      <w:t>i</w:t>
                    </w:r>
                    <w:proofErr w:type="spellEnd"/>
                  </w:p>
                </w:tc>
                <w:tc>
                  <w:tcPr>
                    <w:tcW w:w="4224" w:type="pct"/>
                    <w:gridSpan w:val="3"/>
                  </w:tcPr>
                  <w:p w14:paraId="159CA959"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in the Contractor’s possession (with full right to disclose) before receiving it from the Contracting Authority; or</w:t>
                    </w:r>
                  </w:p>
                </w:tc>
              </w:tr>
              <w:tr w:rsidR="005635BE" w:rsidRPr="0003264F" w14:paraId="430DFDFF" w14:textId="77777777" w:rsidTr="00757561">
                <w:tc>
                  <w:tcPr>
                    <w:tcW w:w="387" w:type="pct"/>
                  </w:tcPr>
                  <w:p w14:paraId="0777FB7D" w14:textId="77777777" w:rsidR="005635BE" w:rsidRPr="0003264F" w:rsidRDefault="005635BE" w:rsidP="00757561">
                    <w:pPr>
                      <w:jc w:val="both"/>
                      <w:rPr>
                        <w:rFonts w:asciiTheme="minorHAnsi" w:hAnsiTheme="minorHAnsi" w:cstheme="minorHAnsi"/>
                        <w:color w:val="333399"/>
                        <w:szCs w:val="22"/>
                      </w:rPr>
                    </w:pPr>
                  </w:p>
                </w:tc>
                <w:tc>
                  <w:tcPr>
                    <w:tcW w:w="388" w:type="pct"/>
                    <w:gridSpan w:val="2"/>
                  </w:tcPr>
                  <w:p w14:paraId="20F7A2C2"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ii</w:t>
                    </w:r>
                  </w:p>
                </w:tc>
                <w:tc>
                  <w:tcPr>
                    <w:tcW w:w="4224" w:type="pct"/>
                    <w:gridSpan w:val="3"/>
                  </w:tcPr>
                  <w:p w14:paraId="572BB6BB"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which is or becomes public knowledge other than by breach of this clause; or</w:t>
                    </w:r>
                  </w:p>
                </w:tc>
              </w:tr>
              <w:tr w:rsidR="005635BE" w:rsidRPr="0003264F" w14:paraId="3F7DAD74" w14:textId="77777777" w:rsidTr="00757561">
                <w:tc>
                  <w:tcPr>
                    <w:tcW w:w="387" w:type="pct"/>
                  </w:tcPr>
                  <w:p w14:paraId="0AD60638" w14:textId="77777777" w:rsidR="005635BE" w:rsidRPr="0003264F" w:rsidRDefault="005635BE" w:rsidP="00757561">
                    <w:pPr>
                      <w:jc w:val="both"/>
                      <w:rPr>
                        <w:rFonts w:asciiTheme="minorHAnsi" w:hAnsiTheme="minorHAnsi" w:cstheme="minorHAnsi"/>
                        <w:color w:val="333399"/>
                        <w:szCs w:val="22"/>
                      </w:rPr>
                    </w:pPr>
                  </w:p>
                </w:tc>
                <w:tc>
                  <w:tcPr>
                    <w:tcW w:w="388" w:type="pct"/>
                    <w:gridSpan w:val="2"/>
                  </w:tcPr>
                  <w:p w14:paraId="4FB93902"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iii</w:t>
                    </w:r>
                  </w:p>
                </w:tc>
                <w:tc>
                  <w:tcPr>
                    <w:tcW w:w="4224" w:type="pct"/>
                    <w:gridSpan w:val="3"/>
                  </w:tcPr>
                  <w:p w14:paraId="0FCCD114"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is independently developed by the Contractor without access to or use of the Confidential Information; or</w:t>
                    </w:r>
                  </w:p>
                </w:tc>
              </w:tr>
              <w:tr w:rsidR="005635BE" w:rsidRPr="0003264F" w14:paraId="64E31F57" w14:textId="77777777" w:rsidTr="00757561">
                <w:tc>
                  <w:tcPr>
                    <w:tcW w:w="387" w:type="pct"/>
                  </w:tcPr>
                  <w:p w14:paraId="53741607" w14:textId="77777777" w:rsidR="005635BE" w:rsidRPr="0003264F" w:rsidRDefault="005635BE" w:rsidP="00757561">
                    <w:pPr>
                      <w:jc w:val="both"/>
                      <w:rPr>
                        <w:rFonts w:asciiTheme="minorHAnsi" w:hAnsiTheme="minorHAnsi" w:cstheme="minorHAnsi"/>
                        <w:color w:val="333399"/>
                        <w:szCs w:val="22"/>
                      </w:rPr>
                    </w:pPr>
                  </w:p>
                </w:tc>
                <w:tc>
                  <w:tcPr>
                    <w:tcW w:w="388" w:type="pct"/>
                    <w:gridSpan w:val="2"/>
                  </w:tcPr>
                  <w:p w14:paraId="277DF10C"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iv</w:t>
                    </w:r>
                  </w:p>
                </w:tc>
                <w:tc>
                  <w:tcPr>
                    <w:tcW w:w="4224" w:type="pct"/>
                    <w:gridSpan w:val="3"/>
                  </w:tcPr>
                  <w:p w14:paraId="25951F6B"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is lawfully received from a third party (with full right to disclose).</w:t>
                    </w:r>
                  </w:p>
                </w:tc>
              </w:tr>
              <w:tr w:rsidR="005635BE" w:rsidRPr="0003264F" w14:paraId="48BE86EB" w14:textId="77777777" w:rsidTr="00757561">
                <w:tc>
                  <w:tcPr>
                    <w:tcW w:w="387" w:type="pct"/>
                  </w:tcPr>
                  <w:p w14:paraId="783633C7" w14:textId="77777777" w:rsidR="005635BE" w:rsidRPr="0003264F" w:rsidRDefault="005635BE" w:rsidP="00757561">
                    <w:pPr>
                      <w:jc w:val="both"/>
                      <w:rPr>
                        <w:rFonts w:asciiTheme="minorHAnsi" w:hAnsiTheme="minorHAnsi" w:cstheme="minorHAnsi"/>
                        <w:color w:val="333399"/>
                        <w:szCs w:val="22"/>
                      </w:rPr>
                    </w:pPr>
                    <w:r w:rsidRPr="0003264F">
                      <w:rPr>
                        <w:rFonts w:asciiTheme="minorHAnsi" w:hAnsiTheme="minorHAnsi" w:cstheme="minorHAnsi"/>
                        <w:color w:val="333399"/>
                        <w:szCs w:val="22"/>
                      </w:rPr>
                      <w:t>6.</w:t>
                    </w:r>
                  </w:p>
                </w:tc>
                <w:tc>
                  <w:tcPr>
                    <w:tcW w:w="4613" w:type="pct"/>
                    <w:gridSpan w:val="5"/>
                  </w:tcPr>
                  <w:p w14:paraId="526D5E11"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The Contractor undertakes:</w:t>
                    </w:r>
                  </w:p>
                </w:tc>
              </w:tr>
              <w:tr w:rsidR="005635BE" w:rsidRPr="0003264F" w14:paraId="4E0104DF" w14:textId="77777777" w:rsidTr="00757561">
                <w:tc>
                  <w:tcPr>
                    <w:tcW w:w="387" w:type="pct"/>
                  </w:tcPr>
                  <w:p w14:paraId="504ACFEB" w14:textId="77777777" w:rsidR="005635BE" w:rsidRPr="0003264F" w:rsidRDefault="005635BE" w:rsidP="00757561">
                    <w:pPr>
                      <w:jc w:val="both"/>
                      <w:rPr>
                        <w:rFonts w:asciiTheme="minorHAnsi" w:hAnsiTheme="minorHAnsi" w:cstheme="minorHAnsi"/>
                        <w:color w:val="333399"/>
                        <w:szCs w:val="22"/>
                      </w:rPr>
                    </w:pPr>
                  </w:p>
                </w:tc>
                <w:tc>
                  <w:tcPr>
                    <w:tcW w:w="388" w:type="pct"/>
                    <w:gridSpan w:val="2"/>
                  </w:tcPr>
                  <w:p w14:paraId="61174F73" w14:textId="77777777" w:rsidR="005635BE" w:rsidRPr="0003264F" w:rsidRDefault="005635BE" w:rsidP="00757561">
                    <w:pPr>
                      <w:jc w:val="both"/>
                      <w:rPr>
                        <w:rFonts w:asciiTheme="minorHAnsi" w:hAnsiTheme="minorHAnsi" w:cstheme="minorHAnsi"/>
                        <w:color w:val="44546A" w:themeColor="text2"/>
                        <w:szCs w:val="22"/>
                      </w:rPr>
                    </w:pPr>
                    <w:r w:rsidRPr="0003264F">
                      <w:rPr>
                        <w:rFonts w:asciiTheme="minorHAnsi" w:hAnsiTheme="minorHAnsi" w:cstheme="minorHAnsi"/>
                        <w:color w:val="44546A" w:themeColor="text2"/>
                        <w:szCs w:val="22"/>
                      </w:rPr>
                      <w:t>6.1</w:t>
                    </w:r>
                  </w:p>
                </w:tc>
                <w:tc>
                  <w:tcPr>
                    <w:tcW w:w="4224" w:type="pct"/>
                    <w:gridSpan w:val="3"/>
                  </w:tcPr>
                  <w:p w14:paraId="564FC9E4"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to comply with all directions of the Contracting Authority with regard to the use and application of all and any Confidential Information or data (including personal data as defined in the Data Protection Laws );</w:t>
                    </w:r>
                  </w:p>
                </w:tc>
              </w:tr>
              <w:tr w:rsidR="005635BE" w:rsidRPr="0003264F" w14:paraId="24BB28B1" w14:textId="77777777" w:rsidTr="00757561">
                <w:tc>
                  <w:tcPr>
                    <w:tcW w:w="387" w:type="pct"/>
                  </w:tcPr>
                  <w:p w14:paraId="1824BF13" w14:textId="77777777" w:rsidR="005635BE" w:rsidRPr="0003264F" w:rsidRDefault="005635BE" w:rsidP="00757561">
                    <w:pPr>
                      <w:jc w:val="both"/>
                      <w:rPr>
                        <w:rFonts w:asciiTheme="minorHAnsi" w:hAnsiTheme="minorHAnsi" w:cstheme="minorHAnsi"/>
                        <w:color w:val="333399"/>
                        <w:szCs w:val="22"/>
                      </w:rPr>
                    </w:pPr>
                  </w:p>
                </w:tc>
                <w:tc>
                  <w:tcPr>
                    <w:tcW w:w="388" w:type="pct"/>
                    <w:gridSpan w:val="2"/>
                  </w:tcPr>
                  <w:p w14:paraId="54C2EA22" w14:textId="77777777" w:rsidR="005635BE" w:rsidRPr="0003264F" w:rsidRDefault="005635BE" w:rsidP="00757561">
                    <w:pPr>
                      <w:jc w:val="both"/>
                      <w:rPr>
                        <w:rFonts w:asciiTheme="minorHAnsi" w:hAnsiTheme="minorHAnsi" w:cstheme="minorHAnsi"/>
                        <w:color w:val="44546A" w:themeColor="text2"/>
                        <w:szCs w:val="22"/>
                      </w:rPr>
                    </w:pPr>
                    <w:r w:rsidRPr="0003264F">
                      <w:rPr>
                        <w:rFonts w:asciiTheme="minorHAnsi" w:hAnsiTheme="minorHAnsi" w:cstheme="minorHAnsi"/>
                        <w:color w:val="44546A" w:themeColor="text2"/>
                        <w:szCs w:val="22"/>
                      </w:rPr>
                      <w:t>6.2</w:t>
                    </w:r>
                  </w:p>
                </w:tc>
                <w:tc>
                  <w:tcPr>
                    <w:tcW w:w="4224" w:type="pct"/>
                    <w:gridSpan w:val="3"/>
                  </w:tcPr>
                  <w:p w14:paraId="549CF6F6"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to comply with all directions as to local security arrangements deemed reasonably necessary by the Contracting Authority including, if required, completion of documentation under the Official Secrets Act 1963 and comply with any vetting requirements of the Contracting Authority including by police authorities;</w:t>
                    </w:r>
                  </w:p>
                </w:tc>
              </w:tr>
              <w:tr w:rsidR="005635BE" w:rsidRPr="0003264F" w14:paraId="5713ADE8" w14:textId="77777777" w:rsidTr="00757561">
                <w:tc>
                  <w:tcPr>
                    <w:tcW w:w="387" w:type="pct"/>
                  </w:tcPr>
                  <w:p w14:paraId="3B14C24D" w14:textId="77777777" w:rsidR="005635BE" w:rsidRPr="0003264F" w:rsidRDefault="005635BE" w:rsidP="00757561">
                    <w:pPr>
                      <w:jc w:val="both"/>
                      <w:rPr>
                        <w:rFonts w:asciiTheme="minorHAnsi" w:hAnsiTheme="minorHAnsi" w:cstheme="minorHAnsi"/>
                        <w:color w:val="333399"/>
                        <w:szCs w:val="22"/>
                      </w:rPr>
                    </w:pPr>
                  </w:p>
                </w:tc>
                <w:tc>
                  <w:tcPr>
                    <w:tcW w:w="388" w:type="pct"/>
                    <w:gridSpan w:val="2"/>
                  </w:tcPr>
                  <w:p w14:paraId="266EE010" w14:textId="77777777" w:rsidR="005635BE" w:rsidRPr="0003264F" w:rsidRDefault="005635BE" w:rsidP="00757561">
                    <w:pPr>
                      <w:jc w:val="both"/>
                      <w:rPr>
                        <w:rFonts w:asciiTheme="minorHAnsi" w:hAnsiTheme="minorHAnsi" w:cstheme="minorHAnsi"/>
                        <w:color w:val="44546A" w:themeColor="text2"/>
                        <w:szCs w:val="22"/>
                      </w:rPr>
                    </w:pPr>
                    <w:r w:rsidRPr="0003264F">
                      <w:rPr>
                        <w:rFonts w:asciiTheme="minorHAnsi" w:hAnsiTheme="minorHAnsi" w:cstheme="minorHAnsi"/>
                        <w:color w:val="44546A" w:themeColor="text2"/>
                        <w:szCs w:val="22"/>
                      </w:rPr>
                      <w:t>6.3</w:t>
                    </w:r>
                  </w:p>
                </w:tc>
                <w:tc>
                  <w:tcPr>
                    <w:tcW w:w="4224" w:type="pct"/>
                    <w:gridSpan w:val="3"/>
                  </w:tcPr>
                  <w:p w14:paraId="0696825C"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 xml:space="preserve">upon termination of the Competition (or the Contract) for whatever reason to furnish to the Contracting Authority all Confidential Information or at the written direction of the Contracting Authority to destroy in a secure manner all (or such part or parts thereof as may be identified by the Contracting Authority) Confidential Information in its possession and shall erase any Confidential Information held by the Contractor in electronic form. The Contractor will upon request furnish a certificate to that effect should the Contracting Authority so request in writing. </w:t>
                    </w:r>
                    <w:r w:rsidRPr="0003264F">
                      <w:rPr>
                        <w:rFonts w:asciiTheme="minorHAnsi" w:hAnsiTheme="minorHAnsi" w:cstheme="minorHAnsi"/>
                        <w:bCs/>
                        <w:szCs w:val="22"/>
                      </w:rPr>
                      <w:t xml:space="preserve"> </w:t>
                    </w:r>
                    <w:r w:rsidRPr="0003264F">
                      <w:rPr>
                        <w:rFonts w:asciiTheme="minorHAnsi" w:hAnsiTheme="minorHAnsi" w:cstheme="minorHAnsi"/>
                        <w:szCs w:val="22"/>
                      </w:rPr>
                      <w:t>For the avoidance of doubt “document” includes documents stored on a computer storage medium and data in digital form whether legible or not.</w:t>
                    </w:r>
                  </w:p>
                </w:tc>
              </w:tr>
              <w:tr w:rsidR="005635BE" w:rsidRPr="0003264F" w14:paraId="6A5E3631" w14:textId="77777777" w:rsidTr="00757561">
                <w:tc>
                  <w:tcPr>
                    <w:tcW w:w="387" w:type="pct"/>
                  </w:tcPr>
                  <w:p w14:paraId="290376BF" w14:textId="77777777" w:rsidR="005635BE" w:rsidRPr="0003264F" w:rsidRDefault="005635BE" w:rsidP="00757561">
                    <w:pPr>
                      <w:jc w:val="both"/>
                      <w:rPr>
                        <w:rFonts w:asciiTheme="minorHAnsi" w:hAnsiTheme="minorHAnsi" w:cstheme="minorHAnsi"/>
                        <w:color w:val="333399"/>
                        <w:szCs w:val="22"/>
                      </w:rPr>
                    </w:pPr>
                    <w:r w:rsidRPr="0003264F">
                      <w:rPr>
                        <w:rFonts w:asciiTheme="minorHAnsi" w:hAnsiTheme="minorHAnsi" w:cstheme="minorHAnsi"/>
                        <w:color w:val="333399"/>
                        <w:szCs w:val="22"/>
                      </w:rPr>
                      <w:t>7.</w:t>
                    </w:r>
                  </w:p>
                  <w:p w14:paraId="04EF5296" w14:textId="77777777" w:rsidR="005635BE" w:rsidRPr="0003264F" w:rsidRDefault="005635BE" w:rsidP="00757561">
                    <w:pPr>
                      <w:jc w:val="both"/>
                      <w:rPr>
                        <w:rFonts w:asciiTheme="minorHAnsi" w:eastAsia="MS Mincho" w:hAnsiTheme="minorHAnsi" w:cstheme="minorHAnsi"/>
                        <w:color w:val="333399"/>
                        <w:szCs w:val="22"/>
                      </w:rPr>
                    </w:pPr>
                  </w:p>
                </w:tc>
                <w:tc>
                  <w:tcPr>
                    <w:tcW w:w="4613" w:type="pct"/>
                    <w:gridSpan w:val="5"/>
                  </w:tcPr>
                  <w:p w14:paraId="6C3FE5C2" w14:textId="77777777" w:rsidR="005635BE" w:rsidRPr="0003264F" w:rsidRDefault="005635BE" w:rsidP="00757561">
                    <w:pPr>
                      <w:jc w:val="both"/>
                      <w:rPr>
                        <w:rFonts w:asciiTheme="minorHAnsi" w:eastAsia="MS Mincho" w:hAnsiTheme="minorHAnsi" w:cstheme="minorHAnsi"/>
                        <w:szCs w:val="22"/>
                      </w:rPr>
                    </w:pPr>
                    <w:r w:rsidRPr="0003264F">
                      <w:rPr>
                        <w:rFonts w:asciiTheme="minorHAnsi" w:hAnsiTheme="minorHAnsi" w:cstheme="minorHAnsi"/>
                        <w:szCs w:val="22"/>
                      </w:rPr>
                      <w:t>The Contractor shall not obtain any proprietary interest or any other interest whatsoever in the Confidential Information furnished to them by the Contracting Authority and the Contractor so acknowledges and confirms.</w:t>
                    </w:r>
                  </w:p>
                </w:tc>
              </w:tr>
              <w:tr w:rsidR="005635BE" w:rsidRPr="0003264F" w14:paraId="1BEC8365" w14:textId="77777777" w:rsidTr="00757561">
                <w:tc>
                  <w:tcPr>
                    <w:tcW w:w="387" w:type="pct"/>
                  </w:tcPr>
                  <w:p w14:paraId="3B51D33D" w14:textId="77777777" w:rsidR="005635BE" w:rsidRPr="0003264F" w:rsidRDefault="005635BE" w:rsidP="00757561">
                    <w:pPr>
                      <w:jc w:val="both"/>
                      <w:rPr>
                        <w:rFonts w:asciiTheme="minorHAnsi" w:hAnsiTheme="minorHAnsi" w:cstheme="minorHAnsi"/>
                        <w:color w:val="333399"/>
                        <w:szCs w:val="22"/>
                      </w:rPr>
                    </w:pPr>
                    <w:r w:rsidRPr="0003264F">
                      <w:rPr>
                        <w:rFonts w:asciiTheme="minorHAnsi" w:hAnsiTheme="minorHAnsi" w:cstheme="minorHAnsi"/>
                        <w:color w:val="333399"/>
                      </w:rPr>
                      <w:t>8.</w:t>
                    </w:r>
                  </w:p>
                </w:tc>
                <w:tc>
                  <w:tcPr>
                    <w:tcW w:w="4613" w:type="pct"/>
                    <w:gridSpan w:val="5"/>
                  </w:tcPr>
                  <w:p w14:paraId="4D21920B"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The Contractor shall, in the performance of the Contract, access only such hardware, software, infrastructure, or any part of the databases, data or ICT system(s) of the Contracting Authority as may be necessary for the purposes of the Competition (and obligations thereunder or arising therefrom) and only as directed by the Contracting Authority and in the manner agreed in writing between the Parties.</w:t>
                    </w:r>
                  </w:p>
                </w:tc>
              </w:tr>
              <w:tr w:rsidR="005635BE" w:rsidRPr="0003264F" w14:paraId="353A2B58" w14:textId="77777777" w:rsidTr="00757561">
                <w:tc>
                  <w:tcPr>
                    <w:tcW w:w="387" w:type="pct"/>
                  </w:tcPr>
                  <w:p w14:paraId="5B797389" w14:textId="77777777" w:rsidR="005635BE" w:rsidRPr="0003264F" w:rsidRDefault="005635BE" w:rsidP="00757561">
                    <w:pPr>
                      <w:jc w:val="both"/>
                      <w:rPr>
                        <w:rFonts w:asciiTheme="minorHAnsi" w:hAnsiTheme="minorHAnsi" w:cstheme="minorHAnsi"/>
                        <w:color w:val="333399"/>
                        <w:szCs w:val="22"/>
                      </w:rPr>
                    </w:pPr>
                    <w:r w:rsidRPr="0003264F">
                      <w:rPr>
                        <w:rFonts w:asciiTheme="minorHAnsi" w:hAnsiTheme="minorHAnsi" w:cstheme="minorHAnsi"/>
                        <w:color w:val="333399"/>
                      </w:rPr>
                      <w:t>9.</w:t>
                    </w:r>
                  </w:p>
                </w:tc>
                <w:tc>
                  <w:tcPr>
                    <w:tcW w:w="4613" w:type="pct"/>
                    <w:gridSpan w:val="5"/>
                  </w:tcPr>
                  <w:p w14:paraId="5D52314C"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The Contractor agrees that this Agreement will continue in force notwithstanding any court order relating to the Competition or termination of the Contract (if awarded) for any reason.</w:t>
                    </w:r>
                  </w:p>
                </w:tc>
              </w:tr>
              <w:tr w:rsidR="005635BE" w:rsidRPr="0003264F" w14:paraId="1E4A4381" w14:textId="77777777" w:rsidTr="00757561">
                <w:tc>
                  <w:tcPr>
                    <w:tcW w:w="387" w:type="pct"/>
                  </w:tcPr>
                  <w:p w14:paraId="139D96AE" w14:textId="77777777" w:rsidR="005635BE" w:rsidRPr="0003264F" w:rsidRDefault="005635BE" w:rsidP="00757561">
                    <w:pPr>
                      <w:jc w:val="both"/>
                      <w:rPr>
                        <w:rFonts w:asciiTheme="minorHAnsi" w:hAnsiTheme="minorHAnsi" w:cstheme="minorHAnsi"/>
                        <w:color w:val="333399"/>
                      </w:rPr>
                    </w:pPr>
                    <w:r w:rsidRPr="0003264F">
                      <w:rPr>
                        <w:rFonts w:asciiTheme="minorHAnsi" w:hAnsiTheme="minorHAnsi" w:cstheme="minorHAnsi"/>
                        <w:color w:val="333399"/>
                      </w:rPr>
                      <w:t>10.</w:t>
                    </w:r>
                  </w:p>
                  <w:p w14:paraId="1FAA3E2C" w14:textId="77777777" w:rsidR="005635BE" w:rsidRPr="0003264F" w:rsidRDefault="005635BE" w:rsidP="00757561">
                    <w:pPr>
                      <w:jc w:val="both"/>
                      <w:rPr>
                        <w:rFonts w:asciiTheme="minorHAnsi" w:hAnsiTheme="minorHAnsi" w:cstheme="minorHAnsi"/>
                        <w:color w:val="333399"/>
                      </w:rPr>
                    </w:pPr>
                  </w:p>
                  <w:p w14:paraId="611FD0DC" w14:textId="77777777" w:rsidR="005635BE" w:rsidRPr="0003264F" w:rsidRDefault="005635BE" w:rsidP="00757561">
                    <w:pPr>
                      <w:jc w:val="both"/>
                      <w:rPr>
                        <w:rFonts w:asciiTheme="minorHAnsi" w:hAnsiTheme="minorHAnsi" w:cstheme="minorHAnsi"/>
                        <w:color w:val="333399"/>
                      </w:rPr>
                    </w:pPr>
                  </w:p>
                  <w:p w14:paraId="1C9C6E93" w14:textId="77777777" w:rsidR="005635BE" w:rsidRPr="0003264F" w:rsidRDefault="005635BE" w:rsidP="00757561">
                    <w:pPr>
                      <w:jc w:val="both"/>
                      <w:rPr>
                        <w:rFonts w:asciiTheme="minorHAnsi" w:hAnsiTheme="minorHAnsi" w:cstheme="minorHAnsi"/>
                        <w:color w:val="333399"/>
                        <w:szCs w:val="22"/>
                      </w:rPr>
                    </w:pPr>
                    <w:r w:rsidRPr="0003264F">
                      <w:rPr>
                        <w:rFonts w:asciiTheme="minorHAnsi" w:hAnsiTheme="minorHAnsi" w:cstheme="minorHAnsi"/>
                        <w:color w:val="333399"/>
                      </w:rPr>
                      <w:t>11.</w:t>
                    </w:r>
                  </w:p>
                </w:tc>
                <w:tc>
                  <w:tcPr>
                    <w:tcW w:w="4613" w:type="pct"/>
                    <w:gridSpan w:val="5"/>
                  </w:tcPr>
                  <w:p w14:paraId="384AD166" w14:textId="77777777" w:rsidR="005635BE" w:rsidRPr="0003264F" w:rsidRDefault="005635BE" w:rsidP="00757561">
                    <w:pPr>
                      <w:jc w:val="both"/>
                      <w:rPr>
                        <w:rFonts w:asciiTheme="minorHAnsi" w:hAnsiTheme="minorHAnsi" w:cstheme="minorHAnsi"/>
                        <w:szCs w:val="22"/>
                      </w:rPr>
                    </w:pPr>
                    <w:r w:rsidRPr="0003264F">
                      <w:rPr>
                        <w:rFonts w:asciiTheme="minorHAnsi" w:hAnsiTheme="minorHAnsi" w:cstheme="minorHAnsi"/>
                        <w:szCs w:val="22"/>
                      </w:rPr>
                      <w:t>The Contractor agrees that this Agreement shall in all aspects be governed by and construed in accordance with the laws of Ireland and the Contractor hereby further agrees that the courts of Ireland have exclusive jurisdiction to hear and determine any disputes arising out of or in connection with this Agreement.</w:t>
                    </w:r>
                  </w:p>
                  <w:p w14:paraId="29500149" w14:textId="77777777" w:rsidR="005635BE" w:rsidRPr="0003264F" w:rsidRDefault="005635BE" w:rsidP="0003041E">
                    <w:pPr>
                      <w:numPr>
                        <w:ilvl w:val="2"/>
                        <w:numId w:val="10"/>
                      </w:numPr>
                      <w:spacing w:line="256" w:lineRule="auto"/>
                      <w:ind w:left="469" w:hanging="469"/>
                      <w:contextualSpacing/>
                      <w:jc w:val="both"/>
                      <w:rPr>
                        <w:rFonts w:asciiTheme="minorHAnsi" w:hAnsiTheme="minorHAnsi" w:cstheme="minorHAnsi"/>
                        <w:szCs w:val="22"/>
                      </w:rPr>
                    </w:pPr>
                    <w:r w:rsidRPr="0003264F">
                      <w:rPr>
                        <w:rFonts w:asciiTheme="minorHAnsi" w:hAnsiTheme="minorHAnsi" w:cstheme="minorHAnsi"/>
                        <w:szCs w:val="22"/>
                      </w:rPr>
                      <w:t>In this Agreement, the following terms shall have the meanings respectively ascribed to them:</w:t>
                    </w:r>
                  </w:p>
                  <w:p w14:paraId="7D4E0F14" w14:textId="09C2F237" w:rsidR="005635BE" w:rsidRPr="0003264F" w:rsidRDefault="005635BE" w:rsidP="00757561">
                    <w:pPr>
                      <w:spacing w:line="256" w:lineRule="auto"/>
                      <w:jc w:val="both"/>
                      <w:rPr>
                        <w:rFonts w:asciiTheme="minorHAnsi" w:hAnsiTheme="minorHAnsi" w:cstheme="minorHAnsi"/>
                        <w:szCs w:val="22"/>
                      </w:rPr>
                    </w:pPr>
                    <w:r w:rsidRPr="0003264F">
                      <w:rPr>
                        <w:rFonts w:asciiTheme="minorHAnsi" w:hAnsiTheme="minorHAnsi" w:cstheme="minorHAnsi"/>
                        <w:szCs w:val="22"/>
                      </w:rPr>
                      <w:t xml:space="preserve">“Data Controller” has the meaning given under the Data Protection </w:t>
                    </w:r>
                    <w:r w:rsidR="001068B1" w:rsidRPr="0003264F">
                      <w:rPr>
                        <w:rFonts w:asciiTheme="minorHAnsi" w:hAnsiTheme="minorHAnsi" w:cstheme="minorHAnsi"/>
                        <w:szCs w:val="22"/>
                      </w:rPr>
                      <w:t>Laws.</w:t>
                    </w:r>
                    <w:r w:rsidRPr="0003264F">
                      <w:rPr>
                        <w:rFonts w:asciiTheme="minorHAnsi" w:hAnsiTheme="minorHAnsi" w:cstheme="minorHAnsi"/>
                        <w:szCs w:val="22"/>
                      </w:rPr>
                      <w:t xml:space="preserve"> </w:t>
                    </w:r>
                  </w:p>
                  <w:p w14:paraId="36A56FFF" w14:textId="16D2EF8A" w:rsidR="005635BE" w:rsidRPr="0003264F" w:rsidRDefault="005635BE" w:rsidP="00757561">
                    <w:pPr>
                      <w:spacing w:line="256" w:lineRule="auto"/>
                      <w:jc w:val="both"/>
                      <w:rPr>
                        <w:rFonts w:asciiTheme="minorHAnsi" w:hAnsiTheme="minorHAnsi" w:cstheme="minorHAnsi"/>
                        <w:szCs w:val="22"/>
                      </w:rPr>
                    </w:pPr>
                    <w:r w:rsidRPr="0003264F">
                      <w:rPr>
                        <w:rFonts w:asciiTheme="minorHAnsi" w:hAnsiTheme="minorHAnsi" w:cstheme="minorHAnsi"/>
                        <w:szCs w:val="22"/>
                      </w:rPr>
                      <w:t xml:space="preserve">“Data Processor” has the meaning given under the Data Protection </w:t>
                    </w:r>
                    <w:r w:rsidR="001068B1" w:rsidRPr="0003264F">
                      <w:rPr>
                        <w:rFonts w:asciiTheme="minorHAnsi" w:hAnsiTheme="minorHAnsi" w:cstheme="minorHAnsi"/>
                        <w:szCs w:val="22"/>
                      </w:rPr>
                      <w:t>Laws.</w:t>
                    </w:r>
                    <w:r w:rsidRPr="0003264F">
                      <w:rPr>
                        <w:rFonts w:asciiTheme="minorHAnsi" w:hAnsiTheme="minorHAnsi" w:cstheme="minorHAnsi"/>
                        <w:szCs w:val="22"/>
                      </w:rPr>
                      <w:t xml:space="preserve"> </w:t>
                    </w:r>
                  </w:p>
                  <w:p w14:paraId="03C65BB0" w14:textId="353C4684" w:rsidR="005635BE" w:rsidRPr="0003264F" w:rsidRDefault="005635BE" w:rsidP="00757561">
                    <w:pPr>
                      <w:spacing w:line="256" w:lineRule="auto"/>
                      <w:jc w:val="both"/>
                      <w:rPr>
                        <w:rFonts w:asciiTheme="minorHAnsi" w:hAnsiTheme="minorHAnsi" w:cstheme="minorHAnsi"/>
                        <w:szCs w:val="22"/>
                      </w:rPr>
                    </w:pPr>
                    <w:r w:rsidRPr="0003264F">
                      <w:rPr>
                        <w:rFonts w:asciiTheme="minorHAnsi" w:hAnsiTheme="minorHAnsi" w:cstheme="minorHAnsi"/>
                        <w:szCs w:val="22"/>
                      </w:rPr>
                      <w:t xml:space="preserve">“Data Subject” has the meaning given under the Data Protection </w:t>
                    </w:r>
                    <w:r w:rsidR="001068B1" w:rsidRPr="0003264F">
                      <w:rPr>
                        <w:rFonts w:asciiTheme="minorHAnsi" w:hAnsiTheme="minorHAnsi" w:cstheme="minorHAnsi"/>
                        <w:szCs w:val="22"/>
                      </w:rPr>
                      <w:t>Laws.</w:t>
                    </w:r>
                    <w:r w:rsidRPr="0003264F">
                      <w:rPr>
                        <w:rFonts w:asciiTheme="minorHAnsi" w:hAnsiTheme="minorHAnsi" w:cstheme="minorHAnsi"/>
                        <w:szCs w:val="22"/>
                      </w:rPr>
                      <w:t xml:space="preserve"> </w:t>
                    </w:r>
                  </w:p>
                  <w:p w14:paraId="6BB81E71" w14:textId="646A176F" w:rsidR="005635BE" w:rsidRPr="0003264F" w:rsidRDefault="005635BE" w:rsidP="00757561">
                    <w:pPr>
                      <w:spacing w:line="256" w:lineRule="auto"/>
                      <w:jc w:val="both"/>
                      <w:rPr>
                        <w:rFonts w:asciiTheme="minorHAnsi" w:hAnsiTheme="minorHAnsi" w:cstheme="minorHAnsi"/>
                        <w:szCs w:val="22"/>
                      </w:rPr>
                    </w:pPr>
                    <w:r w:rsidRPr="0003264F">
                      <w:rPr>
                        <w:rFonts w:asciiTheme="minorHAnsi" w:hAnsiTheme="minorHAnsi" w:cstheme="minorHAnsi"/>
                        <w:szCs w:val="22"/>
                      </w:rPr>
                      <w:t xml:space="preserve">“Data Subject Access Request” means a request made by a Data Subject in accordance with rights granted under the Data Protection Laws to access his or her Personal </w:t>
                    </w:r>
                    <w:r w:rsidR="001068B1" w:rsidRPr="0003264F">
                      <w:rPr>
                        <w:rFonts w:asciiTheme="minorHAnsi" w:hAnsiTheme="minorHAnsi" w:cstheme="minorHAnsi"/>
                        <w:szCs w:val="22"/>
                      </w:rPr>
                      <w:t>Data.</w:t>
                    </w:r>
                  </w:p>
                  <w:p w14:paraId="1174B509" w14:textId="5511E33A" w:rsidR="005635BE" w:rsidRPr="0003264F" w:rsidRDefault="005635BE" w:rsidP="00757561">
                    <w:pPr>
                      <w:spacing w:line="256" w:lineRule="auto"/>
                      <w:jc w:val="both"/>
                      <w:rPr>
                        <w:rFonts w:asciiTheme="minorHAnsi" w:hAnsiTheme="minorHAnsi" w:cstheme="minorHAnsi"/>
                        <w:szCs w:val="22"/>
                      </w:rPr>
                    </w:pPr>
                    <w:r w:rsidRPr="0003264F">
                      <w:rPr>
                        <w:rFonts w:asciiTheme="minorHAnsi" w:hAnsiTheme="minorHAnsi" w:cstheme="minorHAnsi"/>
                        <w:szCs w:val="22"/>
                      </w:rPr>
                      <w:t xml:space="preserve">“Personal Data” has the meaning given under Data Protection </w:t>
                    </w:r>
                    <w:r w:rsidR="001068B1" w:rsidRPr="0003264F">
                      <w:rPr>
                        <w:rFonts w:asciiTheme="minorHAnsi" w:hAnsiTheme="minorHAnsi" w:cstheme="minorHAnsi"/>
                        <w:szCs w:val="22"/>
                      </w:rPr>
                      <w:t>Laws.</w:t>
                    </w:r>
                  </w:p>
                  <w:p w14:paraId="4551E7F8" w14:textId="2A47031C" w:rsidR="005635BE" w:rsidRPr="0003264F" w:rsidRDefault="005635BE" w:rsidP="00757561">
                    <w:pPr>
                      <w:spacing w:line="256" w:lineRule="auto"/>
                      <w:jc w:val="both"/>
                      <w:rPr>
                        <w:rFonts w:asciiTheme="minorHAnsi" w:hAnsiTheme="minorHAnsi" w:cstheme="minorHAnsi"/>
                        <w:szCs w:val="22"/>
                      </w:rPr>
                    </w:pPr>
                    <w:r w:rsidRPr="0003264F">
                      <w:rPr>
                        <w:rFonts w:asciiTheme="minorHAnsi" w:hAnsiTheme="minorHAnsi" w:cstheme="minorHAnsi"/>
                        <w:szCs w:val="22"/>
                      </w:rPr>
                      <w:t xml:space="preserve">“Processing” has the meaning given under the Data Protection </w:t>
                    </w:r>
                    <w:r w:rsidR="001068B1" w:rsidRPr="0003264F">
                      <w:rPr>
                        <w:rFonts w:asciiTheme="minorHAnsi" w:hAnsiTheme="minorHAnsi" w:cstheme="minorHAnsi"/>
                        <w:szCs w:val="22"/>
                      </w:rPr>
                      <w:t>Laws.</w:t>
                    </w:r>
                  </w:p>
                  <w:p w14:paraId="723CFCCB" w14:textId="77777777" w:rsidR="005635BE" w:rsidRPr="0003264F" w:rsidRDefault="005635BE" w:rsidP="0003041E">
                    <w:pPr>
                      <w:numPr>
                        <w:ilvl w:val="2"/>
                        <w:numId w:val="10"/>
                      </w:numPr>
                      <w:spacing w:line="256" w:lineRule="auto"/>
                      <w:ind w:left="469" w:hanging="469"/>
                      <w:contextualSpacing/>
                      <w:jc w:val="both"/>
                      <w:rPr>
                        <w:rFonts w:asciiTheme="minorHAnsi" w:hAnsiTheme="minorHAnsi" w:cstheme="minorHAnsi"/>
                        <w:szCs w:val="22"/>
                      </w:rPr>
                    </w:pPr>
                    <w:r w:rsidRPr="0003264F">
                      <w:rPr>
                        <w:rFonts w:asciiTheme="minorHAnsi" w:hAnsiTheme="minorHAnsi" w:cstheme="minorHAnsi"/>
                        <w:szCs w:val="22"/>
                      </w:rPr>
                      <w:t>The Contractor shall comply with all applicable requirements of the Data Protection Laws.</w:t>
                    </w:r>
                  </w:p>
                  <w:p w14:paraId="28BAE093" w14:textId="014F1740" w:rsidR="005635BE" w:rsidRPr="0003264F" w:rsidRDefault="005635BE" w:rsidP="0003041E">
                    <w:pPr>
                      <w:numPr>
                        <w:ilvl w:val="2"/>
                        <w:numId w:val="10"/>
                      </w:numPr>
                      <w:spacing w:line="256" w:lineRule="auto"/>
                      <w:ind w:left="469" w:hanging="469"/>
                      <w:contextualSpacing/>
                      <w:jc w:val="both"/>
                      <w:rPr>
                        <w:rFonts w:asciiTheme="minorHAnsi" w:hAnsiTheme="minorHAnsi" w:cstheme="minorHAnsi"/>
                        <w:szCs w:val="22"/>
                      </w:rPr>
                    </w:pPr>
                    <w:r w:rsidRPr="0003264F">
                      <w:rPr>
                        <w:rFonts w:asciiTheme="minorHAnsi" w:hAnsiTheme="minorHAnsi" w:cstheme="minorHAnsi"/>
                        <w:szCs w:val="22"/>
                      </w:rPr>
                      <w:t xml:space="preserve">The Parties acknowledge that for the purposes of the Data Protection Laws, the Contracting Authority is the Data </w:t>
                    </w:r>
                    <w:r w:rsidR="001068B1" w:rsidRPr="0003264F">
                      <w:rPr>
                        <w:rFonts w:asciiTheme="minorHAnsi" w:hAnsiTheme="minorHAnsi" w:cstheme="minorHAnsi"/>
                        <w:szCs w:val="22"/>
                      </w:rPr>
                      <w:t>Controller,</w:t>
                    </w:r>
                    <w:r w:rsidRPr="0003264F">
                      <w:rPr>
                        <w:rFonts w:asciiTheme="minorHAnsi" w:hAnsiTheme="minorHAnsi" w:cstheme="minorHAnsi"/>
                        <w:szCs w:val="22"/>
                      </w:rPr>
                      <w:t xml:space="preserve"> and the Contractor is the Data Processor in respect of Confidential Information which is Personal Data.  Schedule A sets out the scope, nature and purpose of Processing by the Contractor, the duration of the Processing and the types of Personal Data and categories of Data Subject.</w:t>
                    </w:r>
                  </w:p>
                  <w:p w14:paraId="24461F60" w14:textId="77777777" w:rsidR="005635BE" w:rsidRPr="0003264F" w:rsidRDefault="005635BE" w:rsidP="00757561">
                    <w:pPr>
                      <w:spacing w:line="256" w:lineRule="auto"/>
                      <w:ind w:left="2340"/>
                      <w:contextualSpacing/>
                      <w:jc w:val="both"/>
                      <w:rPr>
                        <w:rFonts w:asciiTheme="minorHAnsi" w:hAnsiTheme="minorHAnsi" w:cstheme="minorHAnsi"/>
                        <w:szCs w:val="22"/>
                      </w:rPr>
                    </w:pPr>
                  </w:p>
                  <w:p w14:paraId="312E73A7" w14:textId="523BB011" w:rsidR="005635BE" w:rsidRPr="0003264F" w:rsidRDefault="005635BE" w:rsidP="0003041E">
                    <w:pPr>
                      <w:numPr>
                        <w:ilvl w:val="2"/>
                        <w:numId w:val="10"/>
                      </w:numPr>
                      <w:spacing w:line="256" w:lineRule="auto"/>
                      <w:ind w:left="469" w:hanging="469"/>
                      <w:contextualSpacing/>
                      <w:jc w:val="both"/>
                      <w:rPr>
                        <w:rFonts w:asciiTheme="minorHAnsi" w:hAnsiTheme="minorHAnsi" w:cstheme="minorHAnsi"/>
                        <w:szCs w:val="22"/>
                      </w:rPr>
                    </w:pPr>
                    <w:r w:rsidRPr="0003264F">
                      <w:rPr>
                        <w:rFonts w:asciiTheme="minorHAnsi" w:hAnsiTheme="minorHAnsi" w:cstheme="minorHAnsi"/>
                        <w:szCs w:val="22"/>
                      </w:rPr>
                      <w:t xml:space="preserve">Without prejudice to the generality of clause 11(B), the Contractor shall, in relation to any Confidential Information which is Personal </w:t>
                    </w:r>
                    <w:r w:rsidR="00284448" w:rsidRPr="0003264F">
                      <w:rPr>
                        <w:rFonts w:asciiTheme="minorHAnsi" w:hAnsiTheme="minorHAnsi" w:cstheme="minorHAnsi"/>
                        <w:szCs w:val="22"/>
                      </w:rPr>
                      <w:t>Data: -</w:t>
                    </w:r>
                  </w:p>
                  <w:p w14:paraId="5E1795F9" w14:textId="56DE5065" w:rsidR="005635BE" w:rsidRPr="0003264F" w:rsidRDefault="005635BE" w:rsidP="0003041E">
                    <w:pPr>
                      <w:numPr>
                        <w:ilvl w:val="0"/>
                        <w:numId w:val="14"/>
                      </w:numPr>
                      <w:spacing w:line="256" w:lineRule="auto"/>
                      <w:contextualSpacing/>
                      <w:jc w:val="both"/>
                      <w:rPr>
                        <w:rFonts w:asciiTheme="minorHAnsi" w:hAnsiTheme="minorHAnsi" w:cstheme="minorHAnsi"/>
                        <w:szCs w:val="22"/>
                      </w:rPr>
                    </w:pPr>
                    <w:r w:rsidRPr="0003264F">
                      <w:rPr>
                        <w:rFonts w:asciiTheme="minorHAnsi" w:hAnsiTheme="minorHAnsi" w:cstheme="minorHAnsi"/>
                        <w:szCs w:val="22"/>
                      </w:rPr>
                      <w:lastRenderedPageBreak/>
                      <w:t xml:space="preserve">process that Personal Data only on the written instructions of the Contracting </w:t>
                    </w:r>
                    <w:r w:rsidR="00284448" w:rsidRPr="0003264F">
                      <w:rPr>
                        <w:rFonts w:asciiTheme="minorHAnsi" w:hAnsiTheme="minorHAnsi" w:cstheme="minorHAnsi"/>
                        <w:szCs w:val="22"/>
                      </w:rPr>
                      <w:t>Authority.</w:t>
                    </w:r>
                    <w:r w:rsidRPr="0003264F">
                      <w:rPr>
                        <w:rFonts w:asciiTheme="minorHAnsi" w:hAnsiTheme="minorHAnsi" w:cstheme="minorHAnsi"/>
                        <w:szCs w:val="22"/>
                      </w:rPr>
                      <w:t xml:space="preserve"> </w:t>
                    </w:r>
                  </w:p>
                  <w:p w14:paraId="49E15629" w14:textId="77777777" w:rsidR="005635BE" w:rsidRPr="0003264F" w:rsidRDefault="005635BE" w:rsidP="00757561">
                    <w:pPr>
                      <w:spacing w:line="256" w:lineRule="auto"/>
                      <w:ind w:left="405"/>
                      <w:contextualSpacing/>
                      <w:jc w:val="both"/>
                      <w:rPr>
                        <w:rFonts w:asciiTheme="minorHAnsi" w:hAnsiTheme="minorHAnsi" w:cstheme="minorHAnsi"/>
                        <w:szCs w:val="22"/>
                      </w:rPr>
                    </w:pPr>
                  </w:p>
                  <w:p w14:paraId="64B34187" w14:textId="77777777" w:rsidR="005635BE" w:rsidRPr="0003264F" w:rsidRDefault="005635BE" w:rsidP="0003041E">
                    <w:pPr>
                      <w:numPr>
                        <w:ilvl w:val="0"/>
                        <w:numId w:val="14"/>
                      </w:numPr>
                      <w:spacing w:line="256" w:lineRule="auto"/>
                      <w:contextualSpacing/>
                      <w:jc w:val="both"/>
                      <w:rPr>
                        <w:rFonts w:asciiTheme="minorHAnsi" w:hAnsiTheme="minorHAnsi" w:cstheme="minorHAnsi"/>
                        <w:szCs w:val="22"/>
                      </w:rPr>
                    </w:pPr>
                    <w:r w:rsidRPr="0003264F">
                      <w:rPr>
                        <w:rFonts w:asciiTheme="minorHAnsi" w:hAnsiTheme="minorHAnsi" w:cstheme="minorHAnsi"/>
                        <w:szCs w:val="22"/>
                      </w:rPr>
                      <w:t>ensure that it has in place appropriate technical and organisational measures, reviewed and approved by the Contracting Authority,  to protect against unauthorised or unlawful processing of Personal Data and against accidental loss or destruction of, or damage to, Personal Data, appropriate to the harm that might result from the unauthorised or unlawful processing or accidental loss, destruction or damage and the nature of the data to be protected, having regard to the state of technological development and the cost of implementing any measures (those measures may include, where appropriate, pseudonymising and encrypting Personal Data, ensuring confidentiality, integrity, availability and resilience of its systems and services, ensuring that availability of and access to Personal Data can be restored in a timely manner after an incident, and regularly assessing and evaluating the effectiveness of the technical and organisational measures adopted by it);</w:t>
                    </w:r>
                  </w:p>
                  <w:p w14:paraId="4BE5C1B1" w14:textId="29BF1E4A" w:rsidR="005635BE" w:rsidRPr="0003264F" w:rsidRDefault="005635BE" w:rsidP="0003041E">
                    <w:pPr>
                      <w:numPr>
                        <w:ilvl w:val="0"/>
                        <w:numId w:val="14"/>
                      </w:numPr>
                      <w:spacing w:line="256" w:lineRule="auto"/>
                      <w:contextualSpacing/>
                      <w:jc w:val="both"/>
                      <w:rPr>
                        <w:rFonts w:asciiTheme="minorHAnsi" w:hAnsiTheme="minorHAnsi" w:cstheme="minorHAnsi"/>
                        <w:szCs w:val="22"/>
                      </w:rPr>
                    </w:pPr>
                    <w:r w:rsidRPr="0003264F">
                      <w:rPr>
                        <w:rFonts w:asciiTheme="minorHAnsi" w:hAnsiTheme="minorHAnsi" w:cstheme="minorHAnsi"/>
                        <w:szCs w:val="22"/>
                      </w:rPr>
                      <w:t xml:space="preserve">ensure that all personnel who have access to and/or process Personal Data are obliged to keep the Personal Data </w:t>
                    </w:r>
                    <w:r w:rsidR="00284448" w:rsidRPr="0003264F">
                      <w:rPr>
                        <w:rFonts w:asciiTheme="minorHAnsi" w:hAnsiTheme="minorHAnsi" w:cstheme="minorHAnsi"/>
                        <w:szCs w:val="22"/>
                      </w:rPr>
                      <w:t>confidential.</w:t>
                    </w:r>
                  </w:p>
                  <w:p w14:paraId="4844817C" w14:textId="77777777" w:rsidR="005635BE" w:rsidRPr="0003264F" w:rsidRDefault="005635BE" w:rsidP="00757561">
                    <w:pPr>
                      <w:spacing w:line="256" w:lineRule="auto"/>
                      <w:ind w:left="405"/>
                      <w:contextualSpacing/>
                      <w:jc w:val="both"/>
                      <w:rPr>
                        <w:rFonts w:asciiTheme="minorHAnsi" w:hAnsiTheme="minorHAnsi" w:cstheme="minorHAnsi"/>
                        <w:szCs w:val="22"/>
                      </w:rPr>
                    </w:pPr>
                  </w:p>
                  <w:p w14:paraId="07285841" w14:textId="23F9D06E" w:rsidR="005635BE" w:rsidRPr="0003264F" w:rsidRDefault="005635BE" w:rsidP="0003041E">
                    <w:pPr>
                      <w:numPr>
                        <w:ilvl w:val="0"/>
                        <w:numId w:val="14"/>
                      </w:numPr>
                      <w:spacing w:line="256" w:lineRule="auto"/>
                      <w:contextualSpacing/>
                      <w:jc w:val="both"/>
                      <w:rPr>
                        <w:rFonts w:asciiTheme="minorHAnsi" w:hAnsiTheme="minorHAnsi" w:cstheme="minorHAnsi"/>
                        <w:szCs w:val="22"/>
                      </w:rPr>
                    </w:pPr>
                    <w:r w:rsidRPr="0003264F">
                      <w:rPr>
                        <w:rFonts w:asciiTheme="minorHAnsi" w:hAnsiTheme="minorHAnsi" w:cstheme="minorHAnsi"/>
                        <w:szCs w:val="22"/>
                      </w:rPr>
                      <w:t xml:space="preserve">not transfer any Personal Data outside of the European Economic Area unless the prior written consent of the Contracting Authority has been obtained and the following conditions are </w:t>
                    </w:r>
                    <w:r w:rsidR="00284448" w:rsidRPr="0003264F">
                      <w:rPr>
                        <w:rFonts w:asciiTheme="minorHAnsi" w:hAnsiTheme="minorHAnsi" w:cstheme="minorHAnsi"/>
                        <w:szCs w:val="22"/>
                      </w:rPr>
                      <w:t>fulfilled.</w:t>
                    </w:r>
                  </w:p>
                  <w:p w14:paraId="31CE5FCD" w14:textId="77777777" w:rsidR="005635BE" w:rsidRPr="0003264F" w:rsidRDefault="005635BE" w:rsidP="00757561">
                    <w:pPr>
                      <w:ind w:left="720"/>
                      <w:contextualSpacing/>
                      <w:jc w:val="both"/>
                      <w:rPr>
                        <w:rFonts w:asciiTheme="minorHAnsi" w:hAnsiTheme="minorHAnsi" w:cstheme="minorHAnsi"/>
                        <w:szCs w:val="22"/>
                      </w:rPr>
                    </w:pPr>
                  </w:p>
                  <w:p w14:paraId="553DF910" w14:textId="77777777" w:rsidR="005635BE" w:rsidRPr="0003264F" w:rsidRDefault="005635BE" w:rsidP="00757561">
                    <w:pPr>
                      <w:spacing w:line="256" w:lineRule="auto"/>
                      <w:ind w:left="405"/>
                      <w:contextualSpacing/>
                      <w:jc w:val="both"/>
                      <w:rPr>
                        <w:rFonts w:asciiTheme="minorHAnsi" w:hAnsiTheme="minorHAnsi" w:cstheme="minorHAnsi"/>
                        <w:szCs w:val="22"/>
                      </w:rPr>
                    </w:pPr>
                  </w:p>
                  <w:p w14:paraId="4588C07D" w14:textId="4B3FA42E" w:rsidR="005635BE" w:rsidRPr="0003264F" w:rsidRDefault="005635BE" w:rsidP="0003041E">
                    <w:pPr>
                      <w:numPr>
                        <w:ilvl w:val="0"/>
                        <w:numId w:val="15"/>
                      </w:numPr>
                      <w:spacing w:line="256" w:lineRule="auto"/>
                      <w:contextualSpacing/>
                      <w:jc w:val="both"/>
                      <w:rPr>
                        <w:rFonts w:asciiTheme="minorHAnsi" w:hAnsiTheme="minorHAnsi" w:cstheme="minorHAnsi"/>
                        <w:szCs w:val="22"/>
                      </w:rPr>
                    </w:pPr>
                    <w:r w:rsidRPr="0003264F">
                      <w:rPr>
                        <w:rFonts w:asciiTheme="minorHAnsi" w:hAnsiTheme="minorHAnsi" w:cstheme="minorHAnsi"/>
                        <w:szCs w:val="22"/>
                      </w:rPr>
                      <w:t xml:space="preserve">appropriate safeguards are in </w:t>
                    </w:r>
                    <w:r w:rsidR="00284448" w:rsidRPr="0003264F">
                      <w:rPr>
                        <w:rFonts w:asciiTheme="minorHAnsi" w:hAnsiTheme="minorHAnsi" w:cstheme="minorHAnsi"/>
                        <w:szCs w:val="22"/>
                      </w:rPr>
                      <w:t>place in</w:t>
                    </w:r>
                    <w:r w:rsidRPr="0003264F">
                      <w:rPr>
                        <w:rFonts w:asciiTheme="minorHAnsi" w:hAnsiTheme="minorHAnsi" w:cstheme="minorHAnsi"/>
                        <w:szCs w:val="22"/>
                      </w:rPr>
                      <w:t xml:space="preserve"> relation to the transfer, to ensure that Personal Data is adequately protected in accordance with Chapter V of Regulation 2016/679 </w:t>
                    </w:r>
                    <w:r w:rsidR="00284448" w:rsidRPr="0003264F">
                      <w:rPr>
                        <w:rFonts w:asciiTheme="minorHAnsi" w:hAnsiTheme="minorHAnsi" w:cstheme="minorHAnsi"/>
                        <w:szCs w:val="22"/>
                      </w:rPr>
                      <w:t>(General</w:t>
                    </w:r>
                    <w:r w:rsidRPr="0003264F">
                      <w:rPr>
                        <w:rFonts w:asciiTheme="minorHAnsi" w:hAnsiTheme="minorHAnsi" w:cstheme="minorHAnsi"/>
                        <w:szCs w:val="22"/>
                      </w:rPr>
                      <w:t xml:space="preserve"> Data Protection Regulation</w:t>
                    </w:r>
                    <w:r w:rsidR="00284448" w:rsidRPr="0003264F">
                      <w:rPr>
                        <w:rFonts w:asciiTheme="minorHAnsi" w:hAnsiTheme="minorHAnsi" w:cstheme="minorHAnsi"/>
                        <w:szCs w:val="22"/>
                      </w:rPr>
                      <w:t>).</w:t>
                    </w:r>
                    <w:r w:rsidRPr="0003264F">
                      <w:rPr>
                        <w:rFonts w:asciiTheme="minorHAnsi" w:hAnsiTheme="minorHAnsi" w:cstheme="minorHAnsi"/>
                        <w:szCs w:val="22"/>
                      </w:rPr>
                      <w:t xml:space="preserve"> </w:t>
                    </w:r>
                  </w:p>
                  <w:p w14:paraId="2A4D67E8" w14:textId="638A5FBC" w:rsidR="005635BE" w:rsidRPr="0003264F" w:rsidRDefault="005635BE" w:rsidP="0003041E">
                    <w:pPr>
                      <w:numPr>
                        <w:ilvl w:val="0"/>
                        <w:numId w:val="15"/>
                      </w:numPr>
                      <w:spacing w:line="256" w:lineRule="auto"/>
                      <w:contextualSpacing/>
                      <w:jc w:val="both"/>
                      <w:rPr>
                        <w:rFonts w:asciiTheme="minorHAnsi" w:hAnsiTheme="minorHAnsi" w:cstheme="minorHAnsi"/>
                        <w:szCs w:val="22"/>
                      </w:rPr>
                    </w:pPr>
                    <w:r w:rsidRPr="0003264F">
                      <w:rPr>
                        <w:rFonts w:asciiTheme="minorHAnsi" w:hAnsiTheme="minorHAnsi" w:cstheme="minorHAnsi"/>
                        <w:szCs w:val="22"/>
                      </w:rPr>
                      <w:t xml:space="preserve">the data subject has enforceable rights and effective legal </w:t>
                    </w:r>
                    <w:r w:rsidR="00284448" w:rsidRPr="0003264F">
                      <w:rPr>
                        <w:rFonts w:asciiTheme="minorHAnsi" w:hAnsiTheme="minorHAnsi" w:cstheme="minorHAnsi"/>
                        <w:szCs w:val="22"/>
                      </w:rPr>
                      <w:t>remedies.</w:t>
                    </w:r>
                  </w:p>
                  <w:p w14:paraId="769809B7" w14:textId="77777777" w:rsidR="005635BE" w:rsidRPr="0003264F" w:rsidRDefault="005635BE" w:rsidP="0003041E">
                    <w:pPr>
                      <w:numPr>
                        <w:ilvl w:val="0"/>
                        <w:numId w:val="15"/>
                      </w:numPr>
                      <w:spacing w:line="256" w:lineRule="auto"/>
                      <w:contextualSpacing/>
                      <w:jc w:val="both"/>
                      <w:rPr>
                        <w:rFonts w:asciiTheme="minorHAnsi" w:hAnsiTheme="minorHAnsi" w:cstheme="minorHAnsi"/>
                        <w:szCs w:val="22"/>
                      </w:rPr>
                    </w:pPr>
                    <w:r w:rsidRPr="0003264F">
                      <w:rPr>
                        <w:rFonts w:asciiTheme="minorHAnsi" w:hAnsiTheme="minorHAnsi" w:cstheme="minorHAnsi"/>
                        <w:szCs w:val="22"/>
                      </w:rPr>
                      <w:t>The Contractor complies with its obligations under the Data Protection Laws by providing an adequate level of protection to any Personal Data that is transferred; and</w:t>
                    </w:r>
                  </w:p>
                  <w:p w14:paraId="41B9BAE6" w14:textId="44FD4356" w:rsidR="005635BE" w:rsidRPr="0003264F" w:rsidRDefault="005635BE" w:rsidP="0003041E">
                    <w:pPr>
                      <w:numPr>
                        <w:ilvl w:val="0"/>
                        <w:numId w:val="15"/>
                      </w:numPr>
                      <w:spacing w:line="256" w:lineRule="auto"/>
                      <w:contextualSpacing/>
                      <w:jc w:val="both"/>
                      <w:rPr>
                        <w:rFonts w:asciiTheme="minorHAnsi" w:hAnsiTheme="minorHAnsi" w:cstheme="minorHAnsi"/>
                        <w:szCs w:val="22"/>
                      </w:rPr>
                    </w:pPr>
                    <w:r w:rsidRPr="0003264F">
                      <w:rPr>
                        <w:rFonts w:asciiTheme="minorHAnsi" w:hAnsiTheme="minorHAnsi" w:cstheme="minorHAnsi"/>
                        <w:szCs w:val="22"/>
                      </w:rPr>
                      <w:t xml:space="preserve">The Contractor complies with reasonable instructions notified to it in advance by the Contracting Authority with respect to the processing of the </w:t>
                    </w:r>
                    <w:r w:rsidR="00CB753C" w:rsidRPr="0003264F">
                      <w:rPr>
                        <w:rFonts w:asciiTheme="minorHAnsi" w:hAnsiTheme="minorHAnsi" w:cstheme="minorHAnsi"/>
                        <w:szCs w:val="22"/>
                      </w:rPr>
                      <w:t>personal</w:t>
                    </w:r>
                    <w:r w:rsidRPr="0003264F">
                      <w:rPr>
                        <w:rFonts w:asciiTheme="minorHAnsi" w:hAnsiTheme="minorHAnsi" w:cstheme="minorHAnsi"/>
                        <w:szCs w:val="22"/>
                      </w:rPr>
                      <w:t xml:space="preserve"> </w:t>
                    </w:r>
                    <w:r w:rsidR="00284448" w:rsidRPr="0003264F">
                      <w:rPr>
                        <w:rFonts w:asciiTheme="minorHAnsi" w:hAnsiTheme="minorHAnsi" w:cstheme="minorHAnsi"/>
                        <w:szCs w:val="22"/>
                      </w:rPr>
                      <w:t>Data.</w:t>
                    </w:r>
                  </w:p>
                  <w:p w14:paraId="0D43E87E" w14:textId="77777777" w:rsidR="005635BE" w:rsidRPr="0003264F" w:rsidRDefault="005635BE" w:rsidP="00757561">
                    <w:pPr>
                      <w:spacing w:line="256" w:lineRule="auto"/>
                      <w:jc w:val="both"/>
                      <w:rPr>
                        <w:rFonts w:asciiTheme="minorHAnsi" w:hAnsiTheme="minorHAnsi" w:cstheme="minorHAnsi"/>
                        <w:szCs w:val="22"/>
                      </w:rPr>
                    </w:pPr>
                    <w:r w:rsidRPr="0003264F">
                      <w:rPr>
                        <w:rFonts w:asciiTheme="minorHAnsi" w:hAnsiTheme="minorHAnsi" w:cstheme="minorHAnsi"/>
                        <w:szCs w:val="22"/>
                      </w:rPr>
                      <w:t xml:space="preserve"> </w:t>
                    </w:r>
                  </w:p>
                  <w:p w14:paraId="013AE293" w14:textId="77777777" w:rsidR="005635BE" w:rsidRPr="0003264F" w:rsidRDefault="005635BE" w:rsidP="0003041E">
                    <w:pPr>
                      <w:numPr>
                        <w:ilvl w:val="2"/>
                        <w:numId w:val="10"/>
                      </w:numPr>
                      <w:spacing w:line="256" w:lineRule="auto"/>
                      <w:ind w:left="469" w:hanging="469"/>
                      <w:contextualSpacing/>
                      <w:jc w:val="both"/>
                      <w:rPr>
                        <w:rFonts w:asciiTheme="minorHAnsi" w:hAnsiTheme="minorHAnsi" w:cstheme="minorHAnsi"/>
                        <w:szCs w:val="22"/>
                      </w:rPr>
                    </w:pPr>
                    <w:r w:rsidRPr="0003264F">
                      <w:rPr>
                        <w:rFonts w:asciiTheme="minorHAnsi" w:hAnsiTheme="minorHAnsi" w:cstheme="minorHAnsi"/>
                        <w:szCs w:val="22"/>
                      </w:rPr>
                      <w:t>The Contractor shall promptly notify the Contracting Authority if it receives a Data Subject Access Request to have access to any Personal Data or any other complaint, correspondence, notice, request  any order of the Court or request of any regulatory or government body relating to the Contracting Authority’s obligations under the Data Protection Laws and provide full co-operation and assistance to the Contracting Authority in relation to any such complaint, order or request (including, without limitation, by allowing Data Subjects to have access to their data).</w:t>
                    </w:r>
                  </w:p>
                  <w:p w14:paraId="4B12C8BD" w14:textId="77777777" w:rsidR="005635BE" w:rsidRPr="0003264F" w:rsidRDefault="005635BE" w:rsidP="00757561">
                    <w:pPr>
                      <w:spacing w:line="256" w:lineRule="auto"/>
                      <w:ind w:left="2340"/>
                      <w:contextualSpacing/>
                      <w:jc w:val="both"/>
                      <w:rPr>
                        <w:rFonts w:asciiTheme="minorHAnsi" w:hAnsiTheme="minorHAnsi" w:cstheme="minorHAnsi"/>
                        <w:szCs w:val="22"/>
                      </w:rPr>
                    </w:pPr>
                  </w:p>
                  <w:p w14:paraId="2AABE25D" w14:textId="77777777" w:rsidR="005635BE" w:rsidRPr="0003264F" w:rsidRDefault="005635BE" w:rsidP="0003041E">
                    <w:pPr>
                      <w:numPr>
                        <w:ilvl w:val="2"/>
                        <w:numId w:val="10"/>
                      </w:numPr>
                      <w:spacing w:line="256" w:lineRule="auto"/>
                      <w:ind w:left="327" w:hanging="327"/>
                      <w:contextualSpacing/>
                      <w:jc w:val="both"/>
                      <w:rPr>
                        <w:rFonts w:asciiTheme="minorHAnsi" w:hAnsiTheme="minorHAnsi" w:cstheme="minorHAnsi"/>
                        <w:szCs w:val="22"/>
                      </w:rPr>
                    </w:pPr>
                    <w:r w:rsidRPr="0003264F">
                      <w:rPr>
                        <w:rFonts w:asciiTheme="minorHAnsi" w:hAnsiTheme="minorHAnsi" w:cstheme="minorHAnsi"/>
                        <w:szCs w:val="22"/>
                      </w:rPr>
                      <w:t>The Contractor shall without undue delay report in writing to the Contacting Authority any data compromise involving Personal Data, or any circumstances that could have resulted in unauthorised access to or disclosure of Personal Data.</w:t>
                    </w:r>
                  </w:p>
                  <w:p w14:paraId="1F17D7B7" w14:textId="77777777" w:rsidR="005635BE" w:rsidRPr="0003264F" w:rsidRDefault="005635BE" w:rsidP="00757561">
                    <w:pPr>
                      <w:ind w:left="720"/>
                      <w:contextualSpacing/>
                      <w:jc w:val="both"/>
                      <w:rPr>
                        <w:rFonts w:asciiTheme="minorHAnsi" w:hAnsiTheme="minorHAnsi" w:cstheme="minorHAnsi"/>
                        <w:szCs w:val="22"/>
                      </w:rPr>
                    </w:pPr>
                  </w:p>
                  <w:p w14:paraId="70BB375B" w14:textId="77777777" w:rsidR="005635BE" w:rsidRPr="0003264F" w:rsidRDefault="005635BE" w:rsidP="0003041E">
                    <w:pPr>
                      <w:numPr>
                        <w:ilvl w:val="2"/>
                        <w:numId w:val="10"/>
                      </w:numPr>
                      <w:spacing w:line="256" w:lineRule="auto"/>
                      <w:ind w:left="327" w:hanging="327"/>
                      <w:contextualSpacing/>
                      <w:jc w:val="both"/>
                      <w:rPr>
                        <w:rFonts w:asciiTheme="minorHAnsi" w:hAnsiTheme="minorHAnsi" w:cstheme="minorHAnsi"/>
                        <w:szCs w:val="22"/>
                      </w:rPr>
                    </w:pPr>
                    <w:r w:rsidRPr="0003264F">
                      <w:rPr>
                        <w:rFonts w:asciiTheme="minorHAnsi" w:hAnsiTheme="minorHAnsi" w:cstheme="minorHAnsi"/>
                        <w:szCs w:val="22"/>
                      </w:rPr>
                      <w:t>The Contractor shall assist the Contracting Authority in ensuring compliance with its obligations under the Data Protection Laws with respect to security, impact assessments and consultations with supervisory authorities and regulators.</w:t>
                    </w:r>
                  </w:p>
                  <w:p w14:paraId="5947A0E2" w14:textId="77777777" w:rsidR="005635BE" w:rsidRPr="0003264F" w:rsidRDefault="005635BE" w:rsidP="00757561">
                    <w:pPr>
                      <w:ind w:left="720"/>
                      <w:contextualSpacing/>
                      <w:jc w:val="both"/>
                      <w:rPr>
                        <w:rFonts w:asciiTheme="minorHAnsi" w:hAnsiTheme="minorHAnsi" w:cstheme="minorHAnsi"/>
                        <w:szCs w:val="22"/>
                      </w:rPr>
                    </w:pPr>
                  </w:p>
                  <w:p w14:paraId="2BF3DDA3" w14:textId="430D240B" w:rsidR="005635BE" w:rsidRPr="0003264F" w:rsidRDefault="005635BE" w:rsidP="0003041E">
                    <w:pPr>
                      <w:numPr>
                        <w:ilvl w:val="2"/>
                        <w:numId w:val="10"/>
                      </w:numPr>
                      <w:spacing w:line="256" w:lineRule="auto"/>
                      <w:ind w:left="327" w:hanging="327"/>
                      <w:contextualSpacing/>
                      <w:jc w:val="both"/>
                      <w:rPr>
                        <w:rFonts w:asciiTheme="minorHAnsi" w:hAnsiTheme="minorHAnsi" w:cstheme="minorHAnsi"/>
                        <w:szCs w:val="22"/>
                      </w:rPr>
                    </w:pPr>
                    <w:r w:rsidRPr="0003264F">
                      <w:rPr>
                        <w:rFonts w:asciiTheme="minorHAnsi" w:hAnsiTheme="minorHAnsi" w:cstheme="minorHAnsi"/>
                        <w:szCs w:val="22"/>
                      </w:rPr>
                      <w:t xml:space="preserve">The Contractor shall at the written </w:t>
                    </w:r>
                    <w:r w:rsidR="00284448" w:rsidRPr="0003264F">
                      <w:rPr>
                        <w:rFonts w:asciiTheme="minorHAnsi" w:hAnsiTheme="minorHAnsi" w:cstheme="minorHAnsi"/>
                        <w:szCs w:val="22"/>
                      </w:rPr>
                      <w:t>direction of</w:t>
                    </w:r>
                    <w:r w:rsidRPr="0003264F">
                      <w:rPr>
                        <w:rFonts w:asciiTheme="minorHAnsi" w:hAnsiTheme="minorHAnsi" w:cstheme="minorHAnsi"/>
                        <w:szCs w:val="22"/>
                      </w:rPr>
                      <w:t xml:space="preserve"> the Contracting Authority, amend, delete or return Personal Data and copies thereof to the Contracting Authority on termination of this Agreement unless the Contractor is required by the laws of any member of the European Union or by the laws of the European Union applicable to the Contractor to store the Personal Data.</w:t>
                    </w:r>
                  </w:p>
                  <w:p w14:paraId="458A8065" w14:textId="77777777" w:rsidR="005635BE" w:rsidRPr="0003264F" w:rsidRDefault="005635BE" w:rsidP="00757561">
                    <w:pPr>
                      <w:ind w:left="720"/>
                      <w:contextualSpacing/>
                      <w:jc w:val="both"/>
                      <w:rPr>
                        <w:rFonts w:asciiTheme="minorHAnsi" w:hAnsiTheme="minorHAnsi" w:cstheme="minorHAnsi"/>
                        <w:szCs w:val="22"/>
                      </w:rPr>
                    </w:pPr>
                  </w:p>
                  <w:p w14:paraId="6D6C75C9" w14:textId="77777777" w:rsidR="005635BE" w:rsidRPr="0003264F" w:rsidRDefault="005635BE" w:rsidP="0003041E">
                    <w:pPr>
                      <w:numPr>
                        <w:ilvl w:val="2"/>
                        <w:numId w:val="10"/>
                      </w:numPr>
                      <w:spacing w:line="256" w:lineRule="auto"/>
                      <w:ind w:left="327" w:hanging="327"/>
                      <w:contextualSpacing/>
                      <w:jc w:val="both"/>
                      <w:rPr>
                        <w:rFonts w:asciiTheme="minorHAnsi" w:hAnsiTheme="minorHAnsi" w:cstheme="minorHAnsi"/>
                        <w:szCs w:val="22"/>
                      </w:rPr>
                    </w:pPr>
                    <w:r w:rsidRPr="0003264F">
                      <w:rPr>
                        <w:rFonts w:asciiTheme="minorHAnsi" w:hAnsiTheme="minorHAnsi" w:cstheme="minorHAnsi"/>
                        <w:szCs w:val="22"/>
                      </w:rPr>
                      <w:t xml:space="preserve">The Contractor shall permit the Contracting Authority, </w:t>
                    </w:r>
                    <w:r w:rsidRPr="0003264F">
                      <w:rPr>
                        <w:rFonts w:asciiTheme="minorHAnsi" w:eastAsia="Calibri" w:hAnsiTheme="minorHAnsi" w:cstheme="minorHAnsi"/>
                        <w:szCs w:val="22"/>
                        <w:lang w:val="en-IE"/>
                      </w:rPr>
                      <w:t>the Office of the Data Protection Commission or other supervisory authority for data protection in Ireland,</w:t>
                    </w:r>
                    <w:r w:rsidRPr="0003264F">
                      <w:rPr>
                        <w:rFonts w:asciiTheme="minorHAnsi" w:hAnsiTheme="minorHAnsi" w:cstheme="minorHAnsi"/>
                        <w:szCs w:val="22"/>
                      </w:rPr>
                      <w:t xml:space="preserve"> and / or their nominee to conduct audits and or inspections of the Contractor’s facilities, and to have access to all data protection, confidentiality and security procedures, data equipment, mechanisms, documentation, databases, archives, data storage devices, electronic communications and storage systems used by the Contractor in any way for the provision of the services.  The Contractor shall comply with all reasonable directions of the Contracting Authority arising out of any such inspection, audit or review.</w:t>
                    </w:r>
                  </w:p>
                  <w:p w14:paraId="74EF8AB7" w14:textId="77777777" w:rsidR="005635BE" w:rsidRPr="0003264F" w:rsidRDefault="005635BE" w:rsidP="00757561">
                    <w:pPr>
                      <w:ind w:left="720"/>
                      <w:contextualSpacing/>
                      <w:jc w:val="both"/>
                      <w:rPr>
                        <w:rFonts w:asciiTheme="minorHAnsi" w:hAnsiTheme="minorHAnsi" w:cstheme="minorHAnsi"/>
                        <w:szCs w:val="22"/>
                      </w:rPr>
                    </w:pPr>
                  </w:p>
                  <w:p w14:paraId="24A9817F" w14:textId="6A2C7FC1" w:rsidR="005635BE" w:rsidRPr="0003264F" w:rsidRDefault="005635BE" w:rsidP="0003041E">
                    <w:pPr>
                      <w:numPr>
                        <w:ilvl w:val="2"/>
                        <w:numId w:val="10"/>
                      </w:numPr>
                      <w:spacing w:line="256" w:lineRule="auto"/>
                      <w:ind w:left="469" w:hanging="469"/>
                      <w:contextualSpacing/>
                      <w:jc w:val="both"/>
                      <w:rPr>
                        <w:rFonts w:asciiTheme="minorHAnsi" w:hAnsiTheme="minorHAnsi" w:cstheme="minorHAnsi"/>
                        <w:szCs w:val="22"/>
                      </w:rPr>
                    </w:pPr>
                    <w:r w:rsidRPr="0003264F">
                      <w:rPr>
                        <w:rFonts w:asciiTheme="minorHAnsi" w:hAnsiTheme="minorHAnsi" w:cstheme="minorHAnsi"/>
                        <w:szCs w:val="22"/>
                      </w:rPr>
                      <w:t xml:space="preserve">The Contractor shall fully comply </w:t>
                    </w:r>
                    <w:r w:rsidR="00284448" w:rsidRPr="0003264F">
                      <w:rPr>
                        <w:rFonts w:asciiTheme="minorHAnsi" w:hAnsiTheme="minorHAnsi" w:cstheme="minorHAnsi"/>
                        <w:szCs w:val="22"/>
                      </w:rPr>
                      <w:t>with and</w:t>
                    </w:r>
                    <w:r w:rsidRPr="0003264F">
                      <w:rPr>
                        <w:rFonts w:asciiTheme="minorHAnsi" w:hAnsiTheme="minorHAnsi" w:cstheme="minorHAnsi"/>
                        <w:szCs w:val="22"/>
                      </w:rPr>
                      <w:t xml:space="preserve"> implement policies which are communicated or notified to the Contractor by the Contracting Authority from time to time.</w:t>
                    </w:r>
                  </w:p>
                  <w:p w14:paraId="15D9B816" w14:textId="77777777" w:rsidR="005635BE" w:rsidRPr="0003264F" w:rsidRDefault="005635BE" w:rsidP="00757561">
                    <w:pPr>
                      <w:ind w:left="720"/>
                      <w:contextualSpacing/>
                      <w:jc w:val="both"/>
                      <w:rPr>
                        <w:rFonts w:asciiTheme="minorHAnsi" w:hAnsiTheme="minorHAnsi" w:cstheme="minorHAnsi"/>
                        <w:szCs w:val="22"/>
                        <w:highlight w:val="yellow"/>
                      </w:rPr>
                    </w:pPr>
                  </w:p>
                  <w:p w14:paraId="5C77DA64" w14:textId="77777777" w:rsidR="005635BE" w:rsidRPr="0003264F" w:rsidRDefault="005635BE" w:rsidP="0003041E">
                    <w:pPr>
                      <w:numPr>
                        <w:ilvl w:val="2"/>
                        <w:numId w:val="10"/>
                      </w:numPr>
                      <w:spacing w:line="256" w:lineRule="auto"/>
                      <w:ind w:left="611" w:hanging="611"/>
                      <w:contextualSpacing/>
                      <w:jc w:val="both"/>
                      <w:rPr>
                        <w:rFonts w:asciiTheme="minorHAnsi" w:hAnsiTheme="minorHAnsi" w:cstheme="minorHAnsi"/>
                        <w:szCs w:val="22"/>
                      </w:rPr>
                    </w:pPr>
                    <w:r w:rsidRPr="0003264F">
                      <w:rPr>
                        <w:rFonts w:asciiTheme="minorHAnsi" w:hAnsiTheme="minorHAnsi" w:cstheme="minorHAnsi"/>
                        <w:szCs w:val="22"/>
                      </w:rPr>
                      <w:t>The Contractor shall maintain complete and accurate records and information to demonstrate its compliance with this clause 11 and allow for inspections and contribute to any audits by the Contacting Authority or the Contracting Authority’s designated auditor.</w:t>
                    </w:r>
                  </w:p>
                  <w:p w14:paraId="7D020338" w14:textId="77777777" w:rsidR="005635BE" w:rsidRPr="0003264F" w:rsidRDefault="005635BE" w:rsidP="00757561">
                    <w:pPr>
                      <w:ind w:left="720"/>
                      <w:contextualSpacing/>
                      <w:jc w:val="both"/>
                      <w:rPr>
                        <w:rFonts w:asciiTheme="minorHAnsi" w:hAnsiTheme="minorHAnsi" w:cstheme="minorHAnsi"/>
                        <w:szCs w:val="22"/>
                      </w:rPr>
                    </w:pPr>
                  </w:p>
                  <w:p w14:paraId="514273D4" w14:textId="482DED13" w:rsidR="005635BE" w:rsidRPr="0003264F" w:rsidRDefault="005635BE" w:rsidP="0003041E">
                    <w:pPr>
                      <w:numPr>
                        <w:ilvl w:val="2"/>
                        <w:numId w:val="10"/>
                      </w:numPr>
                      <w:spacing w:line="256" w:lineRule="auto"/>
                      <w:ind w:left="611" w:hanging="611"/>
                      <w:contextualSpacing/>
                      <w:jc w:val="both"/>
                      <w:rPr>
                        <w:rFonts w:asciiTheme="minorHAnsi" w:hAnsiTheme="minorHAnsi" w:cstheme="minorHAnsi"/>
                        <w:szCs w:val="22"/>
                      </w:rPr>
                    </w:pPr>
                    <w:r w:rsidRPr="0003264F">
                      <w:rPr>
                        <w:rFonts w:asciiTheme="minorHAnsi" w:hAnsiTheme="minorHAnsi" w:cstheme="minorHAnsi"/>
                        <w:szCs w:val="22"/>
                      </w:rPr>
                      <w:t xml:space="preserve">The Contractor </w:t>
                    </w:r>
                    <w:r w:rsidR="00284448" w:rsidRPr="0003264F">
                      <w:rPr>
                        <w:rFonts w:asciiTheme="minorHAnsi" w:hAnsiTheme="minorHAnsi" w:cstheme="minorHAnsi"/>
                        <w:szCs w:val="22"/>
                      </w:rPr>
                      <w:t>shall: -</w:t>
                    </w:r>
                  </w:p>
                  <w:p w14:paraId="7D6268D9" w14:textId="77777777" w:rsidR="005635BE" w:rsidRPr="0003264F" w:rsidRDefault="005635BE" w:rsidP="00757561">
                    <w:pPr>
                      <w:spacing w:line="256" w:lineRule="auto"/>
                      <w:jc w:val="both"/>
                      <w:rPr>
                        <w:rFonts w:asciiTheme="minorHAnsi" w:hAnsiTheme="minorHAnsi" w:cstheme="minorHAnsi"/>
                        <w:szCs w:val="22"/>
                      </w:rPr>
                    </w:pPr>
                  </w:p>
                  <w:p w14:paraId="435D4F0F" w14:textId="2A095871" w:rsidR="005635BE" w:rsidRPr="0003264F" w:rsidRDefault="005635BE" w:rsidP="0003041E">
                    <w:pPr>
                      <w:numPr>
                        <w:ilvl w:val="0"/>
                        <w:numId w:val="13"/>
                      </w:numPr>
                      <w:spacing w:line="256" w:lineRule="auto"/>
                      <w:contextualSpacing/>
                      <w:jc w:val="both"/>
                      <w:rPr>
                        <w:rFonts w:asciiTheme="minorHAnsi" w:hAnsiTheme="minorHAnsi" w:cstheme="minorHAnsi"/>
                        <w:szCs w:val="22"/>
                      </w:rPr>
                    </w:pPr>
                    <w:r w:rsidRPr="0003264F">
                      <w:rPr>
                        <w:rFonts w:asciiTheme="minorHAnsi" w:hAnsiTheme="minorHAnsi" w:cstheme="minorHAnsi"/>
                        <w:szCs w:val="22"/>
                      </w:rPr>
                      <w:t xml:space="preserve">take all reasonable precautions to preserve the integrity of any </w:t>
                    </w:r>
                    <w:r w:rsidRPr="0003264F">
                      <w:rPr>
                        <w:rFonts w:asciiTheme="minorHAnsi" w:eastAsia="Calibri" w:hAnsiTheme="minorHAnsi" w:cstheme="minorHAnsi"/>
                        <w:szCs w:val="22"/>
                        <w:lang w:val="en-IE"/>
                      </w:rPr>
                      <w:t>Personal Data</w:t>
                    </w:r>
                    <w:r w:rsidRPr="0003264F">
                      <w:rPr>
                        <w:rFonts w:asciiTheme="minorHAnsi" w:hAnsiTheme="minorHAnsi" w:cstheme="minorHAnsi"/>
                        <w:szCs w:val="22"/>
                      </w:rPr>
                      <w:t xml:space="preserve"> which it processes and to prevent any corruption or loss of such </w:t>
                    </w:r>
                    <w:r w:rsidRPr="0003264F">
                      <w:rPr>
                        <w:rFonts w:asciiTheme="minorHAnsi" w:eastAsia="Calibri" w:hAnsiTheme="minorHAnsi" w:cstheme="minorHAnsi"/>
                        <w:szCs w:val="22"/>
                        <w:lang w:val="en-IE"/>
                      </w:rPr>
                      <w:t xml:space="preserve">Personal </w:t>
                    </w:r>
                    <w:r w:rsidR="00284448" w:rsidRPr="0003264F">
                      <w:rPr>
                        <w:rFonts w:asciiTheme="minorHAnsi" w:eastAsia="Calibri" w:hAnsiTheme="minorHAnsi" w:cstheme="minorHAnsi"/>
                        <w:szCs w:val="22"/>
                        <w:lang w:val="en-IE"/>
                      </w:rPr>
                      <w:t>Data</w:t>
                    </w:r>
                    <w:r w:rsidR="00284448" w:rsidRPr="0003264F">
                      <w:rPr>
                        <w:rFonts w:asciiTheme="minorHAnsi" w:hAnsiTheme="minorHAnsi" w:cstheme="minorHAnsi"/>
                        <w:szCs w:val="22"/>
                      </w:rPr>
                      <w:t>.</w:t>
                    </w:r>
                  </w:p>
                  <w:p w14:paraId="6DAEC099" w14:textId="77777777" w:rsidR="005635BE" w:rsidRPr="0003264F" w:rsidRDefault="005635BE" w:rsidP="0003041E">
                    <w:pPr>
                      <w:numPr>
                        <w:ilvl w:val="0"/>
                        <w:numId w:val="13"/>
                      </w:numPr>
                      <w:spacing w:line="256" w:lineRule="auto"/>
                      <w:contextualSpacing/>
                      <w:jc w:val="both"/>
                      <w:rPr>
                        <w:rFonts w:asciiTheme="minorHAnsi" w:hAnsiTheme="minorHAnsi" w:cstheme="minorHAnsi"/>
                        <w:szCs w:val="22"/>
                      </w:rPr>
                    </w:pPr>
                    <w:r w:rsidRPr="0003264F">
                      <w:rPr>
                        <w:rFonts w:asciiTheme="minorHAnsi" w:hAnsiTheme="minorHAnsi" w:cstheme="minorHAnsi"/>
                        <w:szCs w:val="22"/>
                      </w:rPr>
                      <w:t xml:space="preserve">ensure that a back-up copy of any and all such </w:t>
                    </w:r>
                    <w:r w:rsidRPr="0003264F">
                      <w:rPr>
                        <w:rFonts w:asciiTheme="minorHAnsi" w:eastAsia="Calibri" w:hAnsiTheme="minorHAnsi" w:cstheme="minorHAnsi"/>
                        <w:szCs w:val="22"/>
                        <w:lang w:val="en-IE"/>
                      </w:rPr>
                      <w:t>Personal Data</w:t>
                    </w:r>
                    <w:r w:rsidRPr="0003264F">
                      <w:rPr>
                        <w:rFonts w:asciiTheme="minorHAnsi" w:hAnsiTheme="minorHAnsi" w:cstheme="minorHAnsi"/>
                        <w:szCs w:val="22"/>
                      </w:rPr>
                      <w:t xml:space="preserve"> is made [insert frequency] and this copy is recorded on media from which the data can be reloaded if there is any corruption or loss of the data; and</w:t>
                    </w:r>
                  </w:p>
                  <w:p w14:paraId="641F98BA" w14:textId="77777777" w:rsidR="005635BE" w:rsidRPr="0003264F" w:rsidRDefault="005635BE" w:rsidP="0003041E">
                    <w:pPr>
                      <w:numPr>
                        <w:ilvl w:val="0"/>
                        <w:numId w:val="13"/>
                      </w:numPr>
                      <w:spacing w:line="256" w:lineRule="auto"/>
                      <w:contextualSpacing/>
                      <w:jc w:val="both"/>
                      <w:rPr>
                        <w:rFonts w:asciiTheme="minorHAnsi" w:hAnsiTheme="minorHAnsi" w:cstheme="minorHAnsi"/>
                        <w:szCs w:val="22"/>
                      </w:rPr>
                    </w:pPr>
                    <w:r w:rsidRPr="0003264F">
                      <w:rPr>
                        <w:rFonts w:asciiTheme="minorHAnsi" w:hAnsiTheme="minorHAnsi" w:cstheme="minorHAnsi"/>
                        <w:szCs w:val="22"/>
                      </w:rPr>
                      <w:t xml:space="preserve">in such an event and if attributable to any default by the Contractor or any Sub-contractor, promptly restore the </w:t>
                    </w:r>
                    <w:r w:rsidRPr="0003264F">
                      <w:rPr>
                        <w:rFonts w:asciiTheme="minorHAnsi" w:eastAsia="Calibri" w:hAnsiTheme="minorHAnsi" w:cstheme="minorHAnsi"/>
                        <w:szCs w:val="22"/>
                        <w:lang w:val="en-IE"/>
                      </w:rPr>
                      <w:t>Personal Data</w:t>
                    </w:r>
                    <w:r w:rsidRPr="0003264F">
                      <w:rPr>
                        <w:rFonts w:asciiTheme="minorHAnsi" w:hAnsiTheme="minorHAnsi" w:cstheme="minorHAnsi"/>
                        <w:szCs w:val="22"/>
                      </w:rPr>
                      <w:t xml:space="preserve"> at its own expense or, at the Contracting Authority’s option, reimburse the Contracting Authority for any reasonable expenses it incurs in having the </w:t>
                    </w:r>
                    <w:r w:rsidRPr="0003264F">
                      <w:rPr>
                        <w:rFonts w:asciiTheme="minorHAnsi" w:eastAsia="Calibri" w:hAnsiTheme="minorHAnsi" w:cstheme="minorHAnsi"/>
                        <w:szCs w:val="22"/>
                        <w:lang w:val="en-IE"/>
                      </w:rPr>
                      <w:t>Personal Data</w:t>
                    </w:r>
                    <w:r w:rsidRPr="0003264F">
                      <w:rPr>
                        <w:rFonts w:asciiTheme="minorHAnsi" w:hAnsiTheme="minorHAnsi" w:cstheme="minorHAnsi"/>
                        <w:szCs w:val="22"/>
                      </w:rPr>
                      <w:t xml:space="preserve"> restored by a third party.</w:t>
                    </w:r>
                  </w:p>
                  <w:p w14:paraId="2B330E2F" w14:textId="77777777" w:rsidR="005635BE" w:rsidRPr="0003264F" w:rsidRDefault="005635BE" w:rsidP="00757561">
                    <w:pPr>
                      <w:spacing w:line="256" w:lineRule="auto"/>
                      <w:ind w:left="720"/>
                      <w:contextualSpacing/>
                      <w:jc w:val="both"/>
                      <w:rPr>
                        <w:rFonts w:asciiTheme="minorHAnsi" w:hAnsiTheme="minorHAnsi" w:cstheme="minorHAnsi"/>
                        <w:szCs w:val="22"/>
                      </w:rPr>
                    </w:pPr>
                  </w:p>
                  <w:p w14:paraId="60B3E927" w14:textId="77777777" w:rsidR="005635BE" w:rsidRPr="0003264F" w:rsidRDefault="005635BE" w:rsidP="00757561">
                    <w:pPr>
                      <w:spacing w:line="256" w:lineRule="auto"/>
                      <w:ind w:left="720"/>
                      <w:contextualSpacing/>
                      <w:jc w:val="both"/>
                      <w:rPr>
                        <w:rFonts w:asciiTheme="minorHAnsi" w:hAnsiTheme="minorHAnsi" w:cstheme="minorHAnsi"/>
                        <w:szCs w:val="22"/>
                      </w:rPr>
                    </w:pPr>
                  </w:p>
                  <w:p w14:paraId="71047354" w14:textId="4392A385" w:rsidR="005635BE" w:rsidRPr="0003264F" w:rsidRDefault="005635BE" w:rsidP="00757561">
                    <w:pPr>
                      <w:spacing w:line="256" w:lineRule="auto"/>
                      <w:jc w:val="both"/>
                      <w:rPr>
                        <w:rFonts w:asciiTheme="minorHAnsi" w:hAnsiTheme="minorHAnsi" w:cstheme="minorHAnsi"/>
                        <w:i/>
                        <w:color w:val="FF0000"/>
                        <w:szCs w:val="22"/>
                      </w:rPr>
                    </w:pPr>
                    <w:r w:rsidRPr="0003264F">
                      <w:rPr>
                        <w:rFonts w:asciiTheme="minorHAnsi" w:hAnsiTheme="minorHAnsi" w:cstheme="minorHAnsi"/>
                        <w:i/>
                        <w:color w:val="FF0000"/>
                        <w:szCs w:val="22"/>
                      </w:rPr>
                      <w:t xml:space="preserve">(IF YOU ARE NOT CONSENTING TO A </w:t>
                    </w:r>
                    <w:r w:rsidR="00284448" w:rsidRPr="0003264F">
                      <w:rPr>
                        <w:rFonts w:asciiTheme="minorHAnsi" w:hAnsiTheme="minorHAnsi" w:cstheme="minorHAnsi"/>
                        <w:i/>
                        <w:color w:val="FF0000"/>
                        <w:szCs w:val="22"/>
                      </w:rPr>
                      <w:t>THIRD-PARTY</w:t>
                    </w:r>
                    <w:r w:rsidRPr="0003264F">
                      <w:rPr>
                        <w:rFonts w:asciiTheme="minorHAnsi" w:hAnsiTheme="minorHAnsi" w:cstheme="minorHAnsi"/>
                        <w:i/>
                        <w:color w:val="FF0000"/>
                        <w:szCs w:val="22"/>
                      </w:rPr>
                      <w:t xml:space="preserve"> PROCESSOR - DELETE IF NOT IN USE)</w:t>
                    </w:r>
                  </w:p>
                  <w:p w14:paraId="52C94883" w14:textId="6B97EF32" w:rsidR="005635BE" w:rsidRPr="0003264F" w:rsidRDefault="005635BE" w:rsidP="0003041E">
                    <w:pPr>
                      <w:numPr>
                        <w:ilvl w:val="2"/>
                        <w:numId w:val="10"/>
                      </w:numPr>
                      <w:spacing w:line="256" w:lineRule="auto"/>
                      <w:ind w:left="611" w:hanging="611"/>
                      <w:contextualSpacing/>
                      <w:jc w:val="both"/>
                      <w:rPr>
                        <w:rFonts w:asciiTheme="minorHAnsi" w:hAnsiTheme="minorHAnsi" w:cstheme="minorHAnsi"/>
                        <w:szCs w:val="22"/>
                      </w:rPr>
                    </w:pPr>
                    <w:r w:rsidRPr="0003264F">
                      <w:rPr>
                        <w:rFonts w:asciiTheme="minorHAnsi" w:hAnsiTheme="minorHAnsi" w:cstheme="minorHAnsi"/>
                        <w:szCs w:val="22"/>
                      </w:rPr>
                      <w:t xml:space="preserve">The Contracting Authority does not consent to the Contractor appointing any </w:t>
                    </w:r>
                    <w:r w:rsidR="00284448" w:rsidRPr="0003264F">
                      <w:rPr>
                        <w:rFonts w:asciiTheme="minorHAnsi" w:hAnsiTheme="minorHAnsi" w:cstheme="minorHAnsi"/>
                        <w:szCs w:val="22"/>
                      </w:rPr>
                      <w:t>third-party</w:t>
                    </w:r>
                    <w:r w:rsidRPr="0003264F">
                      <w:rPr>
                        <w:rFonts w:asciiTheme="minorHAnsi" w:hAnsiTheme="minorHAnsi" w:cstheme="minorHAnsi"/>
                        <w:szCs w:val="22"/>
                      </w:rPr>
                      <w:t xml:space="preserve"> processor of Personal Data under this agreement. </w:t>
                    </w:r>
                  </w:p>
                  <w:p w14:paraId="0EEFB21E" w14:textId="3EC02EC0" w:rsidR="005635BE" w:rsidRPr="0003264F" w:rsidRDefault="005635BE" w:rsidP="00757561">
                    <w:pPr>
                      <w:spacing w:line="256" w:lineRule="auto"/>
                      <w:jc w:val="both"/>
                      <w:rPr>
                        <w:rFonts w:asciiTheme="minorHAnsi" w:hAnsiTheme="minorHAnsi" w:cstheme="minorHAnsi"/>
                        <w:i/>
                        <w:color w:val="FF0000"/>
                        <w:szCs w:val="22"/>
                      </w:rPr>
                    </w:pPr>
                    <w:r w:rsidRPr="0003264F">
                      <w:rPr>
                        <w:rFonts w:asciiTheme="minorHAnsi" w:hAnsiTheme="minorHAnsi" w:cstheme="minorHAnsi"/>
                        <w:i/>
                        <w:color w:val="FF0000"/>
                        <w:szCs w:val="22"/>
                      </w:rPr>
                      <w:t xml:space="preserve">(OR IF USING A </w:t>
                    </w:r>
                    <w:r w:rsidR="00284448" w:rsidRPr="0003264F">
                      <w:rPr>
                        <w:rFonts w:asciiTheme="minorHAnsi" w:hAnsiTheme="minorHAnsi" w:cstheme="minorHAnsi"/>
                        <w:i/>
                        <w:color w:val="FF0000"/>
                        <w:szCs w:val="22"/>
                      </w:rPr>
                      <w:t>THIRD-PARTY</w:t>
                    </w:r>
                    <w:r w:rsidRPr="0003264F">
                      <w:rPr>
                        <w:rFonts w:asciiTheme="minorHAnsi" w:hAnsiTheme="minorHAnsi" w:cstheme="minorHAnsi"/>
                        <w:i/>
                        <w:color w:val="FF0000"/>
                        <w:szCs w:val="22"/>
                      </w:rPr>
                      <w:t xml:space="preserve"> PROCESSOR - DELETE IF NOT IN USE)</w:t>
                    </w:r>
                  </w:p>
                  <w:p w14:paraId="1C90EB4A" w14:textId="77777777" w:rsidR="005635BE" w:rsidRPr="0003264F" w:rsidRDefault="005635BE" w:rsidP="00757561">
                    <w:pPr>
                      <w:spacing w:line="256" w:lineRule="auto"/>
                      <w:jc w:val="both"/>
                      <w:rPr>
                        <w:rFonts w:asciiTheme="minorHAnsi" w:hAnsiTheme="minorHAnsi" w:cstheme="minorHAnsi"/>
                        <w:szCs w:val="22"/>
                      </w:rPr>
                    </w:pPr>
                    <w:r w:rsidRPr="0003264F">
                      <w:rPr>
                        <w:rFonts w:asciiTheme="minorHAnsi" w:hAnsiTheme="minorHAnsi" w:cstheme="minorHAnsi"/>
                        <w:szCs w:val="22"/>
                      </w:rPr>
                      <w:t xml:space="preserve">The Contracting Authority consents to the Contractor appointing </w:t>
                    </w:r>
                    <w:r w:rsidRPr="0003264F">
                      <w:rPr>
                        <w:rFonts w:asciiTheme="minorHAnsi" w:hAnsiTheme="minorHAnsi" w:cstheme="minorHAnsi"/>
                        <w:szCs w:val="22"/>
                        <w:highlight w:val="lightGray"/>
                      </w:rPr>
                      <w:t>[insert third-party processor]</w:t>
                    </w:r>
                    <w:r w:rsidRPr="0003264F">
                      <w:rPr>
                        <w:rFonts w:asciiTheme="minorHAnsi" w:hAnsiTheme="minorHAnsi" w:cstheme="minorHAnsi"/>
                        <w:szCs w:val="22"/>
                      </w:rPr>
                      <w:t xml:space="preserve"> as a third-party processor of Personal Data under this Agreement. The Contractor confirms that it has entered or (as the case may be) will enter into a written agreement incorporating terms which are substantially similar to those set out in this clause 11 as between the Contracting Authority and the Contractor.  The Contractor shall remain </w:t>
                    </w:r>
                    <w:r w:rsidRPr="0003264F">
                      <w:rPr>
                        <w:rFonts w:asciiTheme="minorHAnsi" w:hAnsiTheme="minorHAnsi" w:cstheme="minorHAnsi"/>
                        <w:szCs w:val="22"/>
                      </w:rPr>
                      <w:lastRenderedPageBreak/>
                      <w:t>fully liable for all acts or omissions of any third-party processor appointed by it pursuant to this clause 11.</w:t>
                    </w:r>
                  </w:p>
                  <w:p w14:paraId="7E9F26CF" w14:textId="77777777" w:rsidR="005635BE" w:rsidRPr="0003264F" w:rsidRDefault="005635BE" w:rsidP="00757561">
                    <w:pPr>
                      <w:spacing w:line="256" w:lineRule="auto"/>
                      <w:jc w:val="both"/>
                      <w:rPr>
                        <w:rFonts w:asciiTheme="minorHAnsi" w:hAnsiTheme="minorHAnsi" w:cstheme="minorHAnsi"/>
                        <w:szCs w:val="22"/>
                      </w:rPr>
                    </w:pPr>
                  </w:p>
                  <w:p w14:paraId="3AA0C47E" w14:textId="6DCE50A4" w:rsidR="005635BE" w:rsidRPr="0003264F" w:rsidRDefault="005635BE" w:rsidP="0003041E">
                    <w:pPr>
                      <w:numPr>
                        <w:ilvl w:val="2"/>
                        <w:numId w:val="10"/>
                      </w:numPr>
                      <w:spacing w:line="256" w:lineRule="auto"/>
                      <w:ind w:left="327" w:hanging="283"/>
                      <w:contextualSpacing/>
                      <w:jc w:val="both"/>
                      <w:rPr>
                        <w:rFonts w:asciiTheme="minorHAnsi" w:hAnsiTheme="minorHAnsi" w:cstheme="minorHAnsi"/>
                        <w:szCs w:val="22"/>
                      </w:rPr>
                    </w:pPr>
                    <w:r w:rsidRPr="0003264F">
                      <w:rPr>
                        <w:rFonts w:asciiTheme="minorHAnsi" w:hAnsiTheme="minorHAnsi" w:cstheme="minorHAnsi"/>
                        <w:szCs w:val="22"/>
                      </w:rPr>
                      <w:t>Save for clauses 11B, 11C, 11</w:t>
                    </w:r>
                    <w:r w:rsidR="00284448" w:rsidRPr="0003264F">
                      <w:rPr>
                        <w:rFonts w:asciiTheme="minorHAnsi" w:hAnsiTheme="minorHAnsi" w:cstheme="minorHAnsi"/>
                        <w:szCs w:val="22"/>
                      </w:rPr>
                      <w:t>D (</w:t>
                    </w:r>
                    <w:r w:rsidRPr="0003264F">
                      <w:rPr>
                        <w:rFonts w:asciiTheme="minorHAnsi" w:hAnsiTheme="minorHAnsi" w:cstheme="minorHAnsi"/>
                        <w:szCs w:val="22"/>
                      </w:rPr>
                      <w:t>4) and 11E, all the obligations on the Contractor in this clause 11 relating to the processing of Personal Data shall apply to the processing of all Confidential Information.</w:t>
                    </w:r>
                  </w:p>
                  <w:p w14:paraId="449EE1D3" w14:textId="77777777" w:rsidR="005635BE" w:rsidRPr="0003264F" w:rsidRDefault="005635BE" w:rsidP="00757561">
                    <w:pPr>
                      <w:jc w:val="both"/>
                      <w:rPr>
                        <w:rFonts w:asciiTheme="minorHAnsi" w:hAnsiTheme="minorHAnsi" w:cstheme="minorHAnsi"/>
                        <w:szCs w:val="22"/>
                      </w:rPr>
                    </w:pPr>
                  </w:p>
                </w:tc>
              </w:tr>
            </w:tbl>
            <w:p w14:paraId="220C7C43" w14:textId="77777777" w:rsidR="005635BE" w:rsidRPr="0003264F" w:rsidRDefault="005635BE" w:rsidP="005635BE">
              <w:pPr>
                <w:spacing w:after="240"/>
                <w:jc w:val="both"/>
                <w:rPr>
                  <w:rFonts w:asciiTheme="minorHAnsi" w:hAnsiTheme="minorHAnsi" w:cstheme="minorHAnsi"/>
                  <w:szCs w:val="22"/>
                </w:rPr>
              </w:pPr>
            </w:p>
            <w:p w14:paraId="5407EC5B" w14:textId="77777777" w:rsidR="005635BE" w:rsidRPr="0003264F" w:rsidRDefault="002C7E6B" w:rsidP="005635BE">
              <w:pPr>
                <w:jc w:val="both"/>
                <w:rPr>
                  <w:rFonts w:asciiTheme="minorHAnsi" w:hAnsiTheme="minorHAnsi" w:cstheme="minorHAnsi"/>
                  <w:color w:val="FF0000"/>
                  <w:szCs w:val="22"/>
                  <w:highlight w:val="cyan"/>
                </w:rPr>
              </w:pPr>
            </w:p>
          </w:sdtContent>
        </w:sdt>
        <w:p w14:paraId="4F034CFA" w14:textId="77777777" w:rsidR="005635BE" w:rsidRPr="0003264F" w:rsidRDefault="005635BE" w:rsidP="005635BE">
          <w:pPr>
            <w:jc w:val="both"/>
            <w:rPr>
              <w:rFonts w:asciiTheme="minorHAnsi" w:hAnsiTheme="minorHAnsi" w:cstheme="minorHAnsi"/>
              <w:szCs w:val="22"/>
            </w:rPr>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470"/>
            <w:gridCol w:w="24"/>
            <w:gridCol w:w="4458"/>
            <w:gridCol w:w="44"/>
          </w:tblGrid>
          <w:tr w:rsidR="005635BE" w:rsidRPr="0003264F" w14:paraId="56D702AC" w14:textId="77777777" w:rsidTr="00757561">
            <w:trPr>
              <w:gridAfter w:val="1"/>
              <w:wAfter w:w="44" w:type="dxa"/>
              <w:trHeight w:val="964"/>
            </w:trPr>
            <w:tc>
              <w:tcPr>
                <w:tcW w:w="4470" w:type="dxa"/>
                <w:shd w:val="clear" w:color="auto" w:fill="CCCCCC"/>
              </w:tcPr>
              <w:p w14:paraId="4CACFE91" w14:textId="77777777" w:rsidR="005635BE" w:rsidRPr="0003264F" w:rsidRDefault="005635BE" w:rsidP="00757561">
                <w:pPr>
                  <w:rPr>
                    <w:rFonts w:asciiTheme="minorHAnsi" w:hAnsiTheme="minorHAnsi" w:cstheme="minorHAnsi"/>
                    <w:szCs w:val="22"/>
                  </w:rPr>
                </w:pPr>
                <w:r w:rsidRPr="0003264F">
                  <w:rPr>
                    <w:rFonts w:asciiTheme="minorHAnsi" w:hAnsiTheme="minorHAnsi" w:cstheme="minorHAnsi"/>
                    <w:szCs w:val="22"/>
                  </w:rPr>
                  <w:t>SIGNED for and on behalf of the Contracting Authority</w:t>
                </w:r>
              </w:p>
              <w:p w14:paraId="23AEE229" w14:textId="77777777" w:rsidR="005635BE" w:rsidRPr="0003264F" w:rsidRDefault="005635BE" w:rsidP="00757561">
                <w:pPr>
                  <w:rPr>
                    <w:rFonts w:asciiTheme="minorHAnsi" w:hAnsiTheme="minorHAnsi" w:cstheme="minorHAnsi"/>
                    <w:szCs w:val="22"/>
                  </w:rPr>
                </w:pPr>
              </w:p>
              <w:p w14:paraId="0726FE70" w14:textId="77777777" w:rsidR="005635BE" w:rsidRPr="0003264F" w:rsidRDefault="005635BE" w:rsidP="00757561">
                <w:pPr>
                  <w:rPr>
                    <w:rFonts w:asciiTheme="minorHAnsi" w:hAnsiTheme="minorHAnsi" w:cstheme="minorHAnsi"/>
                    <w:szCs w:val="22"/>
                  </w:rPr>
                </w:pPr>
                <w:r w:rsidRPr="0003264F">
                  <w:rPr>
                    <w:rFonts w:asciiTheme="minorHAnsi" w:hAnsiTheme="minorHAnsi" w:cstheme="minorHAnsi"/>
                    <w:szCs w:val="22"/>
                  </w:rPr>
                  <w:t>__________________________</w:t>
                </w:r>
              </w:p>
              <w:p w14:paraId="7DFBC35C" w14:textId="77777777" w:rsidR="005635BE" w:rsidRPr="0003264F" w:rsidRDefault="005635BE" w:rsidP="00757561">
                <w:pPr>
                  <w:rPr>
                    <w:rFonts w:asciiTheme="minorHAnsi" w:hAnsiTheme="minorHAnsi" w:cstheme="minorHAnsi"/>
                    <w:szCs w:val="22"/>
                  </w:rPr>
                </w:pPr>
                <w:r w:rsidRPr="0003264F">
                  <w:rPr>
                    <w:rFonts w:asciiTheme="minorHAnsi" w:hAnsiTheme="minorHAnsi" w:cstheme="minorHAnsi"/>
                    <w:szCs w:val="22"/>
                  </w:rPr>
                  <w:t>(being a duly authorised officer)</w:t>
                </w:r>
              </w:p>
            </w:tc>
            <w:tc>
              <w:tcPr>
                <w:tcW w:w="4482" w:type="dxa"/>
                <w:gridSpan w:val="2"/>
                <w:shd w:val="clear" w:color="auto" w:fill="CCCCCC"/>
              </w:tcPr>
              <w:p w14:paraId="3E8294DC" w14:textId="77777777" w:rsidR="005635BE" w:rsidRPr="0003264F" w:rsidRDefault="005635BE" w:rsidP="00757561">
                <w:pPr>
                  <w:rPr>
                    <w:rFonts w:asciiTheme="minorHAnsi" w:hAnsiTheme="minorHAnsi" w:cstheme="minorHAnsi"/>
                    <w:szCs w:val="22"/>
                  </w:rPr>
                </w:pPr>
                <w:r w:rsidRPr="0003264F">
                  <w:rPr>
                    <w:rFonts w:asciiTheme="minorHAnsi" w:hAnsiTheme="minorHAnsi" w:cstheme="minorHAnsi"/>
                    <w:szCs w:val="22"/>
                  </w:rPr>
                  <w:t>SIGNED for and on behalf of the Contractor</w:t>
                </w:r>
              </w:p>
              <w:p w14:paraId="3295A041" w14:textId="77777777" w:rsidR="005635BE" w:rsidRPr="0003264F" w:rsidRDefault="005635BE" w:rsidP="00757561">
                <w:pPr>
                  <w:spacing w:after="360"/>
                  <w:rPr>
                    <w:rFonts w:asciiTheme="minorHAnsi" w:hAnsiTheme="minorHAnsi" w:cstheme="minorHAnsi"/>
                    <w:szCs w:val="22"/>
                  </w:rPr>
                </w:pPr>
              </w:p>
              <w:p w14:paraId="31319968" w14:textId="77777777" w:rsidR="005635BE" w:rsidRPr="0003264F" w:rsidRDefault="005635BE" w:rsidP="00757561">
                <w:pPr>
                  <w:rPr>
                    <w:rFonts w:asciiTheme="minorHAnsi" w:hAnsiTheme="minorHAnsi" w:cstheme="minorHAnsi"/>
                    <w:szCs w:val="22"/>
                  </w:rPr>
                </w:pPr>
                <w:r w:rsidRPr="0003264F">
                  <w:rPr>
                    <w:rFonts w:asciiTheme="minorHAnsi" w:hAnsiTheme="minorHAnsi" w:cstheme="minorHAnsi"/>
                    <w:szCs w:val="22"/>
                  </w:rPr>
                  <w:t>____________________________</w:t>
                </w:r>
              </w:p>
            </w:tc>
          </w:tr>
          <w:tr w:rsidR="005635BE" w:rsidRPr="0003264F" w14:paraId="7149656E" w14:textId="77777777" w:rsidTr="00757561">
            <w:trPr>
              <w:trHeight w:val="1044"/>
            </w:trPr>
            <w:tc>
              <w:tcPr>
                <w:tcW w:w="4494" w:type="dxa"/>
                <w:gridSpan w:val="2"/>
                <w:shd w:val="clear" w:color="auto" w:fill="CCCCCC"/>
              </w:tcPr>
              <w:p w14:paraId="118E5CCD" w14:textId="77777777" w:rsidR="005635BE" w:rsidRPr="0003264F" w:rsidRDefault="005635BE" w:rsidP="00757561">
                <w:pPr>
                  <w:rPr>
                    <w:rFonts w:asciiTheme="minorHAnsi" w:hAnsiTheme="minorHAnsi" w:cstheme="minorHAnsi"/>
                    <w:szCs w:val="22"/>
                  </w:rPr>
                </w:pPr>
                <w:r w:rsidRPr="0003264F">
                  <w:rPr>
                    <w:rFonts w:asciiTheme="minorHAnsi" w:hAnsiTheme="minorHAnsi" w:cstheme="minorHAnsi"/>
                    <w:szCs w:val="22"/>
                  </w:rPr>
                  <w:t>Witness</w:t>
                </w:r>
              </w:p>
            </w:tc>
            <w:tc>
              <w:tcPr>
                <w:tcW w:w="4502" w:type="dxa"/>
                <w:gridSpan w:val="2"/>
                <w:shd w:val="clear" w:color="auto" w:fill="CCCCCC"/>
              </w:tcPr>
              <w:p w14:paraId="1D8ACF8F" w14:textId="77777777" w:rsidR="005635BE" w:rsidRPr="0003264F" w:rsidRDefault="005635BE" w:rsidP="00757561">
                <w:pPr>
                  <w:rPr>
                    <w:rFonts w:asciiTheme="minorHAnsi" w:hAnsiTheme="minorHAnsi" w:cstheme="minorHAnsi"/>
                    <w:szCs w:val="22"/>
                  </w:rPr>
                </w:pPr>
                <w:r w:rsidRPr="0003264F">
                  <w:rPr>
                    <w:rFonts w:asciiTheme="minorHAnsi" w:hAnsiTheme="minorHAnsi" w:cstheme="minorHAnsi"/>
                    <w:szCs w:val="22"/>
                  </w:rPr>
                  <w:t>Witness</w:t>
                </w:r>
              </w:p>
            </w:tc>
          </w:tr>
        </w:tbl>
        <w:p w14:paraId="27C52DEA" w14:textId="77777777" w:rsidR="00BE4EBF" w:rsidRPr="0003264F" w:rsidRDefault="00BE4EBF" w:rsidP="00BE4EBF">
          <w:pPr>
            <w:spacing w:after="240"/>
            <w:jc w:val="both"/>
            <w:rPr>
              <w:rFonts w:asciiTheme="minorHAnsi" w:hAnsiTheme="minorHAnsi" w:cstheme="minorHAnsi"/>
              <w:szCs w:val="22"/>
            </w:rPr>
          </w:pPr>
        </w:p>
        <w:p w14:paraId="527F34B6" w14:textId="77777777" w:rsidR="00BE4EBF" w:rsidRPr="0003264F" w:rsidRDefault="002C7E6B" w:rsidP="00BE4EBF">
          <w:pPr>
            <w:jc w:val="both"/>
            <w:rPr>
              <w:rFonts w:asciiTheme="minorHAnsi" w:hAnsiTheme="minorHAnsi" w:cstheme="minorHAnsi"/>
              <w:color w:val="FF0000"/>
              <w:szCs w:val="22"/>
              <w:highlight w:val="cyan"/>
            </w:rPr>
          </w:pPr>
        </w:p>
      </w:sdtContent>
    </w:sdt>
    <w:p w14:paraId="751607A0" w14:textId="77777777" w:rsidR="00B402FB" w:rsidRPr="0003264F" w:rsidRDefault="00B402FB" w:rsidP="00B402FB">
      <w:pPr>
        <w:jc w:val="both"/>
        <w:rPr>
          <w:rFonts w:asciiTheme="minorHAnsi" w:hAnsiTheme="minorHAnsi" w:cstheme="minorHAnsi"/>
          <w:szCs w:val="22"/>
        </w:rPr>
      </w:pPr>
    </w:p>
    <w:p w14:paraId="692F7956" w14:textId="77777777" w:rsidR="0031024C" w:rsidRPr="0003264F" w:rsidRDefault="0031024C" w:rsidP="00DB6F9F">
      <w:pPr>
        <w:rPr>
          <w:rFonts w:asciiTheme="minorHAnsi" w:hAnsiTheme="minorHAnsi" w:cstheme="minorHAnsi"/>
        </w:rPr>
      </w:pPr>
    </w:p>
    <w:p w14:paraId="5D4ECDF4" w14:textId="77777777" w:rsidR="00DB6F9F" w:rsidRPr="0003264F" w:rsidRDefault="00DB6F9F" w:rsidP="00DB6F9F">
      <w:pPr>
        <w:rPr>
          <w:rFonts w:asciiTheme="minorHAnsi" w:hAnsiTheme="minorHAnsi" w:cstheme="minorHAnsi"/>
        </w:rPr>
      </w:pPr>
    </w:p>
    <w:p w14:paraId="333FF131" w14:textId="77777777" w:rsidR="00DB6F9F" w:rsidRPr="0003264F" w:rsidRDefault="00DB6F9F" w:rsidP="00DB6F9F">
      <w:pPr>
        <w:pageBreakBefore/>
        <w:pBdr>
          <w:bottom w:val="single" w:sz="18" w:space="1" w:color="333399"/>
        </w:pBdr>
        <w:tabs>
          <w:tab w:val="left" w:pos="397"/>
          <w:tab w:val="left" w:pos="907"/>
          <w:tab w:val="left" w:pos="1134"/>
        </w:tabs>
        <w:spacing w:before="320" w:after="160"/>
        <w:jc w:val="both"/>
        <w:outlineLvl w:val="0"/>
        <w:rPr>
          <w:rFonts w:asciiTheme="minorHAnsi" w:hAnsiTheme="minorHAnsi" w:cstheme="minorHAnsi"/>
          <w:b/>
          <w:bCs/>
          <w:color w:val="333399"/>
          <w:sz w:val="32"/>
          <w:szCs w:val="32"/>
          <w:lang w:val="en-US"/>
        </w:rPr>
      </w:pPr>
      <w:r w:rsidRPr="0003264F">
        <w:rPr>
          <w:rFonts w:asciiTheme="minorHAnsi" w:hAnsiTheme="minorHAnsi" w:cstheme="minorHAnsi"/>
          <w:b/>
          <w:color w:val="333399"/>
          <w:sz w:val="32"/>
          <w:szCs w:val="32"/>
          <w:lang w:val="en-US"/>
        </w:rPr>
        <w:lastRenderedPageBreak/>
        <w:t xml:space="preserve">Schedule A to the Confidentiality Agreement: </w:t>
      </w:r>
      <w:r w:rsidRPr="0003264F">
        <w:rPr>
          <w:rFonts w:asciiTheme="minorHAnsi" w:hAnsiTheme="minorHAnsi" w:cstheme="minorHAnsi"/>
          <w:b/>
          <w:bCs/>
          <w:color w:val="333399"/>
          <w:sz w:val="32"/>
          <w:szCs w:val="32"/>
          <w:lang w:val="en-US"/>
        </w:rPr>
        <w:t>Data Protection</w:t>
      </w:r>
    </w:p>
    <w:p w14:paraId="3714BFB1" w14:textId="77777777" w:rsidR="00DB6F9F" w:rsidRPr="0003264F" w:rsidRDefault="00DB6F9F" w:rsidP="00DB6F9F">
      <w:pPr>
        <w:spacing w:after="0"/>
        <w:rPr>
          <w:rFonts w:asciiTheme="minorHAnsi" w:hAnsiTheme="minorHAnsi" w:cstheme="minorHAnsi"/>
          <w:szCs w:val="22"/>
        </w:rPr>
      </w:pPr>
    </w:p>
    <w:sdt>
      <w:sdtPr>
        <w:rPr>
          <w:rFonts w:asciiTheme="minorHAnsi" w:hAnsiTheme="minorHAnsi" w:cstheme="minorHAnsi"/>
          <w:color w:val="FF0000"/>
        </w:rPr>
        <w:id w:val="1975093239"/>
        <w:placeholder>
          <w:docPart w:val="83E9F822D9B04052A25E9DAD15BE50E8"/>
        </w:placeholder>
      </w:sdtPr>
      <w:sdtEndPr/>
      <w:sdtContent>
        <w:p w14:paraId="320AA971" w14:textId="77777777" w:rsidR="00DB6F9F" w:rsidRPr="0003264F" w:rsidRDefault="00DB6F9F" w:rsidP="00DB6F9F">
          <w:pPr>
            <w:rPr>
              <w:rFonts w:asciiTheme="minorHAnsi" w:hAnsiTheme="minorHAnsi" w:cstheme="minorHAnsi"/>
              <w:bCs/>
              <w:i/>
              <w:szCs w:val="22"/>
              <w:u w:val="single"/>
            </w:rPr>
          </w:pPr>
          <w:r w:rsidRPr="0003264F">
            <w:rPr>
              <w:rFonts w:asciiTheme="minorHAnsi" w:hAnsiTheme="minorHAnsi" w:cstheme="minorHAnsi"/>
            </w:rPr>
            <w:t xml:space="preserve"> </w:t>
          </w:r>
          <w:r w:rsidRPr="0003264F">
            <w:rPr>
              <w:rFonts w:asciiTheme="minorHAnsi" w:hAnsiTheme="minorHAnsi" w:cstheme="minorHAnsi"/>
              <w:bCs/>
              <w:i/>
              <w:szCs w:val="22"/>
              <w:u w:val="single"/>
            </w:rPr>
            <w:t>[complete when completing the con</w:t>
          </w:r>
          <w:r w:rsidR="00292437" w:rsidRPr="0003264F">
            <w:rPr>
              <w:rFonts w:asciiTheme="minorHAnsi" w:hAnsiTheme="minorHAnsi" w:cstheme="minorHAnsi"/>
              <w:bCs/>
              <w:i/>
              <w:szCs w:val="22"/>
              <w:u w:val="single"/>
            </w:rPr>
            <w:t>fidentiality agreement</w:t>
          </w:r>
          <w:r w:rsidRPr="0003264F">
            <w:rPr>
              <w:rFonts w:asciiTheme="minorHAnsi" w:hAnsiTheme="minorHAnsi" w:cstheme="minorHAnsi"/>
              <w:bCs/>
              <w:i/>
              <w:szCs w:val="22"/>
              <w:u w:val="single"/>
            </w:rPr>
            <w:t>]</w:t>
          </w:r>
        </w:p>
        <w:p w14:paraId="5E131A1B" w14:textId="77777777" w:rsidR="00DB6F9F" w:rsidRPr="0003264F" w:rsidRDefault="00DB6F9F" w:rsidP="00DB6F9F">
          <w:pPr>
            <w:rPr>
              <w:rFonts w:asciiTheme="minorHAnsi" w:hAnsiTheme="minorHAnsi" w:cstheme="minorHAnsi"/>
              <w:bCs/>
              <w:szCs w:val="22"/>
              <w:u w:val="single"/>
            </w:rPr>
          </w:pPr>
          <w:r w:rsidRPr="0003264F">
            <w:rPr>
              <w:rFonts w:asciiTheme="minorHAnsi" w:hAnsiTheme="minorHAnsi" w:cstheme="minorHAnsi"/>
              <w:bCs/>
              <w:szCs w:val="22"/>
              <w:u w:val="single"/>
            </w:rPr>
            <w:t>Processing, Personal Data and Data Subjects</w:t>
          </w:r>
        </w:p>
        <w:p w14:paraId="1DDD77A5" w14:textId="77777777" w:rsidR="00DB6F9F" w:rsidRPr="0003264F" w:rsidRDefault="00DB6F9F" w:rsidP="0003041E">
          <w:pPr>
            <w:numPr>
              <w:ilvl w:val="0"/>
              <w:numId w:val="16"/>
            </w:numPr>
            <w:rPr>
              <w:rFonts w:asciiTheme="minorHAnsi" w:hAnsiTheme="minorHAnsi" w:cstheme="minorHAnsi"/>
              <w:szCs w:val="22"/>
            </w:rPr>
          </w:pPr>
          <w:r w:rsidRPr="0003264F">
            <w:rPr>
              <w:rFonts w:asciiTheme="minorHAnsi" w:hAnsiTheme="minorHAnsi" w:cstheme="minorHAnsi"/>
              <w:szCs w:val="22"/>
            </w:rPr>
            <w:t>Processing by the Contractor</w:t>
          </w:r>
        </w:p>
        <w:p w14:paraId="5443B5C1" w14:textId="77777777" w:rsidR="00DB6F9F" w:rsidRPr="0003264F" w:rsidRDefault="00DB6F9F" w:rsidP="00DB6F9F">
          <w:pPr>
            <w:ind w:left="720"/>
            <w:contextualSpacing/>
            <w:rPr>
              <w:rFonts w:asciiTheme="minorHAnsi" w:hAnsiTheme="minorHAnsi" w:cstheme="minorHAnsi"/>
              <w:szCs w:val="22"/>
            </w:rPr>
          </w:pPr>
        </w:p>
        <w:p w14:paraId="44A08B86" w14:textId="77777777" w:rsidR="00DB6F9F" w:rsidRPr="0003264F" w:rsidRDefault="00DB6F9F" w:rsidP="0003041E">
          <w:pPr>
            <w:numPr>
              <w:ilvl w:val="1"/>
              <w:numId w:val="16"/>
            </w:numPr>
            <w:ind w:left="1134"/>
            <w:contextualSpacing/>
            <w:rPr>
              <w:rFonts w:asciiTheme="minorHAnsi" w:hAnsiTheme="minorHAnsi" w:cstheme="minorHAnsi"/>
              <w:szCs w:val="22"/>
            </w:rPr>
          </w:pPr>
          <w:r w:rsidRPr="0003264F">
            <w:rPr>
              <w:rFonts w:asciiTheme="minorHAnsi" w:hAnsiTheme="minorHAnsi" w:cstheme="minorHAnsi"/>
              <w:szCs w:val="22"/>
            </w:rPr>
            <w:t>Subject matter of processing</w:t>
          </w:r>
        </w:p>
        <w:p w14:paraId="5E15686C" w14:textId="77777777" w:rsidR="00DB6F9F" w:rsidRPr="0003264F" w:rsidRDefault="00DB6F9F" w:rsidP="00DB6F9F">
          <w:pPr>
            <w:ind w:left="1134"/>
            <w:contextualSpacing/>
            <w:rPr>
              <w:rFonts w:asciiTheme="minorHAnsi" w:hAnsiTheme="minorHAnsi" w:cstheme="minorHAnsi"/>
              <w:szCs w:val="22"/>
            </w:rPr>
          </w:pPr>
        </w:p>
        <w:p w14:paraId="7653E1C8" w14:textId="77777777" w:rsidR="00DB6F9F" w:rsidRPr="0003264F" w:rsidRDefault="00DB6F9F" w:rsidP="0003041E">
          <w:pPr>
            <w:numPr>
              <w:ilvl w:val="1"/>
              <w:numId w:val="16"/>
            </w:numPr>
            <w:ind w:left="1134"/>
            <w:contextualSpacing/>
            <w:rPr>
              <w:rFonts w:asciiTheme="minorHAnsi" w:hAnsiTheme="minorHAnsi" w:cstheme="minorHAnsi"/>
              <w:szCs w:val="22"/>
            </w:rPr>
          </w:pPr>
          <w:r w:rsidRPr="0003264F">
            <w:rPr>
              <w:rFonts w:asciiTheme="minorHAnsi" w:hAnsiTheme="minorHAnsi" w:cstheme="minorHAnsi"/>
              <w:szCs w:val="22"/>
            </w:rPr>
            <w:t>Nature of processing</w:t>
          </w:r>
          <w:r w:rsidRPr="0003264F">
            <w:rPr>
              <w:rFonts w:asciiTheme="minorHAnsi" w:hAnsiTheme="minorHAnsi" w:cstheme="minorHAnsi"/>
              <w:szCs w:val="22"/>
            </w:rPr>
            <w:br/>
          </w:r>
        </w:p>
        <w:p w14:paraId="0B099ABD" w14:textId="77777777" w:rsidR="00DB6F9F" w:rsidRPr="0003264F" w:rsidRDefault="00DB6F9F" w:rsidP="0003041E">
          <w:pPr>
            <w:numPr>
              <w:ilvl w:val="1"/>
              <w:numId w:val="16"/>
            </w:numPr>
            <w:ind w:left="1134"/>
            <w:contextualSpacing/>
            <w:rPr>
              <w:rFonts w:asciiTheme="minorHAnsi" w:hAnsiTheme="minorHAnsi" w:cstheme="minorHAnsi"/>
              <w:szCs w:val="22"/>
            </w:rPr>
          </w:pPr>
          <w:r w:rsidRPr="0003264F">
            <w:rPr>
              <w:rFonts w:asciiTheme="minorHAnsi" w:hAnsiTheme="minorHAnsi" w:cstheme="minorHAnsi"/>
              <w:szCs w:val="22"/>
            </w:rPr>
            <w:t>Purpose of processing</w:t>
          </w:r>
        </w:p>
        <w:p w14:paraId="0A81F97D" w14:textId="77777777" w:rsidR="00DB6F9F" w:rsidRPr="0003264F" w:rsidRDefault="00DB6F9F" w:rsidP="00DB6F9F">
          <w:pPr>
            <w:ind w:left="1134"/>
            <w:contextualSpacing/>
            <w:rPr>
              <w:rFonts w:asciiTheme="minorHAnsi" w:hAnsiTheme="minorHAnsi" w:cstheme="minorHAnsi"/>
              <w:szCs w:val="22"/>
            </w:rPr>
          </w:pPr>
        </w:p>
        <w:p w14:paraId="374CE60F" w14:textId="77777777" w:rsidR="00DB6F9F" w:rsidRPr="0003264F" w:rsidRDefault="00DB6F9F" w:rsidP="0003041E">
          <w:pPr>
            <w:numPr>
              <w:ilvl w:val="1"/>
              <w:numId w:val="16"/>
            </w:numPr>
            <w:ind w:left="1134"/>
            <w:contextualSpacing/>
            <w:rPr>
              <w:rFonts w:asciiTheme="minorHAnsi" w:hAnsiTheme="minorHAnsi" w:cstheme="minorHAnsi"/>
              <w:szCs w:val="22"/>
            </w:rPr>
          </w:pPr>
          <w:r w:rsidRPr="0003264F">
            <w:rPr>
              <w:rFonts w:asciiTheme="minorHAnsi" w:hAnsiTheme="minorHAnsi" w:cstheme="minorHAnsi"/>
              <w:szCs w:val="22"/>
            </w:rPr>
            <w:t>Duration of the processing</w:t>
          </w:r>
        </w:p>
        <w:p w14:paraId="1C22A964" w14:textId="77777777" w:rsidR="00DB6F9F" w:rsidRPr="0003264F" w:rsidRDefault="00DB6F9F" w:rsidP="00DB6F9F">
          <w:pPr>
            <w:ind w:left="720"/>
            <w:contextualSpacing/>
            <w:rPr>
              <w:rFonts w:asciiTheme="minorHAnsi" w:hAnsiTheme="minorHAnsi" w:cstheme="minorHAnsi"/>
              <w:szCs w:val="22"/>
            </w:rPr>
          </w:pPr>
        </w:p>
        <w:p w14:paraId="78C90FEE" w14:textId="77777777" w:rsidR="00DB6F9F" w:rsidRPr="0003264F" w:rsidRDefault="00DB6F9F" w:rsidP="0003041E">
          <w:pPr>
            <w:numPr>
              <w:ilvl w:val="0"/>
              <w:numId w:val="16"/>
            </w:numPr>
            <w:rPr>
              <w:rFonts w:asciiTheme="minorHAnsi" w:hAnsiTheme="minorHAnsi" w:cstheme="minorHAnsi"/>
              <w:szCs w:val="22"/>
            </w:rPr>
          </w:pPr>
          <w:r w:rsidRPr="0003264F">
            <w:rPr>
              <w:rFonts w:asciiTheme="minorHAnsi" w:hAnsiTheme="minorHAnsi" w:cstheme="minorHAnsi"/>
              <w:szCs w:val="22"/>
            </w:rPr>
            <w:t>Types of personal data</w:t>
          </w:r>
        </w:p>
        <w:p w14:paraId="54751CEA" w14:textId="77777777" w:rsidR="00DB6F9F" w:rsidRPr="0003264F" w:rsidRDefault="00DB6F9F" w:rsidP="00DB6F9F">
          <w:pPr>
            <w:ind w:left="720"/>
            <w:contextualSpacing/>
            <w:rPr>
              <w:rFonts w:asciiTheme="minorHAnsi" w:hAnsiTheme="minorHAnsi" w:cstheme="minorHAnsi"/>
              <w:szCs w:val="22"/>
            </w:rPr>
          </w:pPr>
        </w:p>
        <w:p w14:paraId="2BE315CD" w14:textId="77777777" w:rsidR="00DB6F9F" w:rsidRPr="0003264F" w:rsidRDefault="00DB6F9F" w:rsidP="0003041E">
          <w:pPr>
            <w:pStyle w:val="ListParagraph"/>
            <w:numPr>
              <w:ilvl w:val="0"/>
              <w:numId w:val="16"/>
            </w:numPr>
            <w:rPr>
              <w:rFonts w:asciiTheme="minorHAnsi" w:hAnsiTheme="minorHAnsi" w:cstheme="minorHAnsi"/>
              <w:szCs w:val="22"/>
            </w:rPr>
          </w:pPr>
          <w:r w:rsidRPr="0003264F">
            <w:rPr>
              <w:rFonts w:asciiTheme="minorHAnsi" w:hAnsiTheme="minorHAnsi" w:cstheme="minorHAnsi"/>
              <w:szCs w:val="22"/>
            </w:rPr>
            <w:t>Categories of data subject</w:t>
          </w:r>
        </w:p>
        <w:p w14:paraId="41C81651" w14:textId="77777777" w:rsidR="00DB6F9F" w:rsidRPr="0003264F" w:rsidRDefault="00DB6F9F" w:rsidP="00DB6F9F">
          <w:pPr>
            <w:spacing w:after="200"/>
            <w:jc w:val="both"/>
            <w:rPr>
              <w:rFonts w:asciiTheme="minorHAnsi" w:hAnsiTheme="minorHAnsi" w:cstheme="minorHAnsi"/>
              <w:szCs w:val="22"/>
            </w:rPr>
          </w:pPr>
        </w:p>
        <w:p w14:paraId="340CE7C9" w14:textId="77777777" w:rsidR="00DB6F9F" w:rsidRPr="0003264F" w:rsidRDefault="002C7E6B" w:rsidP="00DB6F9F">
          <w:pPr>
            <w:rPr>
              <w:rFonts w:asciiTheme="minorHAnsi" w:hAnsiTheme="minorHAnsi" w:cstheme="minorHAnsi"/>
              <w:color w:val="FF0000"/>
            </w:rPr>
          </w:pPr>
        </w:p>
      </w:sdtContent>
    </w:sdt>
    <w:p w14:paraId="6E24D2FF" w14:textId="77777777" w:rsidR="00DB6F9F" w:rsidRPr="0003264F" w:rsidRDefault="00DB6F9F" w:rsidP="00DB6F9F">
      <w:pPr>
        <w:ind w:left="23"/>
        <w:rPr>
          <w:rFonts w:asciiTheme="minorHAnsi" w:hAnsiTheme="minorHAnsi" w:cstheme="minorHAnsi"/>
        </w:rPr>
      </w:pPr>
      <w:r w:rsidRPr="0003264F">
        <w:rPr>
          <w:rFonts w:asciiTheme="minorHAnsi" w:hAnsiTheme="minorHAnsi" w:cstheme="minorHAnsi"/>
          <w:szCs w:val="22"/>
        </w:rPr>
        <w:tab/>
      </w:r>
      <w:r w:rsidRPr="0003264F">
        <w:rPr>
          <w:rFonts w:asciiTheme="minorHAnsi" w:hAnsiTheme="minorHAnsi" w:cstheme="minorHAnsi"/>
          <w:b/>
          <w:color w:val="FF0000"/>
          <w:szCs w:val="22"/>
        </w:rPr>
        <w:fldChar w:fldCharType="begin">
          <w:ffData>
            <w:name w:val="Text153"/>
            <w:enabled/>
            <w:calcOnExit w:val="0"/>
            <w:textInput>
              <w:default w:val="End of Document"/>
            </w:textInput>
          </w:ffData>
        </w:fldChar>
      </w:r>
      <w:r w:rsidRPr="0003264F">
        <w:rPr>
          <w:rFonts w:asciiTheme="minorHAnsi" w:hAnsiTheme="minorHAnsi" w:cstheme="minorHAnsi"/>
          <w:b/>
          <w:color w:val="FF0000"/>
          <w:szCs w:val="22"/>
        </w:rPr>
        <w:instrText xml:space="preserve"> FORMTEXT </w:instrText>
      </w:r>
      <w:r w:rsidRPr="0003264F">
        <w:rPr>
          <w:rFonts w:asciiTheme="minorHAnsi" w:hAnsiTheme="minorHAnsi" w:cstheme="minorHAnsi"/>
          <w:b/>
          <w:color w:val="FF0000"/>
          <w:szCs w:val="22"/>
        </w:rPr>
      </w:r>
      <w:r w:rsidRPr="0003264F">
        <w:rPr>
          <w:rFonts w:asciiTheme="minorHAnsi" w:hAnsiTheme="minorHAnsi" w:cstheme="minorHAnsi"/>
          <w:b/>
          <w:color w:val="FF0000"/>
          <w:szCs w:val="22"/>
        </w:rPr>
        <w:fldChar w:fldCharType="separate"/>
      </w:r>
      <w:r w:rsidRPr="0003264F">
        <w:rPr>
          <w:rFonts w:asciiTheme="minorHAnsi" w:hAnsiTheme="minorHAnsi" w:cstheme="minorHAnsi"/>
          <w:b/>
          <w:noProof/>
          <w:color w:val="FF0000"/>
          <w:szCs w:val="22"/>
        </w:rPr>
        <w:t>End of Document</w:t>
      </w:r>
      <w:r w:rsidRPr="0003264F">
        <w:rPr>
          <w:rFonts w:asciiTheme="minorHAnsi" w:hAnsiTheme="minorHAnsi" w:cstheme="minorHAnsi"/>
          <w:b/>
          <w:color w:val="FF0000"/>
          <w:szCs w:val="22"/>
        </w:rPr>
        <w:fldChar w:fldCharType="end"/>
      </w:r>
    </w:p>
    <w:p w14:paraId="15BF7DB2" w14:textId="77777777" w:rsidR="00DB6F9F" w:rsidRPr="0003264F" w:rsidRDefault="00DB6F9F" w:rsidP="00DB6F9F">
      <w:pPr>
        <w:tabs>
          <w:tab w:val="left" w:pos="2175"/>
        </w:tabs>
        <w:rPr>
          <w:rFonts w:asciiTheme="minorHAnsi" w:hAnsiTheme="minorHAnsi" w:cstheme="minorHAnsi"/>
          <w:szCs w:val="22"/>
        </w:rPr>
        <w:sectPr w:rsidR="00DB6F9F" w:rsidRPr="0003264F">
          <w:pgSz w:w="11906" w:h="16838"/>
          <w:pgMar w:top="1440" w:right="1440" w:bottom="1440" w:left="1440" w:header="708" w:footer="708" w:gutter="0"/>
          <w:cols w:space="720"/>
        </w:sectPr>
      </w:pPr>
    </w:p>
    <w:p w14:paraId="6E45CF48" w14:textId="77777777" w:rsidR="00DB6F9F" w:rsidRPr="0003264F" w:rsidRDefault="00DB6F9F" w:rsidP="00DB6F9F">
      <w:pPr>
        <w:rPr>
          <w:rFonts w:asciiTheme="minorHAnsi" w:hAnsiTheme="minorHAnsi" w:cstheme="minorHAnsi"/>
        </w:rPr>
      </w:pPr>
    </w:p>
    <w:p w14:paraId="072DF126" w14:textId="77777777" w:rsidR="00DB6F9F" w:rsidRPr="0003264F" w:rsidRDefault="00DB6F9F" w:rsidP="00DB6F9F">
      <w:pPr>
        <w:rPr>
          <w:rFonts w:asciiTheme="minorHAnsi" w:hAnsiTheme="minorHAnsi" w:cstheme="minorHAnsi"/>
        </w:rPr>
      </w:pPr>
    </w:p>
    <w:p w14:paraId="0888F92D" w14:textId="77777777" w:rsidR="00DB6F9F" w:rsidRPr="0003264F" w:rsidRDefault="00DB6F9F" w:rsidP="00DB6F9F">
      <w:pPr>
        <w:rPr>
          <w:rFonts w:asciiTheme="minorHAnsi" w:hAnsiTheme="minorHAnsi" w:cstheme="minorHAnsi"/>
        </w:rPr>
      </w:pPr>
    </w:p>
    <w:p w14:paraId="09CBF9EF" w14:textId="77777777" w:rsidR="00DB6F9F" w:rsidRPr="0003264F" w:rsidRDefault="00DB6F9F" w:rsidP="00DB6F9F">
      <w:pPr>
        <w:rPr>
          <w:rFonts w:asciiTheme="minorHAnsi" w:hAnsiTheme="minorHAnsi" w:cstheme="minorHAnsi"/>
        </w:rPr>
      </w:pPr>
    </w:p>
    <w:p w14:paraId="713FFD58" w14:textId="77777777" w:rsidR="00DB6F9F" w:rsidRPr="0003264F" w:rsidRDefault="00DB6F9F" w:rsidP="00DB6F9F">
      <w:pPr>
        <w:rPr>
          <w:rFonts w:asciiTheme="minorHAnsi" w:hAnsiTheme="minorHAnsi" w:cstheme="minorHAnsi"/>
        </w:rPr>
      </w:pPr>
    </w:p>
    <w:p w14:paraId="3EE709A9" w14:textId="77777777" w:rsidR="00DB6F9F" w:rsidRPr="0003264F" w:rsidRDefault="00DB6F9F" w:rsidP="00DB6F9F">
      <w:pPr>
        <w:jc w:val="both"/>
        <w:rPr>
          <w:rFonts w:asciiTheme="minorHAnsi" w:hAnsiTheme="minorHAnsi" w:cstheme="minorHAnsi"/>
          <w:szCs w:val="22"/>
        </w:rPr>
      </w:pPr>
    </w:p>
    <w:p w14:paraId="406A796D" w14:textId="77777777" w:rsidR="00DB6F9F" w:rsidRPr="0003264F" w:rsidRDefault="00DB6F9F" w:rsidP="00DB6F9F">
      <w:pPr>
        <w:rPr>
          <w:rFonts w:asciiTheme="minorHAnsi" w:hAnsiTheme="minorHAnsi" w:cstheme="minorHAnsi"/>
        </w:rPr>
      </w:pPr>
    </w:p>
    <w:sectPr w:rsidR="00DB6F9F" w:rsidRPr="0003264F" w:rsidSect="0031024C">
      <w:pgSz w:w="11907" w:h="16840" w:code="9"/>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6AD69" w14:textId="77777777" w:rsidR="00A87627" w:rsidRDefault="00A87627" w:rsidP="003C0FB1">
      <w:r>
        <w:separator/>
      </w:r>
    </w:p>
  </w:endnote>
  <w:endnote w:type="continuationSeparator" w:id="0">
    <w:p w14:paraId="0876563B" w14:textId="77777777" w:rsidR="00A87627" w:rsidRDefault="00A87627" w:rsidP="003C0FB1">
      <w:r>
        <w:continuationSeparator/>
      </w:r>
    </w:p>
  </w:endnote>
  <w:endnote w:type="continuationNotice" w:id="1">
    <w:p w14:paraId="529590EB" w14:textId="77777777" w:rsidR="00A87627" w:rsidRDefault="00A876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A00002AF" w:usb1="400078FB"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448128"/>
      <w:docPartObj>
        <w:docPartGallery w:val="Page Numbers (Bottom of Page)"/>
        <w:docPartUnique/>
      </w:docPartObj>
    </w:sdtPr>
    <w:sdtEndPr/>
    <w:sdtContent>
      <w:p w14:paraId="063F9131" w14:textId="779F5AA4" w:rsidR="00A87627" w:rsidRDefault="00A87627" w:rsidP="00350DBC">
        <w:pPr>
          <w:pStyle w:val="Footer"/>
          <w:jc w:val="center"/>
        </w:pPr>
        <w:r w:rsidRPr="00DE06E5">
          <w:rPr>
            <w:rFonts w:asciiTheme="minorHAnsi" w:hAnsiTheme="minorHAnsi"/>
          </w:rPr>
          <w:fldChar w:fldCharType="begin"/>
        </w:r>
        <w:r w:rsidRPr="00DE06E5">
          <w:rPr>
            <w:rFonts w:asciiTheme="minorHAnsi" w:hAnsiTheme="minorHAnsi"/>
          </w:rPr>
          <w:instrText xml:space="preserve"> PAGE   \* MERGEFORMAT </w:instrText>
        </w:r>
        <w:r w:rsidRPr="00DE06E5">
          <w:rPr>
            <w:rFonts w:asciiTheme="minorHAnsi" w:hAnsiTheme="minorHAnsi"/>
          </w:rPr>
          <w:fldChar w:fldCharType="separate"/>
        </w:r>
        <w:r w:rsidRPr="007B7D0E">
          <w:rPr>
            <w:rFonts w:ascii="Times New Roman" w:hAnsi="Times New Roman"/>
            <w:noProof/>
          </w:rPr>
          <w:t>2</w:t>
        </w:r>
        <w:r w:rsidRPr="00DE06E5">
          <w:rPr>
            <w:rFonts w:asciiTheme="minorHAnsi" w:hAnsi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442889"/>
      <w:docPartObj>
        <w:docPartGallery w:val="Page Numbers (Bottom of Page)"/>
        <w:docPartUnique/>
      </w:docPartObj>
    </w:sdtPr>
    <w:sdtEndPr/>
    <w:sdtContent>
      <w:p w14:paraId="63E3D911" w14:textId="6D2D8220" w:rsidR="00A87627" w:rsidRPr="00CC6259" w:rsidRDefault="00A87627" w:rsidP="00C3103B">
        <w:pPr>
          <w:pStyle w:val="Bullet"/>
          <w:jc w:val="center"/>
        </w:pPr>
        <w:r w:rsidRPr="00F672B1">
          <w:rPr>
            <w:rFonts w:asciiTheme="minorHAnsi" w:hAnsiTheme="minorHAnsi"/>
          </w:rPr>
          <w:fldChar w:fldCharType="begin"/>
        </w:r>
        <w:r w:rsidRPr="00F672B1">
          <w:rPr>
            <w:rFonts w:asciiTheme="minorHAnsi" w:hAnsiTheme="minorHAnsi"/>
          </w:rPr>
          <w:instrText xml:space="preserve"> PAGE   \* MERGEFORMAT </w:instrText>
        </w:r>
        <w:r w:rsidRPr="00F672B1">
          <w:rPr>
            <w:rFonts w:asciiTheme="minorHAnsi" w:hAnsiTheme="minorHAnsi"/>
          </w:rPr>
          <w:fldChar w:fldCharType="separate"/>
        </w:r>
        <w:r>
          <w:rPr>
            <w:rFonts w:asciiTheme="minorHAnsi" w:hAnsiTheme="minorHAnsi"/>
            <w:noProof/>
          </w:rPr>
          <w:t>7</w:t>
        </w:r>
        <w:r w:rsidRPr="00F672B1">
          <w:rPr>
            <w:rFonts w:asciiTheme="minorHAnsi" w:hAnsiTheme="minorHAnsi"/>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448130"/>
      <w:docPartObj>
        <w:docPartGallery w:val="Page Numbers (Bottom of Page)"/>
        <w:docPartUnique/>
      </w:docPartObj>
    </w:sdtPr>
    <w:sdtEndPr/>
    <w:sdtContent>
      <w:p w14:paraId="373EAA67" w14:textId="3535302F" w:rsidR="00A87627" w:rsidRPr="00DE06E5" w:rsidRDefault="00A87627" w:rsidP="00F934BA">
        <w:pPr>
          <w:pStyle w:val="Footer"/>
          <w:jc w:val="center"/>
        </w:pPr>
        <w:r w:rsidRPr="00DE06E5">
          <w:rPr>
            <w:rFonts w:asciiTheme="minorHAnsi" w:hAnsiTheme="minorHAnsi"/>
          </w:rPr>
          <w:fldChar w:fldCharType="begin"/>
        </w:r>
        <w:r w:rsidRPr="00DE06E5">
          <w:rPr>
            <w:rFonts w:asciiTheme="minorHAnsi" w:hAnsiTheme="minorHAnsi"/>
          </w:rPr>
          <w:instrText xml:space="preserve"> PAGE   \* MERGEFORMAT </w:instrText>
        </w:r>
        <w:r w:rsidRPr="00DE06E5">
          <w:rPr>
            <w:rFonts w:asciiTheme="minorHAnsi" w:hAnsiTheme="minorHAnsi"/>
          </w:rPr>
          <w:fldChar w:fldCharType="separate"/>
        </w:r>
        <w:r w:rsidRPr="007B7D0E">
          <w:rPr>
            <w:rFonts w:ascii="Times New Roman" w:hAnsi="Times New Roman"/>
            <w:noProof/>
          </w:rPr>
          <w:t>22</w:t>
        </w:r>
        <w:r w:rsidRPr="00DE06E5">
          <w:rPr>
            <w:rFonts w:asciiTheme="minorHAnsi" w:hAnsiTheme="minorHAns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BAF663" w14:textId="77777777" w:rsidR="00A87627" w:rsidRDefault="00A87627" w:rsidP="003C0FB1">
      <w:r>
        <w:separator/>
      </w:r>
    </w:p>
  </w:footnote>
  <w:footnote w:type="continuationSeparator" w:id="0">
    <w:p w14:paraId="3BC5A7B3" w14:textId="77777777" w:rsidR="00A87627" w:rsidRDefault="00A87627" w:rsidP="003C0FB1">
      <w:r>
        <w:continuationSeparator/>
      </w:r>
    </w:p>
  </w:footnote>
  <w:footnote w:type="continuationNotice" w:id="1">
    <w:p w14:paraId="4CA3D376" w14:textId="77777777" w:rsidR="00A87627" w:rsidRDefault="00A876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C3FF5" w14:textId="7BC10436" w:rsidR="00A87627" w:rsidRPr="00F672B1" w:rsidRDefault="00A87627" w:rsidP="00503F93">
    <w:pPr>
      <w:pStyle w:val="Header"/>
      <w:rPr>
        <w:rFonts w:asciiTheme="minorHAnsi" w:hAnsiTheme="minorHAnsi"/>
        <w:sz w:val="16"/>
        <w:szCs w:val="16"/>
        <w:lang w:val="en-IE"/>
      </w:rPr>
    </w:pPr>
    <w:r>
      <w:rPr>
        <w:rFonts w:asciiTheme="minorHAnsi" w:hAnsiTheme="minorHAnsi"/>
        <w:sz w:val="16"/>
        <w:szCs w:val="16"/>
        <w:lang w:val="en-IE"/>
      </w:rPr>
      <w:t>ServicesRFT150124</w:t>
    </w:r>
    <w:r>
      <w:rPr>
        <w:rFonts w:asciiTheme="minorHAnsi" w:hAnsiTheme="minorHAnsi"/>
        <w:sz w:val="16"/>
        <w:szCs w:val="16"/>
        <w:lang w:val="en-IE"/>
      </w:rPr>
      <w:tab/>
    </w:r>
    <w:r>
      <w:rPr>
        <w:rFonts w:asciiTheme="minorHAnsi" w:hAnsiTheme="minorHAnsi"/>
        <w:sz w:val="16"/>
        <w:szCs w:val="16"/>
        <w:lang w:val="en-IE"/>
      </w:rPr>
      <w:tab/>
    </w:r>
  </w:p>
  <w:p w14:paraId="640E8141" w14:textId="77777777" w:rsidR="00A87627" w:rsidRDefault="00A876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057CA3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4CBCA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470394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F13080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5AD6726"/>
    <w:multiLevelType w:val="hybridMultilevel"/>
    <w:tmpl w:val="9DDC824E"/>
    <w:lvl w:ilvl="0" w:tplc="82CAF60A">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15:restartNumberingAfterBreak="0">
    <w:nsid w:val="05C87776"/>
    <w:multiLevelType w:val="hybridMultilevel"/>
    <w:tmpl w:val="61A0ABC6"/>
    <w:lvl w:ilvl="0" w:tplc="EBE44222">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07464041"/>
    <w:multiLevelType w:val="hybridMultilevel"/>
    <w:tmpl w:val="6F06A28E"/>
    <w:lvl w:ilvl="0" w:tplc="B03A53C6">
      <w:start w:val="1"/>
      <w:numFmt w:val="lowerRoman"/>
      <w:lvlText w:val="(%1)"/>
      <w:lvlJc w:val="left"/>
      <w:pPr>
        <w:ind w:left="720" w:hanging="360"/>
      </w:pPr>
      <w:rPr>
        <w:rFonts w:cs="Times New Roman"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07D76344"/>
    <w:multiLevelType w:val="hybridMultilevel"/>
    <w:tmpl w:val="01F4657C"/>
    <w:lvl w:ilvl="0" w:tplc="1958989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0BC7124E"/>
    <w:multiLevelType w:val="hybridMultilevel"/>
    <w:tmpl w:val="8A02E408"/>
    <w:lvl w:ilvl="0" w:tplc="29201128">
      <w:start w:val="1"/>
      <w:numFmt w:val="lowerLetter"/>
      <w:lvlText w:val="(%1)"/>
      <w:lvlJc w:val="left"/>
      <w:pPr>
        <w:ind w:left="720" w:hanging="360"/>
      </w:pPr>
      <w:rPr>
        <w:rFonts w:hint="default"/>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13CC24BE"/>
    <w:multiLevelType w:val="multilevel"/>
    <w:tmpl w:val="8CB6A6E0"/>
    <w:lvl w:ilvl="0">
      <w:start w:val="3"/>
      <w:numFmt w:val="decimal"/>
      <w:lvlText w:val="%1"/>
      <w:lvlJc w:val="left"/>
      <w:pPr>
        <w:tabs>
          <w:tab w:val="num" w:pos="390"/>
        </w:tabs>
        <w:ind w:left="390" w:hanging="390"/>
      </w:pPr>
      <w:rPr>
        <w:rFonts w:hint="default"/>
      </w:rPr>
    </w:lvl>
    <w:lvl w:ilvl="1">
      <w:start w:val="3"/>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17542E1D"/>
    <w:multiLevelType w:val="hybridMultilevel"/>
    <w:tmpl w:val="723E32D2"/>
    <w:lvl w:ilvl="0" w:tplc="D78832DC">
      <w:start w:val="1"/>
      <w:numFmt w:val="lowerRoman"/>
      <w:lvlText w:val="(%1)"/>
      <w:lvlJc w:val="left"/>
      <w:pPr>
        <w:ind w:left="720" w:hanging="360"/>
      </w:pPr>
      <w:rPr>
        <w:b w:val="0"/>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2" w15:restartNumberingAfterBreak="0">
    <w:nsid w:val="17A255F7"/>
    <w:multiLevelType w:val="hybridMultilevel"/>
    <w:tmpl w:val="488A41F0"/>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185F2887"/>
    <w:multiLevelType w:val="hybridMultilevel"/>
    <w:tmpl w:val="5F34CEAA"/>
    <w:lvl w:ilvl="0" w:tplc="8570931E">
      <w:start w:val="1"/>
      <w:numFmt w:val="lowerLetter"/>
      <w:lvlText w:val="(%1)"/>
      <w:lvlJc w:val="left"/>
      <w:pPr>
        <w:ind w:left="2520" w:hanging="360"/>
      </w:pPr>
      <w:rPr>
        <w:rFonts w:hint="default"/>
      </w:rPr>
    </w:lvl>
    <w:lvl w:ilvl="1" w:tplc="08090019">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4" w15:restartNumberingAfterBreak="0">
    <w:nsid w:val="190620AE"/>
    <w:multiLevelType w:val="hybridMultilevel"/>
    <w:tmpl w:val="D5B40690"/>
    <w:lvl w:ilvl="0" w:tplc="1809001B">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1A03BAA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B972107"/>
    <w:multiLevelType w:val="multilevel"/>
    <w:tmpl w:val="B2B8CD02"/>
    <w:lvl w:ilvl="0">
      <w:start w:val="3"/>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0006947"/>
    <w:multiLevelType w:val="hybridMultilevel"/>
    <w:tmpl w:val="643EF6C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209B015F"/>
    <w:multiLevelType w:val="hybridMultilevel"/>
    <w:tmpl w:val="549A16A0"/>
    <w:lvl w:ilvl="0" w:tplc="4B383696">
      <w:start w:val="1"/>
      <w:numFmt w:val="upperLetter"/>
      <w:lvlText w:val="%1."/>
      <w:lvlJc w:val="left"/>
      <w:pPr>
        <w:ind w:left="644" w:hanging="360"/>
      </w:pPr>
      <w:rPr>
        <w:rFonts w:hint="default"/>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29AD7DEA"/>
    <w:multiLevelType w:val="multilevel"/>
    <w:tmpl w:val="C3CE6A72"/>
    <w:lvl w:ilvl="0">
      <w:start w:val="1"/>
      <w:numFmt w:val="decimal"/>
      <w:lvlText w:val="%1."/>
      <w:lvlJc w:val="left"/>
      <w:pPr>
        <w:ind w:left="720" w:hanging="360"/>
      </w:pPr>
    </w:lvl>
    <w:lvl w:ilvl="1">
      <w:start w:val="1"/>
      <w:numFmt w:val="decimal"/>
      <w:isLgl/>
      <w:lvlText w:val="%1.%2"/>
      <w:lvlJc w:val="left"/>
      <w:pPr>
        <w:ind w:left="1778"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2FBF0208"/>
    <w:multiLevelType w:val="multilevel"/>
    <w:tmpl w:val="D2E673F2"/>
    <w:name w:val="NumberedLev1"/>
    <w:lvl w:ilvl="0">
      <w:start w:val="1"/>
      <w:numFmt w:val="decimal"/>
      <w:lvlText w:val="%1."/>
      <w:lvlJc w:val="left"/>
      <w:pPr>
        <w:tabs>
          <w:tab w:val="num" w:pos="624"/>
        </w:tabs>
        <w:ind w:left="624" w:hanging="624"/>
      </w:pPr>
      <w:rPr>
        <w:rFonts w:hint="default"/>
        <w:b/>
        <w:i w:val="0"/>
        <w:color w:val="auto"/>
        <w:sz w:val="20"/>
        <w:szCs w:val="20"/>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ED45E6"/>
    <w:multiLevelType w:val="multilevel"/>
    <w:tmpl w:val="A46E8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1DD78E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4502567"/>
    <w:multiLevelType w:val="hybridMultilevel"/>
    <w:tmpl w:val="A8823236"/>
    <w:lvl w:ilvl="0" w:tplc="4216AFA4">
      <w:start w:val="1"/>
      <w:numFmt w:val="lowerRoman"/>
      <w:lvlText w:val="(%1)"/>
      <w:lvlJc w:val="left"/>
      <w:pPr>
        <w:ind w:left="192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36546AFB"/>
    <w:multiLevelType w:val="hybridMultilevel"/>
    <w:tmpl w:val="0E1820BA"/>
    <w:lvl w:ilvl="0" w:tplc="0DACD760">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5" w15:restartNumberingAfterBreak="0">
    <w:nsid w:val="40AD7F5D"/>
    <w:multiLevelType w:val="multilevel"/>
    <w:tmpl w:val="CD76AC42"/>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23C386F"/>
    <w:multiLevelType w:val="hybridMultilevel"/>
    <w:tmpl w:val="1ACED7E4"/>
    <w:lvl w:ilvl="0" w:tplc="93DE56BE">
      <w:start w:val="1"/>
      <w:numFmt w:val="decimal"/>
      <w:lvlText w:val="(%1)"/>
      <w:lvlJc w:val="left"/>
      <w:pPr>
        <w:ind w:left="405" w:hanging="360"/>
      </w:pPr>
      <w:rPr>
        <w:rFonts w:hint="default"/>
      </w:rPr>
    </w:lvl>
    <w:lvl w:ilvl="1" w:tplc="18090019" w:tentative="1">
      <w:start w:val="1"/>
      <w:numFmt w:val="lowerLetter"/>
      <w:lvlText w:val="%2."/>
      <w:lvlJc w:val="left"/>
      <w:pPr>
        <w:ind w:left="1125" w:hanging="360"/>
      </w:pPr>
    </w:lvl>
    <w:lvl w:ilvl="2" w:tplc="1809001B" w:tentative="1">
      <w:start w:val="1"/>
      <w:numFmt w:val="lowerRoman"/>
      <w:lvlText w:val="%3."/>
      <w:lvlJc w:val="right"/>
      <w:pPr>
        <w:ind w:left="1845" w:hanging="180"/>
      </w:pPr>
    </w:lvl>
    <w:lvl w:ilvl="3" w:tplc="1809000F" w:tentative="1">
      <w:start w:val="1"/>
      <w:numFmt w:val="decimal"/>
      <w:lvlText w:val="%4."/>
      <w:lvlJc w:val="left"/>
      <w:pPr>
        <w:ind w:left="2565" w:hanging="360"/>
      </w:pPr>
    </w:lvl>
    <w:lvl w:ilvl="4" w:tplc="18090019" w:tentative="1">
      <w:start w:val="1"/>
      <w:numFmt w:val="lowerLetter"/>
      <w:lvlText w:val="%5."/>
      <w:lvlJc w:val="left"/>
      <w:pPr>
        <w:ind w:left="3285" w:hanging="360"/>
      </w:pPr>
    </w:lvl>
    <w:lvl w:ilvl="5" w:tplc="1809001B" w:tentative="1">
      <w:start w:val="1"/>
      <w:numFmt w:val="lowerRoman"/>
      <w:lvlText w:val="%6."/>
      <w:lvlJc w:val="right"/>
      <w:pPr>
        <w:ind w:left="4005" w:hanging="180"/>
      </w:pPr>
    </w:lvl>
    <w:lvl w:ilvl="6" w:tplc="1809000F" w:tentative="1">
      <w:start w:val="1"/>
      <w:numFmt w:val="decimal"/>
      <w:lvlText w:val="%7."/>
      <w:lvlJc w:val="left"/>
      <w:pPr>
        <w:ind w:left="4725" w:hanging="360"/>
      </w:pPr>
    </w:lvl>
    <w:lvl w:ilvl="7" w:tplc="18090019" w:tentative="1">
      <w:start w:val="1"/>
      <w:numFmt w:val="lowerLetter"/>
      <w:lvlText w:val="%8."/>
      <w:lvlJc w:val="left"/>
      <w:pPr>
        <w:ind w:left="5445" w:hanging="360"/>
      </w:pPr>
    </w:lvl>
    <w:lvl w:ilvl="8" w:tplc="1809001B" w:tentative="1">
      <w:start w:val="1"/>
      <w:numFmt w:val="lowerRoman"/>
      <w:lvlText w:val="%9."/>
      <w:lvlJc w:val="right"/>
      <w:pPr>
        <w:ind w:left="6165" w:hanging="180"/>
      </w:pPr>
    </w:lvl>
  </w:abstractNum>
  <w:abstractNum w:abstractNumId="27" w15:restartNumberingAfterBreak="0">
    <w:nsid w:val="4883063D"/>
    <w:multiLevelType w:val="hybridMultilevel"/>
    <w:tmpl w:val="4380F5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49A74C6E"/>
    <w:multiLevelType w:val="multilevel"/>
    <w:tmpl w:val="C3CE6A72"/>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0AA5CE4"/>
    <w:multiLevelType w:val="hybridMultilevel"/>
    <w:tmpl w:val="DC16B460"/>
    <w:lvl w:ilvl="0" w:tplc="04090019">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51F3246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5666494F"/>
    <w:multiLevelType w:val="hybridMultilevel"/>
    <w:tmpl w:val="31F03928"/>
    <w:lvl w:ilvl="0" w:tplc="0544609C">
      <w:start w:val="1"/>
      <w:numFmt w:val="bullet"/>
      <w:pStyle w:val="IMS"/>
      <w:lvlText w:val=""/>
      <w:lvlJc w:val="left"/>
      <w:pPr>
        <w:ind w:left="720" w:hanging="360"/>
      </w:pPr>
      <w:rPr>
        <w:rFonts w:ascii="Symbol" w:hAnsi="Symbol" w:hint="default"/>
        <w:color w:val="0070C0"/>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71A36DF"/>
    <w:multiLevelType w:val="hybridMultilevel"/>
    <w:tmpl w:val="706C7B60"/>
    <w:lvl w:ilvl="0" w:tplc="DC94A590">
      <w:start w:val="1"/>
      <w:numFmt w:val="lowerLetter"/>
      <w:lvlText w:val="(%1)"/>
      <w:lvlJc w:val="left"/>
      <w:pPr>
        <w:ind w:left="1440" w:hanging="360"/>
      </w:pPr>
      <w:rPr>
        <w:rFonts w:asciiTheme="minorHAnsi" w:eastAsiaTheme="minorHAnsi" w:hAnsiTheme="minorHAnsi" w:cstheme="minorBidi" w:hint="default"/>
      </w:rPr>
    </w:lvl>
    <w:lvl w:ilvl="1" w:tplc="18090019">
      <w:start w:val="1"/>
      <w:numFmt w:val="lowerLetter"/>
      <w:lvlText w:val="%2."/>
      <w:lvlJc w:val="left"/>
      <w:pPr>
        <w:ind w:left="2160" w:hanging="360"/>
      </w:pPr>
    </w:lvl>
    <w:lvl w:ilvl="2" w:tplc="272E8908">
      <w:start w:val="1"/>
      <w:numFmt w:val="lowerLetter"/>
      <w:lvlText w:val="%3)"/>
      <w:lvlJc w:val="left"/>
      <w:pPr>
        <w:ind w:left="2880" w:hanging="180"/>
      </w:pPr>
      <w:rPr>
        <w:rFonts w:hint="default"/>
      </w:rPr>
    </w:lvl>
    <w:lvl w:ilvl="3" w:tplc="DD1E6BDE">
      <w:start w:val="1"/>
      <w:numFmt w:val="lowerLetter"/>
      <w:lvlText w:val="(%4)"/>
      <w:lvlJc w:val="left"/>
      <w:pPr>
        <w:ind w:left="2640" w:hanging="360"/>
      </w:pPr>
      <w:rPr>
        <w:rFonts w:asciiTheme="minorHAnsi" w:eastAsiaTheme="minorHAnsi" w:hAnsiTheme="minorHAnsi" w:cs="Times New Roman"/>
      </w:rPr>
    </w:lvl>
    <w:lvl w:ilvl="4" w:tplc="18090019">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33" w15:restartNumberingAfterBreak="0">
    <w:nsid w:val="58910968"/>
    <w:multiLevelType w:val="hybridMultilevel"/>
    <w:tmpl w:val="15AA96CA"/>
    <w:lvl w:ilvl="0" w:tplc="14A69786">
      <w:start w:val="1"/>
      <w:numFmt w:val="decimal"/>
      <w:lvlText w:val="%1)"/>
      <w:lvlJc w:val="left"/>
      <w:pPr>
        <w:tabs>
          <w:tab w:val="num" w:pos="1648"/>
        </w:tabs>
        <w:ind w:left="1648" w:hanging="360"/>
      </w:pPr>
      <w:rPr>
        <w:rFonts w:hint="default"/>
      </w:rPr>
    </w:lvl>
    <w:lvl w:ilvl="1" w:tplc="04090019" w:tentative="1">
      <w:start w:val="1"/>
      <w:numFmt w:val="lowerLetter"/>
      <w:lvlText w:val="%2."/>
      <w:lvlJc w:val="left"/>
      <w:pPr>
        <w:tabs>
          <w:tab w:val="num" w:pos="2008"/>
        </w:tabs>
        <w:ind w:left="2008" w:hanging="360"/>
      </w:pPr>
    </w:lvl>
    <w:lvl w:ilvl="2" w:tplc="0409001B" w:tentative="1">
      <w:start w:val="1"/>
      <w:numFmt w:val="lowerRoman"/>
      <w:lvlText w:val="%3."/>
      <w:lvlJc w:val="right"/>
      <w:pPr>
        <w:tabs>
          <w:tab w:val="num" w:pos="2728"/>
        </w:tabs>
        <w:ind w:left="2728" w:hanging="180"/>
      </w:pPr>
    </w:lvl>
    <w:lvl w:ilvl="3" w:tplc="0409000F" w:tentative="1">
      <w:start w:val="1"/>
      <w:numFmt w:val="decimal"/>
      <w:lvlText w:val="%4."/>
      <w:lvlJc w:val="left"/>
      <w:pPr>
        <w:tabs>
          <w:tab w:val="num" w:pos="3448"/>
        </w:tabs>
        <w:ind w:left="3448" w:hanging="360"/>
      </w:pPr>
    </w:lvl>
    <w:lvl w:ilvl="4" w:tplc="04090019" w:tentative="1">
      <w:start w:val="1"/>
      <w:numFmt w:val="lowerLetter"/>
      <w:lvlText w:val="%5."/>
      <w:lvlJc w:val="left"/>
      <w:pPr>
        <w:tabs>
          <w:tab w:val="num" w:pos="4168"/>
        </w:tabs>
        <w:ind w:left="4168" w:hanging="360"/>
      </w:pPr>
    </w:lvl>
    <w:lvl w:ilvl="5" w:tplc="0409001B" w:tentative="1">
      <w:start w:val="1"/>
      <w:numFmt w:val="lowerRoman"/>
      <w:lvlText w:val="%6."/>
      <w:lvlJc w:val="right"/>
      <w:pPr>
        <w:tabs>
          <w:tab w:val="num" w:pos="4888"/>
        </w:tabs>
        <w:ind w:left="4888" w:hanging="180"/>
      </w:pPr>
    </w:lvl>
    <w:lvl w:ilvl="6" w:tplc="0409000F" w:tentative="1">
      <w:start w:val="1"/>
      <w:numFmt w:val="decimal"/>
      <w:lvlText w:val="%7."/>
      <w:lvlJc w:val="left"/>
      <w:pPr>
        <w:tabs>
          <w:tab w:val="num" w:pos="5608"/>
        </w:tabs>
        <w:ind w:left="5608" w:hanging="360"/>
      </w:pPr>
    </w:lvl>
    <w:lvl w:ilvl="7" w:tplc="04090019" w:tentative="1">
      <w:start w:val="1"/>
      <w:numFmt w:val="lowerLetter"/>
      <w:lvlText w:val="%8."/>
      <w:lvlJc w:val="left"/>
      <w:pPr>
        <w:tabs>
          <w:tab w:val="num" w:pos="6328"/>
        </w:tabs>
        <w:ind w:left="6328" w:hanging="360"/>
      </w:pPr>
    </w:lvl>
    <w:lvl w:ilvl="8" w:tplc="0409001B" w:tentative="1">
      <w:start w:val="1"/>
      <w:numFmt w:val="lowerRoman"/>
      <w:lvlText w:val="%9."/>
      <w:lvlJc w:val="right"/>
      <w:pPr>
        <w:tabs>
          <w:tab w:val="num" w:pos="7048"/>
        </w:tabs>
        <w:ind w:left="7048" w:hanging="180"/>
      </w:pPr>
    </w:lvl>
  </w:abstractNum>
  <w:abstractNum w:abstractNumId="34" w15:restartNumberingAfterBreak="0">
    <w:nsid w:val="5BB8617C"/>
    <w:multiLevelType w:val="hybridMultilevel"/>
    <w:tmpl w:val="99107B1E"/>
    <w:lvl w:ilvl="0" w:tplc="B03A53C6">
      <w:start w:val="1"/>
      <w:numFmt w:val="lowerRoman"/>
      <w:lvlText w:val="(%1)"/>
      <w:lvlJc w:val="left"/>
      <w:pPr>
        <w:ind w:left="720" w:hanging="360"/>
      </w:pPr>
      <w:rPr>
        <w:rFonts w:cs="Times New Roman" w:hint="default"/>
      </w:rPr>
    </w:lvl>
    <w:lvl w:ilvl="1" w:tplc="18090019">
      <w:start w:val="1"/>
      <w:numFmt w:val="lowerLetter"/>
      <w:lvlText w:val="%2."/>
      <w:lvlJc w:val="left"/>
      <w:pPr>
        <w:ind w:left="1440" w:hanging="360"/>
      </w:pPr>
    </w:lvl>
    <w:lvl w:ilvl="2" w:tplc="272E8908">
      <w:start w:val="1"/>
      <w:numFmt w:val="lowerLetter"/>
      <w:lvlText w:val="%3)"/>
      <w:lvlJc w:val="left"/>
      <w:pPr>
        <w:ind w:left="2160" w:hanging="180"/>
      </w:pPr>
      <w:rPr>
        <w:rFonts w:hint="default"/>
      </w:rPr>
    </w:lvl>
    <w:lvl w:ilvl="3" w:tplc="272E8908">
      <w:start w:val="1"/>
      <w:numFmt w:val="lowerLetter"/>
      <w:lvlText w:val="%4)"/>
      <w:lvlJc w:val="left"/>
      <w:pPr>
        <w:ind w:left="2880" w:hanging="360"/>
      </w:pPr>
      <w:rPr>
        <w:rFonts w:hint="default"/>
      </w:r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15:restartNumberingAfterBreak="0">
    <w:nsid w:val="60E325F2"/>
    <w:multiLevelType w:val="hybridMultilevel"/>
    <w:tmpl w:val="1B04B8FE"/>
    <w:lvl w:ilvl="0" w:tplc="2252F03E">
      <w:start w:val="1"/>
      <w:numFmt w:val="bullet"/>
      <w:pStyle w:val="StyleBullet12ptAfter10ptLinespacingMultiple133li"/>
      <w:lvlText w:val=""/>
      <w:lvlJc w:val="left"/>
      <w:pPr>
        <w:tabs>
          <w:tab w:val="num" w:pos="397"/>
        </w:tabs>
        <w:ind w:left="397" w:hanging="397"/>
      </w:pPr>
      <w:rPr>
        <w:rFonts w:ascii="Webdings" w:hAnsi="Webdings" w:hint="default"/>
        <w:color w:val="333399"/>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D231E6"/>
    <w:multiLevelType w:val="hybridMultilevel"/>
    <w:tmpl w:val="5D5E5C8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7" w15:restartNumberingAfterBreak="0">
    <w:nsid w:val="647D6533"/>
    <w:multiLevelType w:val="hybridMultilevel"/>
    <w:tmpl w:val="EFA07702"/>
    <w:lvl w:ilvl="0" w:tplc="29D8BD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A84A91"/>
    <w:multiLevelType w:val="hybridMultilevel"/>
    <w:tmpl w:val="2250BD4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9" w15:restartNumberingAfterBreak="0">
    <w:nsid w:val="6EFA3C32"/>
    <w:multiLevelType w:val="hybridMultilevel"/>
    <w:tmpl w:val="23EA429A"/>
    <w:lvl w:ilvl="0" w:tplc="1809001B">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0" w15:restartNumberingAfterBreak="0">
    <w:nsid w:val="7B8F7C00"/>
    <w:multiLevelType w:val="hybridMultilevel"/>
    <w:tmpl w:val="7F566A50"/>
    <w:lvl w:ilvl="0" w:tplc="1809001B">
      <w:start w:val="1"/>
      <w:numFmt w:val="lowerRoman"/>
      <w:lvlText w:val="%1."/>
      <w:lvlJc w:val="right"/>
      <w:pPr>
        <w:ind w:left="720" w:hanging="360"/>
      </w:pPr>
    </w:lvl>
    <w:lvl w:ilvl="1" w:tplc="1809001B">
      <w:start w:val="1"/>
      <w:numFmt w:val="lowerRoman"/>
      <w:lvlText w:val="%2."/>
      <w:lvlJc w:val="right"/>
      <w:pPr>
        <w:ind w:left="1440" w:hanging="360"/>
      </w:pPr>
    </w:lvl>
    <w:lvl w:ilvl="2" w:tplc="F5D224EE">
      <w:start w:val="1"/>
      <w:numFmt w:val="upperLetter"/>
      <w:lvlText w:val="%3."/>
      <w:lvlJc w:val="left"/>
      <w:pPr>
        <w:ind w:left="2340" w:hanging="360"/>
      </w:pPr>
      <w:rPr>
        <w:rFonts w:hint="default"/>
      </w:r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1" w15:restartNumberingAfterBreak="0">
    <w:nsid w:val="7C0E6AEC"/>
    <w:multiLevelType w:val="hybridMultilevel"/>
    <w:tmpl w:val="73365E5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2" w15:restartNumberingAfterBreak="0">
    <w:nsid w:val="7C482A4B"/>
    <w:multiLevelType w:val="multilevel"/>
    <w:tmpl w:val="58A08026"/>
    <w:lvl w:ilvl="0">
      <w:start w:val="1"/>
      <w:numFmt w:val="decimal"/>
      <w:lvlText w:val="%1."/>
      <w:lvlJc w:val="left"/>
      <w:pPr>
        <w:tabs>
          <w:tab w:val="num" w:pos="720"/>
        </w:tabs>
        <w:ind w:left="720" w:hanging="720"/>
      </w:pPr>
      <w:rPr>
        <w:rFonts w:ascii="Arial" w:hAnsi="Arial" w:hint="default"/>
        <w:b/>
        <w:i w:val="0"/>
        <w:sz w:val="32"/>
        <w:szCs w:val="2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ascii="Arial" w:hAnsi="Arial" w:hint="default"/>
        <w:b w:val="0"/>
        <w:i w:val="0"/>
      </w:rPr>
    </w:lvl>
    <w:lvl w:ilvl="3">
      <w:start w:val="1"/>
      <w:numFmt w:val="decimal"/>
      <w:lvlText w:val="(%4)"/>
      <w:lvlJc w:val="left"/>
      <w:pPr>
        <w:tabs>
          <w:tab w:val="num" w:pos="1985"/>
        </w:tabs>
        <w:ind w:left="1985" w:hanging="545"/>
      </w:pPr>
      <w:rPr>
        <w:rFonts w:ascii="Arial" w:hAnsi="Arial" w:hint="default"/>
        <w:b w:val="0"/>
        <w:i w:val="0"/>
        <w:sz w:val="20"/>
        <w:szCs w:val="20"/>
      </w:rPr>
    </w:lvl>
    <w:lvl w:ilvl="4">
      <w:start w:val="1"/>
      <w:numFmt w:val="lowerLetter"/>
      <w:pStyle w:val="Heading5"/>
      <w:lvlText w:val="(%5)"/>
      <w:lvlJc w:val="left"/>
      <w:pPr>
        <w:tabs>
          <w:tab w:val="num" w:pos="3050"/>
        </w:tabs>
        <w:ind w:left="3050" w:hanging="850"/>
      </w:pPr>
      <w:rPr>
        <w:rFonts w:ascii="Arial" w:hAnsi="Arial" w:hint="default"/>
        <w:b w:val="0"/>
        <w:i w:val="0"/>
        <w:sz w:val="20"/>
        <w:szCs w:val="20"/>
      </w:rPr>
    </w:lvl>
    <w:lvl w:ilvl="5">
      <w:start w:val="1"/>
      <w:numFmt w:val="none"/>
      <w:suff w:val="nothing"/>
      <w:lvlText w:val=""/>
      <w:lvlJc w:val="left"/>
      <w:pPr>
        <w:ind w:left="0" w:firstLine="0"/>
      </w:pPr>
      <w:rPr>
        <w:rFonts w:ascii="Arial" w:hAnsi="Arial" w:hint="default"/>
        <w:b w:val="0"/>
        <w:i w:val="0"/>
        <w:sz w:val="20"/>
        <w:szCs w:val="20"/>
      </w:rPr>
    </w:lvl>
    <w:lvl w:ilvl="6">
      <w:start w:val="1"/>
      <w:numFmt w:val="none"/>
      <w:suff w:val="nothing"/>
      <w:lvlText w:val=""/>
      <w:lvlJc w:val="left"/>
      <w:pPr>
        <w:ind w:left="0" w:firstLine="0"/>
      </w:pPr>
      <w:rPr>
        <w:rFonts w:ascii="Arial" w:hAnsi="Arial" w:hint="default"/>
        <w:b w:val="0"/>
        <w:i w:val="0"/>
        <w:sz w:val="20"/>
        <w:szCs w:val="20"/>
      </w:rPr>
    </w:lvl>
    <w:lvl w:ilvl="7">
      <w:start w:val="1"/>
      <w:numFmt w:val="none"/>
      <w:suff w:val="nothing"/>
      <w:lvlText w:val=""/>
      <w:lvlJc w:val="left"/>
      <w:pPr>
        <w:ind w:left="0" w:firstLine="0"/>
      </w:pPr>
      <w:rPr>
        <w:rFonts w:ascii="Arial" w:hAnsi="Arial" w:hint="default"/>
        <w:b w:val="0"/>
        <w:i w:val="0"/>
        <w:sz w:val="20"/>
        <w:szCs w:val="20"/>
      </w:rPr>
    </w:lvl>
    <w:lvl w:ilvl="8">
      <w:start w:val="1"/>
      <w:numFmt w:val="none"/>
      <w:suff w:val="nothing"/>
      <w:lvlText w:val=""/>
      <w:lvlJc w:val="left"/>
      <w:pPr>
        <w:ind w:left="0" w:firstLine="0"/>
      </w:pPr>
      <w:rPr>
        <w:rFonts w:ascii="Arial" w:hAnsi="Arial" w:hint="default"/>
        <w:b w:val="0"/>
        <w:i w:val="0"/>
        <w:sz w:val="20"/>
        <w:szCs w:val="20"/>
      </w:rPr>
    </w:lvl>
  </w:abstractNum>
  <w:num w:numId="1">
    <w:abstractNumId w:val="31"/>
  </w:num>
  <w:num w:numId="2">
    <w:abstractNumId w:val="42"/>
  </w:num>
  <w:num w:numId="3">
    <w:abstractNumId w:val="35"/>
  </w:num>
  <w:num w:numId="4">
    <w:abstractNumId w:val="10"/>
  </w:num>
  <w:num w:numId="5">
    <w:abstractNumId w:val="41"/>
  </w:num>
  <w:num w:numId="6">
    <w:abstractNumId w:val="17"/>
  </w:num>
  <w:num w:numId="7">
    <w:abstractNumId w:val="6"/>
  </w:num>
  <w:num w:numId="8">
    <w:abstractNumId w:val="8"/>
  </w:num>
  <w:num w:numId="9">
    <w:abstractNumId w:val="12"/>
  </w:num>
  <w:num w:numId="10">
    <w:abstractNumId w:val="40"/>
  </w:num>
  <w:num w:numId="11">
    <w:abstractNumId w:val="18"/>
  </w:num>
  <w:num w:numId="12">
    <w:abstractNumId w:val="28"/>
  </w:num>
  <w:num w:numId="13">
    <w:abstractNumId w:val="29"/>
  </w:num>
  <w:num w:numId="14">
    <w:abstractNumId w:val="26"/>
  </w:num>
  <w:num w:numId="15">
    <w:abstractNumId w:val="39"/>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37"/>
  </w:num>
  <w:num w:numId="20">
    <w:abstractNumId w:val="27"/>
  </w:num>
  <w:num w:numId="21">
    <w:abstractNumId w:val="24"/>
  </w:num>
  <w:num w:numId="22">
    <w:abstractNumId w:val="38"/>
  </w:num>
  <w:num w:numId="23">
    <w:abstractNumId w:val="5"/>
  </w:num>
  <w:num w:numId="24">
    <w:abstractNumId w:val="33"/>
  </w:num>
  <w:num w:numId="25">
    <w:abstractNumId w:val="23"/>
  </w:num>
  <w:num w:numId="26">
    <w:abstractNumId w:val="7"/>
  </w:num>
  <w:num w:numId="27">
    <w:abstractNumId w:val="34"/>
  </w:num>
  <w:num w:numId="28">
    <w:abstractNumId w:val="16"/>
  </w:num>
  <w:num w:numId="29">
    <w:abstractNumId w:val="32"/>
  </w:num>
  <w:num w:numId="30">
    <w:abstractNumId w:val="13"/>
  </w:num>
  <w:num w:numId="31">
    <w:abstractNumId w:val="25"/>
  </w:num>
  <w:num w:numId="32">
    <w:abstractNumId w:val="36"/>
  </w:num>
  <w:num w:numId="33">
    <w:abstractNumId w:val="9"/>
  </w:num>
  <w:num w:numId="34">
    <w:abstractNumId w:val="15"/>
  </w:num>
  <w:num w:numId="35">
    <w:abstractNumId w:val="2"/>
  </w:num>
  <w:num w:numId="36">
    <w:abstractNumId w:val="0"/>
  </w:num>
  <w:num w:numId="37">
    <w:abstractNumId w:val="22"/>
  </w:num>
  <w:num w:numId="38">
    <w:abstractNumId w:val="1"/>
  </w:num>
  <w:num w:numId="39">
    <w:abstractNumId w:val="30"/>
  </w:num>
  <w:num w:numId="40">
    <w:abstractNumId w:val="3"/>
  </w:num>
  <w:num w:numId="41">
    <w:abstractNumId w:val="21"/>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ean barry">
    <w15:presenceInfo w15:providerId="Windows Live" w15:userId="9f0f100970b957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FB1"/>
    <w:rsid w:val="000006AC"/>
    <w:rsid w:val="000006CB"/>
    <w:rsid w:val="000038AA"/>
    <w:rsid w:val="0000669B"/>
    <w:rsid w:val="00007EF6"/>
    <w:rsid w:val="0001388F"/>
    <w:rsid w:val="00014948"/>
    <w:rsid w:val="000225C5"/>
    <w:rsid w:val="00024812"/>
    <w:rsid w:val="00026085"/>
    <w:rsid w:val="0003041E"/>
    <w:rsid w:val="0003264F"/>
    <w:rsid w:val="00056B48"/>
    <w:rsid w:val="000600E8"/>
    <w:rsid w:val="00061527"/>
    <w:rsid w:val="0006379F"/>
    <w:rsid w:val="00065AEE"/>
    <w:rsid w:val="00074610"/>
    <w:rsid w:val="000B0C40"/>
    <w:rsid w:val="000C0E06"/>
    <w:rsid w:val="000C0E11"/>
    <w:rsid w:val="000C65B7"/>
    <w:rsid w:val="000D10E2"/>
    <w:rsid w:val="000E283A"/>
    <w:rsid w:val="000E2CF8"/>
    <w:rsid w:val="000E4872"/>
    <w:rsid w:val="000E5413"/>
    <w:rsid w:val="000F0378"/>
    <w:rsid w:val="000F4D74"/>
    <w:rsid w:val="000F751F"/>
    <w:rsid w:val="000F7AD5"/>
    <w:rsid w:val="00101A30"/>
    <w:rsid w:val="00101AC8"/>
    <w:rsid w:val="00102515"/>
    <w:rsid w:val="001068B1"/>
    <w:rsid w:val="00111B33"/>
    <w:rsid w:val="00114317"/>
    <w:rsid w:val="00130442"/>
    <w:rsid w:val="00133591"/>
    <w:rsid w:val="001473BE"/>
    <w:rsid w:val="00147DAB"/>
    <w:rsid w:val="001524AB"/>
    <w:rsid w:val="00152A5A"/>
    <w:rsid w:val="00164CF1"/>
    <w:rsid w:val="001651D7"/>
    <w:rsid w:val="00172935"/>
    <w:rsid w:val="00173329"/>
    <w:rsid w:val="001750A8"/>
    <w:rsid w:val="00175C84"/>
    <w:rsid w:val="0018606D"/>
    <w:rsid w:val="00186FE2"/>
    <w:rsid w:val="00192D79"/>
    <w:rsid w:val="001B5C7C"/>
    <w:rsid w:val="001B602E"/>
    <w:rsid w:val="001C1CE1"/>
    <w:rsid w:val="001C3A95"/>
    <w:rsid w:val="001C3D44"/>
    <w:rsid w:val="001D1C4C"/>
    <w:rsid w:val="001E482A"/>
    <w:rsid w:val="001E59E6"/>
    <w:rsid w:val="001F271F"/>
    <w:rsid w:val="001F6360"/>
    <w:rsid w:val="001F68D2"/>
    <w:rsid w:val="001F70D7"/>
    <w:rsid w:val="001F7FC2"/>
    <w:rsid w:val="00206CC8"/>
    <w:rsid w:val="00232979"/>
    <w:rsid w:val="00234C8E"/>
    <w:rsid w:val="0023618E"/>
    <w:rsid w:val="002418DA"/>
    <w:rsid w:val="00241925"/>
    <w:rsid w:val="00245488"/>
    <w:rsid w:val="00246362"/>
    <w:rsid w:val="002628DF"/>
    <w:rsid w:val="00272107"/>
    <w:rsid w:val="0028250A"/>
    <w:rsid w:val="00284448"/>
    <w:rsid w:val="002911F6"/>
    <w:rsid w:val="00292437"/>
    <w:rsid w:val="00296C52"/>
    <w:rsid w:val="002A1879"/>
    <w:rsid w:val="002B2535"/>
    <w:rsid w:val="002B60D2"/>
    <w:rsid w:val="002C08E8"/>
    <w:rsid w:val="002C70EC"/>
    <w:rsid w:val="002C7140"/>
    <w:rsid w:val="002C72C0"/>
    <w:rsid w:val="002C7E6B"/>
    <w:rsid w:val="002D062E"/>
    <w:rsid w:val="002D5068"/>
    <w:rsid w:val="002E273D"/>
    <w:rsid w:val="002F0288"/>
    <w:rsid w:val="0030399F"/>
    <w:rsid w:val="003073E6"/>
    <w:rsid w:val="0031024C"/>
    <w:rsid w:val="00310EDC"/>
    <w:rsid w:val="00311BCB"/>
    <w:rsid w:val="00321AC6"/>
    <w:rsid w:val="00325955"/>
    <w:rsid w:val="00325B4F"/>
    <w:rsid w:val="003270FE"/>
    <w:rsid w:val="0034204D"/>
    <w:rsid w:val="00347E6B"/>
    <w:rsid w:val="00350DBC"/>
    <w:rsid w:val="003670C3"/>
    <w:rsid w:val="003700B0"/>
    <w:rsid w:val="0037365C"/>
    <w:rsid w:val="003751BC"/>
    <w:rsid w:val="00377945"/>
    <w:rsid w:val="00383C79"/>
    <w:rsid w:val="0038503C"/>
    <w:rsid w:val="0038799C"/>
    <w:rsid w:val="00394603"/>
    <w:rsid w:val="003A4EE0"/>
    <w:rsid w:val="003C0FB1"/>
    <w:rsid w:val="003C19E4"/>
    <w:rsid w:val="003C2DA6"/>
    <w:rsid w:val="003C578B"/>
    <w:rsid w:val="003D35B0"/>
    <w:rsid w:val="003D4CD0"/>
    <w:rsid w:val="003E08C5"/>
    <w:rsid w:val="003E7CC4"/>
    <w:rsid w:val="003F3CA9"/>
    <w:rsid w:val="003F3EE7"/>
    <w:rsid w:val="00403690"/>
    <w:rsid w:val="004101AD"/>
    <w:rsid w:val="00430EA8"/>
    <w:rsid w:val="00443976"/>
    <w:rsid w:val="00444730"/>
    <w:rsid w:val="00447FDE"/>
    <w:rsid w:val="00450D8C"/>
    <w:rsid w:val="00453AED"/>
    <w:rsid w:val="0046000A"/>
    <w:rsid w:val="00464ABB"/>
    <w:rsid w:val="00474043"/>
    <w:rsid w:val="00483B81"/>
    <w:rsid w:val="004939B5"/>
    <w:rsid w:val="00496C17"/>
    <w:rsid w:val="004A0961"/>
    <w:rsid w:val="004A15F8"/>
    <w:rsid w:val="004A7D33"/>
    <w:rsid w:val="004B2AF8"/>
    <w:rsid w:val="004B4771"/>
    <w:rsid w:val="004B576C"/>
    <w:rsid w:val="004B65A0"/>
    <w:rsid w:val="004C7F6E"/>
    <w:rsid w:val="004D3248"/>
    <w:rsid w:val="004E00BE"/>
    <w:rsid w:val="004E3E3E"/>
    <w:rsid w:val="004E7B0A"/>
    <w:rsid w:val="004F3DDB"/>
    <w:rsid w:val="00503F93"/>
    <w:rsid w:val="00514DFD"/>
    <w:rsid w:val="0051673A"/>
    <w:rsid w:val="00522DF9"/>
    <w:rsid w:val="005239E4"/>
    <w:rsid w:val="00533484"/>
    <w:rsid w:val="00534A1C"/>
    <w:rsid w:val="00541969"/>
    <w:rsid w:val="00542982"/>
    <w:rsid w:val="0054610F"/>
    <w:rsid w:val="00546633"/>
    <w:rsid w:val="00550821"/>
    <w:rsid w:val="00550B2B"/>
    <w:rsid w:val="005635BE"/>
    <w:rsid w:val="005637A5"/>
    <w:rsid w:val="00564F8A"/>
    <w:rsid w:val="00580AF7"/>
    <w:rsid w:val="0058336E"/>
    <w:rsid w:val="00585725"/>
    <w:rsid w:val="005A41B0"/>
    <w:rsid w:val="005A564A"/>
    <w:rsid w:val="005B17FD"/>
    <w:rsid w:val="005B2A6D"/>
    <w:rsid w:val="005C1535"/>
    <w:rsid w:val="005D60C5"/>
    <w:rsid w:val="005E3864"/>
    <w:rsid w:val="005F2191"/>
    <w:rsid w:val="005F67F0"/>
    <w:rsid w:val="005F7E00"/>
    <w:rsid w:val="00601E78"/>
    <w:rsid w:val="0061100A"/>
    <w:rsid w:val="006432B4"/>
    <w:rsid w:val="00646B48"/>
    <w:rsid w:val="006535A0"/>
    <w:rsid w:val="006565BD"/>
    <w:rsid w:val="0065700C"/>
    <w:rsid w:val="00662F78"/>
    <w:rsid w:val="00663B2A"/>
    <w:rsid w:val="00671010"/>
    <w:rsid w:val="006761DC"/>
    <w:rsid w:val="00676396"/>
    <w:rsid w:val="006821A5"/>
    <w:rsid w:val="00684357"/>
    <w:rsid w:val="006868AD"/>
    <w:rsid w:val="0069194B"/>
    <w:rsid w:val="006955D1"/>
    <w:rsid w:val="006A1D74"/>
    <w:rsid w:val="006A2B22"/>
    <w:rsid w:val="006A3270"/>
    <w:rsid w:val="006A7016"/>
    <w:rsid w:val="006C6715"/>
    <w:rsid w:val="006C71B4"/>
    <w:rsid w:val="006F0951"/>
    <w:rsid w:val="006F25AB"/>
    <w:rsid w:val="006F34D4"/>
    <w:rsid w:val="00702C39"/>
    <w:rsid w:val="00731186"/>
    <w:rsid w:val="0073644F"/>
    <w:rsid w:val="007368CF"/>
    <w:rsid w:val="00746EFF"/>
    <w:rsid w:val="00756CA9"/>
    <w:rsid w:val="00757561"/>
    <w:rsid w:val="0077038A"/>
    <w:rsid w:val="007704DA"/>
    <w:rsid w:val="007712DD"/>
    <w:rsid w:val="007746D2"/>
    <w:rsid w:val="007778E7"/>
    <w:rsid w:val="007831B0"/>
    <w:rsid w:val="00785B01"/>
    <w:rsid w:val="0078759F"/>
    <w:rsid w:val="007879CD"/>
    <w:rsid w:val="00791B1F"/>
    <w:rsid w:val="00791E3A"/>
    <w:rsid w:val="007A11CE"/>
    <w:rsid w:val="007A3C19"/>
    <w:rsid w:val="007A49FA"/>
    <w:rsid w:val="007A7AA3"/>
    <w:rsid w:val="007B120C"/>
    <w:rsid w:val="007B23FD"/>
    <w:rsid w:val="007B2C0C"/>
    <w:rsid w:val="007B446A"/>
    <w:rsid w:val="007B7D0E"/>
    <w:rsid w:val="007C5D7B"/>
    <w:rsid w:val="007C5E41"/>
    <w:rsid w:val="007C793D"/>
    <w:rsid w:val="007D2FD2"/>
    <w:rsid w:val="007E093F"/>
    <w:rsid w:val="007E5B65"/>
    <w:rsid w:val="007E76FD"/>
    <w:rsid w:val="007E7F2F"/>
    <w:rsid w:val="007F13F0"/>
    <w:rsid w:val="007F3458"/>
    <w:rsid w:val="00803D16"/>
    <w:rsid w:val="0080489A"/>
    <w:rsid w:val="00810B05"/>
    <w:rsid w:val="00814024"/>
    <w:rsid w:val="0081621E"/>
    <w:rsid w:val="0081730C"/>
    <w:rsid w:val="0082552F"/>
    <w:rsid w:val="0083112F"/>
    <w:rsid w:val="008347C3"/>
    <w:rsid w:val="00837A39"/>
    <w:rsid w:val="008462B4"/>
    <w:rsid w:val="00854C0D"/>
    <w:rsid w:val="00854FC9"/>
    <w:rsid w:val="00855D6A"/>
    <w:rsid w:val="00861561"/>
    <w:rsid w:val="00867EDE"/>
    <w:rsid w:val="0088594E"/>
    <w:rsid w:val="00891A74"/>
    <w:rsid w:val="008968DE"/>
    <w:rsid w:val="008A1C6D"/>
    <w:rsid w:val="008C07AC"/>
    <w:rsid w:val="008C69A3"/>
    <w:rsid w:val="008E235A"/>
    <w:rsid w:val="008E5A91"/>
    <w:rsid w:val="008F328C"/>
    <w:rsid w:val="008F57C6"/>
    <w:rsid w:val="008F5874"/>
    <w:rsid w:val="008F637D"/>
    <w:rsid w:val="00904FCA"/>
    <w:rsid w:val="009147DA"/>
    <w:rsid w:val="00916113"/>
    <w:rsid w:val="00921E8E"/>
    <w:rsid w:val="00926F67"/>
    <w:rsid w:val="00927A61"/>
    <w:rsid w:val="00931121"/>
    <w:rsid w:val="009340FB"/>
    <w:rsid w:val="00934BC4"/>
    <w:rsid w:val="00951854"/>
    <w:rsid w:val="009528C8"/>
    <w:rsid w:val="0095374A"/>
    <w:rsid w:val="009608C5"/>
    <w:rsid w:val="00977CC4"/>
    <w:rsid w:val="009840F9"/>
    <w:rsid w:val="0099533F"/>
    <w:rsid w:val="00997226"/>
    <w:rsid w:val="009A0BAB"/>
    <w:rsid w:val="009B0FE7"/>
    <w:rsid w:val="009B1493"/>
    <w:rsid w:val="009B1FA7"/>
    <w:rsid w:val="009B3FE7"/>
    <w:rsid w:val="009B6F44"/>
    <w:rsid w:val="009C05E9"/>
    <w:rsid w:val="009C6248"/>
    <w:rsid w:val="009C6CBD"/>
    <w:rsid w:val="009D6264"/>
    <w:rsid w:val="009E301D"/>
    <w:rsid w:val="009E6B8D"/>
    <w:rsid w:val="00A034E8"/>
    <w:rsid w:val="00A0779A"/>
    <w:rsid w:val="00A25C3C"/>
    <w:rsid w:val="00A31012"/>
    <w:rsid w:val="00A45178"/>
    <w:rsid w:val="00A46FCF"/>
    <w:rsid w:val="00A60A1D"/>
    <w:rsid w:val="00A60C20"/>
    <w:rsid w:val="00A64099"/>
    <w:rsid w:val="00A6430B"/>
    <w:rsid w:val="00A7281F"/>
    <w:rsid w:val="00A8258F"/>
    <w:rsid w:val="00A82605"/>
    <w:rsid w:val="00A87627"/>
    <w:rsid w:val="00A95C02"/>
    <w:rsid w:val="00AA47F9"/>
    <w:rsid w:val="00AA6837"/>
    <w:rsid w:val="00AB1E9F"/>
    <w:rsid w:val="00AB3391"/>
    <w:rsid w:val="00AB5697"/>
    <w:rsid w:val="00AB5939"/>
    <w:rsid w:val="00AC44B0"/>
    <w:rsid w:val="00AC4D66"/>
    <w:rsid w:val="00AD12CE"/>
    <w:rsid w:val="00AD18EB"/>
    <w:rsid w:val="00AD44D1"/>
    <w:rsid w:val="00AE6E43"/>
    <w:rsid w:val="00AF2D54"/>
    <w:rsid w:val="00AF79B3"/>
    <w:rsid w:val="00B12CE7"/>
    <w:rsid w:val="00B12E78"/>
    <w:rsid w:val="00B1490E"/>
    <w:rsid w:val="00B35085"/>
    <w:rsid w:val="00B402FB"/>
    <w:rsid w:val="00B421F3"/>
    <w:rsid w:val="00B54F21"/>
    <w:rsid w:val="00B6057A"/>
    <w:rsid w:val="00B61934"/>
    <w:rsid w:val="00B61AEE"/>
    <w:rsid w:val="00B61DAD"/>
    <w:rsid w:val="00B625AA"/>
    <w:rsid w:val="00B66734"/>
    <w:rsid w:val="00B66FE4"/>
    <w:rsid w:val="00B76F7D"/>
    <w:rsid w:val="00B809C4"/>
    <w:rsid w:val="00B9639C"/>
    <w:rsid w:val="00BA1319"/>
    <w:rsid w:val="00BA3A5E"/>
    <w:rsid w:val="00BA3C02"/>
    <w:rsid w:val="00BA3C55"/>
    <w:rsid w:val="00BA63D7"/>
    <w:rsid w:val="00BA7B7B"/>
    <w:rsid w:val="00BB24E7"/>
    <w:rsid w:val="00BB5E9D"/>
    <w:rsid w:val="00BB7FC7"/>
    <w:rsid w:val="00BD0F41"/>
    <w:rsid w:val="00BD2B8D"/>
    <w:rsid w:val="00BD76A1"/>
    <w:rsid w:val="00BE0C6B"/>
    <w:rsid w:val="00BE3FAE"/>
    <w:rsid w:val="00BE4EBF"/>
    <w:rsid w:val="00BE69B1"/>
    <w:rsid w:val="00BE7071"/>
    <w:rsid w:val="00BF4019"/>
    <w:rsid w:val="00C022C7"/>
    <w:rsid w:val="00C02EDA"/>
    <w:rsid w:val="00C11244"/>
    <w:rsid w:val="00C16349"/>
    <w:rsid w:val="00C212F2"/>
    <w:rsid w:val="00C22B2F"/>
    <w:rsid w:val="00C25940"/>
    <w:rsid w:val="00C3103B"/>
    <w:rsid w:val="00C32309"/>
    <w:rsid w:val="00C42E06"/>
    <w:rsid w:val="00C43DF2"/>
    <w:rsid w:val="00C4598F"/>
    <w:rsid w:val="00C57446"/>
    <w:rsid w:val="00C652FF"/>
    <w:rsid w:val="00C7189F"/>
    <w:rsid w:val="00C778C3"/>
    <w:rsid w:val="00C80907"/>
    <w:rsid w:val="00C815B8"/>
    <w:rsid w:val="00C93669"/>
    <w:rsid w:val="00C952B4"/>
    <w:rsid w:val="00CA13F3"/>
    <w:rsid w:val="00CA322C"/>
    <w:rsid w:val="00CA3AF8"/>
    <w:rsid w:val="00CB0ECB"/>
    <w:rsid w:val="00CB753C"/>
    <w:rsid w:val="00CC568F"/>
    <w:rsid w:val="00CC7906"/>
    <w:rsid w:val="00CD6573"/>
    <w:rsid w:val="00CE52AE"/>
    <w:rsid w:val="00CE7EE0"/>
    <w:rsid w:val="00CF764E"/>
    <w:rsid w:val="00D103CA"/>
    <w:rsid w:val="00D116BB"/>
    <w:rsid w:val="00D149C0"/>
    <w:rsid w:val="00D17C44"/>
    <w:rsid w:val="00D244FD"/>
    <w:rsid w:val="00D321E6"/>
    <w:rsid w:val="00D3359A"/>
    <w:rsid w:val="00D3541F"/>
    <w:rsid w:val="00D35AA7"/>
    <w:rsid w:val="00D42F7C"/>
    <w:rsid w:val="00D50235"/>
    <w:rsid w:val="00D61AC9"/>
    <w:rsid w:val="00D622B0"/>
    <w:rsid w:val="00D64590"/>
    <w:rsid w:val="00D74111"/>
    <w:rsid w:val="00D7420C"/>
    <w:rsid w:val="00D820BD"/>
    <w:rsid w:val="00D84DDE"/>
    <w:rsid w:val="00D85D32"/>
    <w:rsid w:val="00D95E2B"/>
    <w:rsid w:val="00D97FE5"/>
    <w:rsid w:val="00DA2AE5"/>
    <w:rsid w:val="00DA508A"/>
    <w:rsid w:val="00DA6804"/>
    <w:rsid w:val="00DB1533"/>
    <w:rsid w:val="00DB3219"/>
    <w:rsid w:val="00DB5E7D"/>
    <w:rsid w:val="00DB6F9F"/>
    <w:rsid w:val="00DC28E8"/>
    <w:rsid w:val="00DD2839"/>
    <w:rsid w:val="00DD3DD0"/>
    <w:rsid w:val="00DD59EC"/>
    <w:rsid w:val="00DE7D1C"/>
    <w:rsid w:val="00DF26D3"/>
    <w:rsid w:val="00DF7EF8"/>
    <w:rsid w:val="00E03583"/>
    <w:rsid w:val="00E23015"/>
    <w:rsid w:val="00E2701F"/>
    <w:rsid w:val="00E42FF2"/>
    <w:rsid w:val="00E525D2"/>
    <w:rsid w:val="00E551F2"/>
    <w:rsid w:val="00E80B01"/>
    <w:rsid w:val="00E92FAE"/>
    <w:rsid w:val="00E93694"/>
    <w:rsid w:val="00E97A42"/>
    <w:rsid w:val="00EA0D63"/>
    <w:rsid w:val="00EA1632"/>
    <w:rsid w:val="00EA39AD"/>
    <w:rsid w:val="00EB0F54"/>
    <w:rsid w:val="00EB1547"/>
    <w:rsid w:val="00EB326E"/>
    <w:rsid w:val="00EB444F"/>
    <w:rsid w:val="00EB5352"/>
    <w:rsid w:val="00EC3227"/>
    <w:rsid w:val="00EC7568"/>
    <w:rsid w:val="00ED08A1"/>
    <w:rsid w:val="00ED1993"/>
    <w:rsid w:val="00EE08AA"/>
    <w:rsid w:val="00EF249F"/>
    <w:rsid w:val="00F145D9"/>
    <w:rsid w:val="00F222DD"/>
    <w:rsid w:val="00F36615"/>
    <w:rsid w:val="00F54F8B"/>
    <w:rsid w:val="00F6189D"/>
    <w:rsid w:val="00F8689D"/>
    <w:rsid w:val="00F91EDC"/>
    <w:rsid w:val="00F92B67"/>
    <w:rsid w:val="00F934BA"/>
    <w:rsid w:val="00F9788B"/>
    <w:rsid w:val="00F979CD"/>
    <w:rsid w:val="00FA4A41"/>
    <w:rsid w:val="00FB4614"/>
    <w:rsid w:val="00FB5DEB"/>
    <w:rsid w:val="00FB7237"/>
    <w:rsid w:val="00FC4084"/>
    <w:rsid w:val="00FD1B72"/>
    <w:rsid w:val="00FD2C4A"/>
    <w:rsid w:val="00FD3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C633B6"/>
  <w15:chartTrackingRefBased/>
  <w15:docId w15:val="{CBD77204-09CA-442B-BC80-7B4309C1F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1E8E"/>
    <w:pPr>
      <w:spacing w:after="120" w:line="276" w:lineRule="auto"/>
    </w:pPr>
    <w:rPr>
      <w:rFonts w:ascii="Calibri" w:eastAsia="Times New Roman" w:hAnsi="Calibri" w:cs="Times New Roman"/>
      <w:szCs w:val="24"/>
      <w:lang w:val="en-GB"/>
    </w:rPr>
  </w:style>
  <w:style w:type="paragraph" w:styleId="Heading1">
    <w:name w:val="heading 1"/>
    <w:basedOn w:val="Normal"/>
    <w:next w:val="Normal"/>
    <w:link w:val="Heading1Char"/>
    <w:qFormat/>
    <w:rsid w:val="00A82605"/>
    <w:pPr>
      <w:keepNext/>
      <w:pageBreakBefore/>
      <w:pBdr>
        <w:bottom w:val="single" w:sz="18" w:space="1" w:color="333399"/>
      </w:pBdr>
      <w:tabs>
        <w:tab w:val="left" w:pos="397"/>
        <w:tab w:val="left" w:pos="907"/>
        <w:tab w:val="left" w:pos="1134"/>
      </w:tabs>
      <w:spacing w:before="320" w:after="160"/>
      <w:outlineLvl w:val="0"/>
    </w:pPr>
    <w:rPr>
      <w:rFonts w:ascii="Arial" w:hAnsi="Arial"/>
      <w:b/>
      <w:bCs/>
      <w:color w:val="333399"/>
      <w:sz w:val="32"/>
      <w:szCs w:val="32"/>
      <w:lang w:val="en-US"/>
    </w:rPr>
  </w:style>
  <w:style w:type="paragraph" w:styleId="Heading2">
    <w:name w:val="heading 2"/>
    <w:basedOn w:val="Heading1"/>
    <w:next w:val="Normal"/>
    <w:link w:val="Heading2Char"/>
    <w:qFormat/>
    <w:rsid w:val="00EA1632"/>
    <w:pPr>
      <w:pageBreakBefore w:val="0"/>
      <w:pBdr>
        <w:bottom w:val="single" w:sz="12" w:space="1" w:color="333399"/>
      </w:pBdr>
      <w:shd w:val="clear" w:color="auto" w:fill="000080"/>
      <w:tabs>
        <w:tab w:val="clear" w:pos="397"/>
        <w:tab w:val="left" w:pos="567"/>
      </w:tabs>
      <w:spacing w:before="240" w:after="80"/>
      <w:ind w:firstLine="57"/>
      <w:outlineLvl w:val="1"/>
    </w:pPr>
    <w:rPr>
      <w:rFonts w:ascii="Calibri" w:hAnsi="Calibri"/>
      <w:bCs w:val="0"/>
      <w:caps/>
      <w:color w:val="FFFFFF"/>
      <w:sz w:val="22"/>
      <w:szCs w:val="22"/>
      <w:lang w:val="en-GB"/>
    </w:rPr>
  </w:style>
  <w:style w:type="paragraph" w:styleId="Heading3">
    <w:name w:val="heading 3"/>
    <w:basedOn w:val="Heading2"/>
    <w:next w:val="Normal"/>
    <w:link w:val="Heading3Char"/>
    <w:qFormat/>
    <w:rsid w:val="003C0FB1"/>
    <w:pPr>
      <w:pBdr>
        <w:bottom w:val="none" w:sz="0" w:space="0" w:color="auto"/>
      </w:pBdr>
      <w:shd w:val="clear" w:color="auto" w:fill="auto"/>
      <w:spacing w:before="300"/>
      <w:outlineLvl w:val="2"/>
    </w:pPr>
    <w:rPr>
      <w:rFonts w:ascii="Times New Roman" w:hAnsi="Times New Roman"/>
      <w:iCs/>
      <w:color w:val="000080"/>
    </w:rPr>
  </w:style>
  <w:style w:type="paragraph" w:styleId="Heading4">
    <w:name w:val="heading 4"/>
    <w:basedOn w:val="Normal"/>
    <w:next w:val="Normal"/>
    <w:link w:val="Heading4Char"/>
    <w:semiHidden/>
    <w:unhideWhenUsed/>
    <w:qFormat/>
    <w:rsid w:val="003C0FB1"/>
    <w:pPr>
      <w:keepNext/>
      <w:spacing w:line="360" w:lineRule="auto"/>
      <w:ind w:left="600"/>
      <w:jc w:val="both"/>
      <w:outlineLvl w:val="3"/>
    </w:pPr>
    <w:rPr>
      <w:b/>
      <w:bCs/>
    </w:rPr>
  </w:style>
  <w:style w:type="paragraph" w:styleId="Heading5">
    <w:name w:val="heading 5"/>
    <w:aliases w:val="Block Label"/>
    <w:basedOn w:val="Normal"/>
    <w:next w:val="Normal"/>
    <w:link w:val="Heading5Char"/>
    <w:qFormat/>
    <w:rsid w:val="003C0FB1"/>
    <w:pPr>
      <w:numPr>
        <w:ilvl w:val="4"/>
        <w:numId w:val="2"/>
      </w:numPr>
      <w:tabs>
        <w:tab w:val="left" w:pos="397"/>
        <w:tab w:val="left" w:pos="567"/>
      </w:tabs>
      <w:spacing w:before="200" w:line="280" w:lineRule="exact"/>
      <w:outlineLvl w:val="4"/>
    </w:pPr>
    <w:rPr>
      <w:rFonts w:ascii="Lucida Sans" w:hAnsi="Lucida Sans"/>
      <w:b/>
      <w:szCs w:val="20"/>
      <w:lang w:val="en-US"/>
    </w:rPr>
  </w:style>
  <w:style w:type="paragraph" w:styleId="Heading6">
    <w:name w:val="heading 6"/>
    <w:basedOn w:val="Normal"/>
    <w:next w:val="Normal"/>
    <w:link w:val="Heading6Char"/>
    <w:unhideWhenUsed/>
    <w:qFormat/>
    <w:rsid w:val="003C0FB1"/>
    <w:pPr>
      <w:spacing w:before="240" w:after="60"/>
      <w:outlineLvl w:val="5"/>
    </w:pPr>
    <w:rPr>
      <w:b/>
      <w:bCs/>
      <w:szCs w:val="22"/>
    </w:rPr>
  </w:style>
  <w:style w:type="paragraph" w:styleId="Heading7">
    <w:name w:val="heading 7"/>
    <w:basedOn w:val="Normal"/>
    <w:next w:val="Normal"/>
    <w:link w:val="Heading7Char"/>
    <w:semiHidden/>
    <w:unhideWhenUsed/>
    <w:qFormat/>
    <w:rsid w:val="003C0FB1"/>
    <w:pPr>
      <w:keepNext/>
      <w:outlineLvl w:val="6"/>
    </w:pPr>
    <w:rPr>
      <w:b/>
      <w:bCs/>
    </w:rPr>
  </w:style>
  <w:style w:type="paragraph" w:styleId="Heading8">
    <w:name w:val="heading 8"/>
    <w:basedOn w:val="Normal"/>
    <w:next w:val="Normal"/>
    <w:link w:val="Heading8Char"/>
    <w:semiHidden/>
    <w:unhideWhenUsed/>
    <w:qFormat/>
    <w:rsid w:val="003C0FB1"/>
    <w:pPr>
      <w:keepNext/>
      <w:jc w:val="both"/>
      <w:outlineLvl w:val="7"/>
    </w:pPr>
    <w:rPr>
      <w:b/>
      <w:bCs/>
      <w:u w:val="single"/>
    </w:rPr>
  </w:style>
  <w:style w:type="paragraph" w:styleId="Heading9">
    <w:name w:val="heading 9"/>
    <w:basedOn w:val="Normal"/>
    <w:next w:val="Normal"/>
    <w:link w:val="Heading9Char"/>
    <w:semiHidden/>
    <w:unhideWhenUsed/>
    <w:qFormat/>
    <w:rsid w:val="003C0FB1"/>
    <w:pPr>
      <w:keepNext/>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2605"/>
    <w:rPr>
      <w:rFonts w:ascii="Arial" w:eastAsia="Times New Roman" w:hAnsi="Arial" w:cs="Times New Roman"/>
      <w:b/>
      <w:bCs/>
      <w:color w:val="333399"/>
      <w:sz w:val="32"/>
      <w:szCs w:val="32"/>
    </w:rPr>
  </w:style>
  <w:style w:type="character" w:customStyle="1" w:styleId="Heading2Char">
    <w:name w:val="Heading 2 Char"/>
    <w:basedOn w:val="DefaultParagraphFont"/>
    <w:link w:val="Heading2"/>
    <w:rsid w:val="00EA1632"/>
    <w:rPr>
      <w:rFonts w:ascii="Calibri" w:eastAsia="Times New Roman" w:hAnsi="Calibri" w:cs="Times New Roman"/>
      <w:b/>
      <w:caps/>
      <w:color w:val="FFFFFF"/>
      <w:shd w:val="clear" w:color="auto" w:fill="000080"/>
      <w:lang w:val="en-GB"/>
    </w:rPr>
  </w:style>
  <w:style w:type="character" w:customStyle="1" w:styleId="Heading3Char">
    <w:name w:val="Heading 3 Char"/>
    <w:basedOn w:val="DefaultParagraphFont"/>
    <w:link w:val="Heading3"/>
    <w:rsid w:val="003C0FB1"/>
    <w:rPr>
      <w:rFonts w:ascii="Times New Roman" w:eastAsia="Times New Roman" w:hAnsi="Times New Roman" w:cs="Times New Roman"/>
      <w:b/>
      <w:iCs/>
      <w:color w:val="000080"/>
      <w:lang w:val="en-GB"/>
    </w:rPr>
  </w:style>
  <w:style w:type="character" w:customStyle="1" w:styleId="Heading4Char">
    <w:name w:val="Heading 4 Char"/>
    <w:basedOn w:val="DefaultParagraphFont"/>
    <w:link w:val="Heading4"/>
    <w:semiHidden/>
    <w:rsid w:val="003C0FB1"/>
    <w:rPr>
      <w:rFonts w:ascii="Calibri" w:eastAsia="Times New Roman" w:hAnsi="Calibri" w:cs="Times New Roman"/>
      <w:b/>
      <w:bCs/>
      <w:szCs w:val="24"/>
      <w:lang w:val="en-GB"/>
    </w:rPr>
  </w:style>
  <w:style w:type="character" w:customStyle="1" w:styleId="Heading5Char">
    <w:name w:val="Heading 5 Char"/>
    <w:aliases w:val="Block Label Char1"/>
    <w:basedOn w:val="DefaultParagraphFont"/>
    <w:link w:val="Heading5"/>
    <w:rsid w:val="003C0FB1"/>
    <w:rPr>
      <w:rFonts w:ascii="Lucida Sans" w:eastAsia="Times New Roman" w:hAnsi="Lucida Sans" w:cs="Times New Roman"/>
      <w:b/>
      <w:szCs w:val="20"/>
    </w:rPr>
  </w:style>
  <w:style w:type="character" w:customStyle="1" w:styleId="Heading6Char">
    <w:name w:val="Heading 6 Char"/>
    <w:basedOn w:val="DefaultParagraphFont"/>
    <w:link w:val="Heading6"/>
    <w:rsid w:val="003C0FB1"/>
    <w:rPr>
      <w:rFonts w:ascii="Calibri" w:eastAsia="Times New Roman" w:hAnsi="Calibri" w:cs="Times New Roman"/>
      <w:b/>
      <w:bCs/>
      <w:lang w:val="en-GB"/>
    </w:rPr>
  </w:style>
  <w:style w:type="character" w:customStyle="1" w:styleId="Heading7Char">
    <w:name w:val="Heading 7 Char"/>
    <w:basedOn w:val="DefaultParagraphFont"/>
    <w:link w:val="Heading7"/>
    <w:semiHidden/>
    <w:rsid w:val="003C0FB1"/>
    <w:rPr>
      <w:rFonts w:ascii="Calibri" w:eastAsia="Times New Roman" w:hAnsi="Calibri" w:cs="Times New Roman"/>
      <w:b/>
      <w:bCs/>
      <w:szCs w:val="24"/>
      <w:lang w:val="en-GB"/>
    </w:rPr>
  </w:style>
  <w:style w:type="character" w:customStyle="1" w:styleId="Heading8Char">
    <w:name w:val="Heading 8 Char"/>
    <w:basedOn w:val="DefaultParagraphFont"/>
    <w:link w:val="Heading8"/>
    <w:semiHidden/>
    <w:rsid w:val="003C0FB1"/>
    <w:rPr>
      <w:rFonts w:ascii="Calibri" w:eastAsia="Times New Roman" w:hAnsi="Calibri" w:cs="Times New Roman"/>
      <w:b/>
      <w:bCs/>
      <w:szCs w:val="24"/>
      <w:u w:val="single"/>
      <w:lang w:val="en-GB"/>
    </w:rPr>
  </w:style>
  <w:style w:type="character" w:customStyle="1" w:styleId="Heading9Char">
    <w:name w:val="Heading 9 Char"/>
    <w:basedOn w:val="DefaultParagraphFont"/>
    <w:link w:val="Heading9"/>
    <w:semiHidden/>
    <w:rsid w:val="003C0FB1"/>
    <w:rPr>
      <w:rFonts w:ascii="Calibri" w:eastAsia="Times New Roman" w:hAnsi="Calibri" w:cs="Times New Roman"/>
      <w:b/>
      <w:bCs/>
      <w:szCs w:val="24"/>
      <w:u w:val="single"/>
      <w:lang w:val="en-GB"/>
    </w:rPr>
  </w:style>
  <w:style w:type="paragraph" w:customStyle="1" w:styleId="IMS">
    <w:name w:val="IMS"/>
    <w:basedOn w:val="ListParagraph"/>
    <w:qFormat/>
    <w:rsid w:val="00F92B67"/>
    <w:pPr>
      <w:numPr>
        <w:numId w:val="1"/>
      </w:numPr>
      <w:spacing w:before="40"/>
    </w:pPr>
    <w:rPr>
      <w:lang w:val="en-IE"/>
    </w:rPr>
  </w:style>
  <w:style w:type="paragraph" w:styleId="ListParagraph">
    <w:name w:val="List Paragraph"/>
    <w:aliases w:val="- Bullets,igunore,Subtitle Cover Page,F5 List Paragraph,Bullet Points,No Spacing1,List Paragraph Char Char Char,Indicator Text,Numbered Para 1,Colorful List - Accent 11,List Paragraph11,MAIN CONTENT,List Paragraph12,List Paragraph2,lp1"/>
    <w:basedOn w:val="Normal"/>
    <w:link w:val="ListParagraphChar"/>
    <w:uiPriority w:val="34"/>
    <w:qFormat/>
    <w:rsid w:val="00F92B67"/>
    <w:pPr>
      <w:ind w:left="720"/>
      <w:contextualSpacing/>
    </w:pPr>
  </w:style>
  <w:style w:type="paragraph" w:customStyle="1" w:styleId="Bullet">
    <w:name w:val="Bullet"/>
    <w:basedOn w:val="Normal"/>
    <w:rsid w:val="003C0FB1"/>
    <w:pPr>
      <w:spacing w:after="100"/>
    </w:pPr>
    <w:rPr>
      <w:rFonts w:eastAsia="MS Mincho"/>
      <w:lang w:val="en-US" w:eastAsia="ja-JP"/>
    </w:rPr>
  </w:style>
  <w:style w:type="paragraph" w:customStyle="1" w:styleId="DocTitle">
    <w:name w:val="Doc Title"/>
    <w:basedOn w:val="Heading1"/>
    <w:rsid w:val="003C0FB1"/>
  </w:style>
  <w:style w:type="character" w:styleId="CommentReference">
    <w:name w:val="annotation reference"/>
    <w:uiPriority w:val="99"/>
    <w:rsid w:val="003C0FB1"/>
    <w:rPr>
      <w:sz w:val="16"/>
      <w:szCs w:val="16"/>
    </w:rPr>
  </w:style>
  <w:style w:type="paragraph" w:customStyle="1" w:styleId="inserttext">
    <w:name w:val="insert text"/>
    <w:basedOn w:val="Normal"/>
    <w:rsid w:val="003C0FB1"/>
    <w:pPr>
      <w:tabs>
        <w:tab w:val="left" w:pos="397"/>
      </w:tabs>
      <w:spacing w:after="100"/>
      <w:ind w:left="794"/>
    </w:pPr>
    <w:rPr>
      <w:rFonts w:eastAsia="MS Mincho"/>
      <w:lang w:val="en-US" w:eastAsia="ja-JP"/>
    </w:rPr>
  </w:style>
  <w:style w:type="paragraph" w:styleId="Footer">
    <w:name w:val="footer"/>
    <w:basedOn w:val="Normal"/>
    <w:link w:val="FooterChar"/>
    <w:uiPriority w:val="99"/>
    <w:rsid w:val="003C0FB1"/>
    <w:pPr>
      <w:tabs>
        <w:tab w:val="center" w:pos="4320"/>
        <w:tab w:val="center" w:pos="8902"/>
      </w:tabs>
      <w:spacing w:after="100"/>
    </w:pPr>
    <w:rPr>
      <w:rFonts w:eastAsia="MS Mincho"/>
      <w:lang w:val="en-US" w:eastAsia="ja-JP"/>
    </w:rPr>
  </w:style>
  <w:style w:type="character" w:customStyle="1" w:styleId="FooterChar">
    <w:name w:val="Footer Char"/>
    <w:basedOn w:val="DefaultParagraphFont"/>
    <w:link w:val="Footer"/>
    <w:uiPriority w:val="99"/>
    <w:rsid w:val="003C0FB1"/>
    <w:rPr>
      <w:rFonts w:ascii="Calibri" w:eastAsia="MS Mincho" w:hAnsi="Calibri" w:cs="Times New Roman"/>
      <w:szCs w:val="24"/>
      <w:lang w:eastAsia="ja-JP"/>
    </w:rPr>
  </w:style>
  <w:style w:type="paragraph" w:styleId="CommentText">
    <w:name w:val="annotation text"/>
    <w:basedOn w:val="Normal"/>
    <w:link w:val="CommentTextChar"/>
    <w:uiPriority w:val="99"/>
    <w:rsid w:val="003C0FB1"/>
    <w:pPr>
      <w:tabs>
        <w:tab w:val="left" w:pos="397"/>
      </w:tabs>
      <w:spacing w:after="100"/>
    </w:pPr>
    <w:rPr>
      <w:rFonts w:eastAsia="MS Mincho"/>
      <w:sz w:val="20"/>
      <w:szCs w:val="20"/>
      <w:lang w:val="en-US" w:eastAsia="ja-JP"/>
    </w:rPr>
  </w:style>
  <w:style w:type="character" w:customStyle="1" w:styleId="CommentTextChar">
    <w:name w:val="Comment Text Char"/>
    <w:basedOn w:val="DefaultParagraphFont"/>
    <w:link w:val="CommentText"/>
    <w:uiPriority w:val="99"/>
    <w:rsid w:val="003C0FB1"/>
    <w:rPr>
      <w:rFonts w:ascii="Calibri" w:eastAsia="MS Mincho" w:hAnsi="Calibri" w:cs="Times New Roman"/>
      <w:sz w:val="20"/>
      <w:szCs w:val="20"/>
      <w:lang w:eastAsia="ja-JP"/>
    </w:rPr>
  </w:style>
  <w:style w:type="paragraph" w:styleId="BalloonText">
    <w:name w:val="Balloon Text"/>
    <w:basedOn w:val="Normal"/>
    <w:link w:val="BalloonTextChar"/>
    <w:uiPriority w:val="99"/>
    <w:semiHidden/>
    <w:rsid w:val="003C0FB1"/>
    <w:rPr>
      <w:rFonts w:ascii="Tahoma" w:hAnsi="Tahoma" w:cs="Tahoma"/>
      <w:szCs w:val="16"/>
    </w:rPr>
  </w:style>
  <w:style w:type="character" w:customStyle="1" w:styleId="BalloonTextChar">
    <w:name w:val="Balloon Text Char"/>
    <w:basedOn w:val="DefaultParagraphFont"/>
    <w:link w:val="BalloonText"/>
    <w:uiPriority w:val="99"/>
    <w:semiHidden/>
    <w:rsid w:val="003C0FB1"/>
    <w:rPr>
      <w:rFonts w:ascii="Tahoma" w:eastAsia="Times New Roman" w:hAnsi="Tahoma" w:cs="Tahoma"/>
      <w:szCs w:val="16"/>
      <w:lang w:val="en-GB"/>
    </w:rPr>
  </w:style>
  <w:style w:type="paragraph" w:styleId="CommentSubject">
    <w:name w:val="annotation subject"/>
    <w:basedOn w:val="CommentText"/>
    <w:next w:val="CommentText"/>
    <w:link w:val="CommentSubjectChar"/>
    <w:uiPriority w:val="99"/>
    <w:rsid w:val="003C0FB1"/>
    <w:pPr>
      <w:tabs>
        <w:tab w:val="clear" w:pos="397"/>
      </w:tabs>
      <w:spacing w:after="0"/>
    </w:pPr>
    <w:rPr>
      <w:rFonts w:eastAsia="Times New Roman"/>
      <w:b/>
      <w:bCs/>
      <w:lang w:val="en-GB" w:eastAsia="en-US"/>
    </w:rPr>
  </w:style>
  <w:style w:type="character" w:customStyle="1" w:styleId="CommentSubjectChar">
    <w:name w:val="Comment Subject Char"/>
    <w:basedOn w:val="CommentTextChar"/>
    <w:link w:val="CommentSubject"/>
    <w:uiPriority w:val="99"/>
    <w:rsid w:val="003C0FB1"/>
    <w:rPr>
      <w:rFonts w:ascii="Calibri" w:eastAsia="Times New Roman" w:hAnsi="Calibri" w:cs="Times New Roman"/>
      <w:b/>
      <w:bCs/>
      <w:sz w:val="20"/>
      <w:szCs w:val="20"/>
      <w:lang w:val="en-GB" w:eastAsia="ja-JP"/>
    </w:rPr>
  </w:style>
  <w:style w:type="character" w:styleId="Hyperlink">
    <w:name w:val="Hyperlink"/>
    <w:uiPriority w:val="99"/>
    <w:rsid w:val="003C0FB1"/>
    <w:rPr>
      <w:color w:val="0000FF"/>
      <w:u w:val="single"/>
    </w:rPr>
  </w:style>
  <w:style w:type="paragraph" w:styleId="Header">
    <w:name w:val="header"/>
    <w:basedOn w:val="Normal"/>
    <w:link w:val="HeaderChar"/>
    <w:rsid w:val="003C0FB1"/>
    <w:pPr>
      <w:tabs>
        <w:tab w:val="center" w:pos="4153"/>
        <w:tab w:val="right" w:pos="8306"/>
      </w:tabs>
    </w:pPr>
  </w:style>
  <w:style w:type="character" w:customStyle="1" w:styleId="HeaderChar">
    <w:name w:val="Header Char"/>
    <w:basedOn w:val="DefaultParagraphFont"/>
    <w:link w:val="Header"/>
    <w:rsid w:val="003C0FB1"/>
    <w:rPr>
      <w:rFonts w:ascii="Calibri" w:eastAsia="Times New Roman" w:hAnsi="Calibri" w:cs="Times New Roman"/>
      <w:szCs w:val="24"/>
      <w:lang w:val="en-GB"/>
    </w:rPr>
  </w:style>
  <w:style w:type="paragraph" w:customStyle="1" w:styleId="StyleBullet12ptAfter10ptLinespacingMultiple133li">
    <w:name w:val="Style Bullet + 12 pt After:  10 pt Line spacing:  Multiple 1.33 li"/>
    <w:basedOn w:val="Bullet"/>
    <w:rsid w:val="003C0FB1"/>
    <w:pPr>
      <w:numPr>
        <w:numId w:val="3"/>
      </w:numPr>
      <w:spacing w:after="200" w:line="320" w:lineRule="auto"/>
    </w:pPr>
    <w:rPr>
      <w:sz w:val="24"/>
      <w:szCs w:val="20"/>
    </w:rPr>
  </w:style>
  <w:style w:type="character" w:styleId="PageNumber">
    <w:name w:val="page number"/>
    <w:basedOn w:val="DefaultParagraphFont"/>
    <w:rsid w:val="003C0FB1"/>
  </w:style>
  <w:style w:type="paragraph" w:styleId="BodyText">
    <w:name w:val="Body Text"/>
    <w:basedOn w:val="Normal"/>
    <w:link w:val="BodyTextChar"/>
    <w:unhideWhenUsed/>
    <w:rsid w:val="003C0FB1"/>
    <w:pPr>
      <w:suppressAutoHyphens/>
      <w:spacing w:after="240"/>
      <w:jc w:val="both"/>
    </w:pPr>
  </w:style>
  <w:style w:type="character" w:customStyle="1" w:styleId="BodyTextChar">
    <w:name w:val="Body Text Char"/>
    <w:basedOn w:val="DefaultParagraphFont"/>
    <w:link w:val="BodyText"/>
    <w:rsid w:val="003C0FB1"/>
    <w:rPr>
      <w:rFonts w:ascii="Calibri" w:eastAsia="Times New Roman" w:hAnsi="Calibri" w:cs="Times New Roman"/>
      <w:szCs w:val="24"/>
      <w:lang w:val="en-GB"/>
    </w:rPr>
  </w:style>
  <w:style w:type="paragraph" w:customStyle="1" w:styleId="western">
    <w:name w:val="western"/>
    <w:basedOn w:val="Normal"/>
    <w:rsid w:val="003C0FB1"/>
    <w:pPr>
      <w:suppressAutoHyphens/>
      <w:spacing w:before="280"/>
      <w:jc w:val="both"/>
    </w:pPr>
    <w:rPr>
      <w:rFonts w:ascii="Arial Unicode MS" w:eastAsia="Arial Unicode MS" w:hAnsi="Arial Unicode MS"/>
      <w:lang w:eastAsia="ar-SA"/>
    </w:rPr>
  </w:style>
  <w:style w:type="character" w:styleId="PlaceholderText">
    <w:name w:val="Placeholder Text"/>
    <w:basedOn w:val="DefaultParagraphFont"/>
    <w:uiPriority w:val="99"/>
    <w:rsid w:val="003C0FB1"/>
    <w:rPr>
      <w:color w:val="808080"/>
    </w:rPr>
  </w:style>
  <w:style w:type="table" w:styleId="TableGrid">
    <w:name w:val="Table Grid"/>
    <w:basedOn w:val="TableNormal"/>
    <w:uiPriority w:val="59"/>
    <w:rsid w:val="003C0FB1"/>
    <w:pPr>
      <w:spacing w:after="0" w:line="240" w:lineRule="auto"/>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3C0FB1"/>
    <w:rPr>
      <w:rFonts w:asciiTheme="minorHAnsi" w:eastAsiaTheme="minorHAnsi" w:hAnsiTheme="minorHAnsi" w:cstheme="minorBidi"/>
      <w:sz w:val="20"/>
      <w:szCs w:val="20"/>
      <w:lang w:val="en-IE"/>
    </w:rPr>
  </w:style>
  <w:style w:type="character" w:customStyle="1" w:styleId="FootnoteTextChar">
    <w:name w:val="Footnote Text Char"/>
    <w:basedOn w:val="DefaultParagraphFont"/>
    <w:link w:val="FootnoteText"/>
    <w:uiPriority w:val="99"/>
    <w:rsid w:val="003C0FB1"/>
    <w:rPr>
      <w:sz w:val="20"/>
      <w:szCs w:val="20"/>
      <w:lang w:val="en-IE"/>
    </w:rPr>
  </w:style>
  <w:style w:type="character" w:styleId="FootnoteReference">
    <w:name w:val="footnote reference"/>
    <w:basedOn w:val="DefaultParagraphFont"/>
    <w:uiPriority w:val="99"/>
    <w:unhideWhenUsed/>
    <w:rsid w:val="003C0FB1"/>
    <w:rPr>
      <w:vertAlign w:val="superscript"/>
    </w:rPr>
  </w:style>
  <w:style w:type="character" w:styleId="FollowedHyperlink">
    <w:name w:val="FollowedHyperlink"/>
    <w:semiHidden/>
    <w:unhideWhenUsed/>
    <w:rsid w:val="003C0FB1"/>
    <w:rPr>
      <w:color w:val="800080"/>
      <w:u w:val="single"/>
    </w:rPr>
  </w:style>
  <w:style w:type="character" w:customStyle="1" w:styleId="Heading5Char1">
    <w:name w:val="Heading 5 Char1"/>
    <w:aliases w:val="Block Label Char"/>
    <w:basedOn w:val="DefaultParagraphFont"/>
    <w:semiHidden/>
    <w:rsid w:val="003C0FB1"/>
    <w:rPr>
      <w:rFonts w:asciiTheme="majorHAnsi" w:eastAsiaTheme="majorEastAsia" w:hAnsiTheme="majorHAnsi" w:cstheme="majorBidi"/>
      <w:color w:val="2E74B5" w:themeColor="accent1" w:themeShade="BF"/>
      <w:sz w:val="24"/>
      <w:szCs w:val="24"/>
      <w:lang w:val="en-GB" w:eastAsia="en-US"/>
    </w:rPr>
  </w:style>
  <w:style w:type="paragraph" w:styleId="NormalWeb">
    <w:name w:val="Normal (Web)"/>
    <w:basedOn w:val="Normal"/>
    <w:uiPriority w:val="99"/>
    <w:unhideWhenUsed/>
    <w:rsid w:val="003C0FB1"/>
    <w:pPr>
      <w:suppressAutoHyphens/>
      <w:spacing w:before="100" w:after="100"/>
    </w:pPr>
    <w:rPr>
      <w:lang w:val="en-IE" w:eastAsia="ar-SA"/>
    </w:rPr>
  </w:style>
  <w:style w:type="paragraph" w:styleId="Title">
    <w:name w:val="Title"/>
    <w:basedOn w:val="Normal"/>
    <w:link w:val="TitleChar"/>
    <w:qFormat/>
    <w:rsid w:val="003C0FB1"/>
    <w:pPr>
      <w:widowControl w:val="0"/>
      <w:suppressAutoHyphens/>
      <w:jc w:val="center"/>
    </w:pPr>
    <w:rPr>
      <w:rFonts w:eastAsia="SimSun"/>
      <w:b/>
      <w:bCs/>
      <w:kern w:val="2"/>
      <w:u w:val="single"/>
      <w:lang w:eastAsia="hi-IN"/>
    </w:rPr>
  </w:style>
  <w:style w:type="character" w:customStyle="1" w:styleId="TitleChar">
    <w:name w:val="Title Char"/>
    <w:basedOn w:val="DefaultParagraphFont"/>
    <w:link w:val="Title"/>
    <w:rsid w:val="003C0FB1"/>
    <w:rPr>
      <w:rFonts w:ascii="Calibri" w:eastAsia="SimSun" w:hAnsi="Calibri" w:cs="Times New Roman"/>
      <w:b/>
      <w:bCs/>
      <w:kern w:val="2"/>
      <w:szCs w:val="24"/>
      <w:u w:val="single"/>
      <w:lang w:val="en-GB" w:eastAsia="hi-IN"/>
    </w:rPr>
  </w:style>
  <w:style w:type="paragraph" w:styleId="BodyTextIndent">
    <w:name w:val="Body Text Indent"/>
    <w:basedOn w:val="Normal"/>
    <w:link w:val="BodyTextIndentChar"/>
    <w:unhideWhenUsed/>
    <w:rsid w:val="003C0FB1"/>
    <w:pPr>
      <w:suppressAutoHyphens/>
      <w:ind w:left="720" w:hanging="360"/>
    </w:pPr>
    <w:rPr>
      <w:lang w:eastAsia="ar-SA"/>
    </w:rPr>
  </w:style>
  <w:style w:type="character" w:customStyle="1" w:styleId="BodyTextIndentChar">
    <w:name w:val="Body Text Indent Char"/>
    <w:basedOn w:val="DefaultParagraphFont"/>
    <w:link w:val="BodyTextIndent"/>
    <w:rsid w:val="003C0FB1"/>
    <w:rPr>
      <w:rFonts w:ascii="Calibri" w:eastAsia="Times New Roman" w:hAnsi="Calibri" w:cs="Times New Roman"/>
      <w:szCs w:val="24"/>
      <w:lang w:val="en-GB" w:eastAsia="ar-SA"/>
    </w:rPr>
  </w:style>
  <w:style w:type="paragraph" w:styleId="Date">
    <w:name w:val="Date"/>
    <w:basedOn w:val="Normal"/>
    <w:next w:val="Normal"/>
    <w:link w:val="DateChar"/>
    <w:unhideWhenUsed/>
    <w:rsid w:val="003C0FB1"/>
    <w:pPr>
      <w:tabs>
        <w:tab w:val="left" w:pos="397"/>
      </w:tabs>
      <w:spacing w:after="100"/>
    </w:pPr>
    <w:rPr>
      <w:rFonts w:eastAsia="MS Mincho"/>
      <w:lang w:val="en-US" w:eastAsia="ja-JP"/>
    </w:rPr>
  </w:style>
  <w:style w:type="character" w:customStyle="1" w:styleId="DateChar">
    <w:name w:val="Date Char"/>
    <w:basedOn w:val="DefaultParagraphFont"/>
    <w:link w:val="Date"/>
    <w:rsid w:val="003C0FB1"/>
    <w:rPr>
      <w:rFonts w:ascii="Calibri" w:eastAsia="MS Mincho" w:hAnsi="Calibri" w:cs="Times New Roman"/>
      <w:szCs w:val="24"/>
      <w:lang w:eastAsia="ja-JP"/>
    </w:rPr>
  </w:style>
  <w:style w:type="paragraph" w:styleId="BodyText2">
    <w:name w:val="Body Text 2"/>
    <w:basedOn w:val="Normal"/>
    <w:link w:val="BodyText2Char"/>
    <w:semiHidden/>
    <w:unhideWhenUsed/>
    <w:rsid w:val="003C0FB1"/>
    <w:pPr>
      <w:jc w:val="both"/>
    </w:pPr>
  </w:style>
  <w:style w:type="character" w:customStyle="1" w:styleId="BodyText2Char">
    <w:name w:val="Body Text 2 Char"/>
    <w:basedOn w:val="DefaultParagraphFont"/>
    <w:link w:val="BodyText2"/>
    <w:semiHidden/>
    <w:rsid w:val="003C0FB1"/>
    <w:rPr>
      <w:rFonts w:ascii="Calibri" w:eastAsia="Times New Roman" w:hAnsi="Calibri" w:cs="Times New Roman"/>
      <w:szCs w:val="24"/>
      <w:lang w:val="en-GB"/>
    </w:rPr>
  </w:style>
  <w:style w:type="paragraph" w:styleId="BodyText3">
    <w:name w:val="Body Text 3"/>
    <w:basedOn w:val="Normal"/>
    <w:link w:val="BodyText3Char"/>
    <w:semiHidden/>
    <w:unhideWhenUsed/>
    <w:rsid w:val="003C0FB1"/>
    <w:pPr>
      <w:spacing w:line="360" w:lineRule="auto"/>
    </w:pPr>
    <w:rPr>
      <w:b/>
      <w:bCs/>
      <w:u w:val="single"/>
    </w:rPr>
  </w:style>
  <w:style w:type="character" w:customStyle="1" w:styleId="BodyText3Char">
    <w:name w:val="Body Text 3 Char"/>
    <w:basedOn w:val="DefaultParagraphFont"/>
    <w:link w:val="BodyText3"/>
    <w:semiHidden/>
    <w:rsid w:val="003C0FB1"/>
    <w:rPr>
      <w:rFonts w:ascii="Calibri" w:eastAsia="Times New Roman" w:hAnsi="Calibri" w:cs="Times New Roman"/>
      <w:b/>
      <w:bCs/>
      <w:szCs w:val="24"/>
      <w:u w:val="single"/>
      <w:lang w:val="en-GB"/>
    </w:rPr>
  </w:style>
  <w:style w:type="paragraph" w:styleId="BodyTextIndent2">
    <w:name w:val="Body Text Indent 2"/>
    <w:basedOn w:val="Normal"/>
    <w:link w:val="BodyTextIndent2Char"/>
    <w:semiHidden/>
    <w:unhideWhenUsed/>
    <w:rsid w:val="003C0FB1"/>
    <w:pPr>
      <w:spacing w:after="200" w:line="360" w:lineRule="auto"/>
      <w:ind w:left="360"/>
      <w:jc w:val="both"/>
    </w:pPr>
    <w:rPr>
      <w:noProof/>
    </w:rPr>
  </w:style>
  <w:style w:type="character" w:customStyle="1" w:styleId="BodyTextIndent2Char">
    <w:name w:val="Body Text Indent 2 Char"/>
    <w:basedOn w:val="DefaultParagraphFont"/>
    <w:link w:val="BodyTextIndent2"/>
    <w:semiHidden/>
    <w:rsid w:val="003C0FB1"/>
    <w:rPr>
      <w:rFonts w:ascii="Calibri" w:eastAsia="Times New Roman" w:hAnsi="Calibri" w:cs="Times New Roman"/>
      <w:noProof/>
      <w:szCs w:val="24"/>
      <w:lang w:val="en-GB"/>
    </w:rPr>
  </w:style>
  <w:style w:type="paragraph" w:styleId="BodyTextIndent3">
    <w:name w:val="Body Text Indent 3"/>
    <w:basedOn w:val="Normal"/>
    <w:link w:val="BodyTextIndent3Char"/>
    <w:semiHidden/>
    <w:unhideWhenUsed/>
    <w:rsid w:val="003C0FB1"/>
    <w:pPr>
      <w:suppressAutoHyphens/>
      <w:ind w:left="720"/>
      <w:jc w:val="both"/>
    </w:pPr>
    <w:rPr>
      <w:lang w:eastAsia="ar-SA"/>
    </w:rPr>
  </w:style>
  <w:style w:type="character" w:customStyle="1" w:styleId="BodyTextIndent3Char">
    <w:name w:val="Body Text Indent 3 Char"/>
    <w:basedOn w:val="DefaultParagraphFont"/>
    <w:link w:val="BodyTextIndent3"/>
    <w:semiHidden/>
    <w:rsid w:val="003C0FB1"/>
    <w:rPr>
      <w:rFonts w:ascii="Calibri" w:eastAsia="Times New Roman" w:hAnsi="Calibri" w:cs="Times New Roman"/>
      <w:szCs w:val="24"/>
      <w:lang w:val="en-GB" w:eastAsia="ar-SA"/>
    </w:rPr>
  </w:style>
  <w:style w:type="paragraph" w:customStyle="1" w:styleId="Parties">
    <w:name w:val="Parties"/>
    <w:basedOn w:val="Normal"/>
    <w:rsid w:val="003C0FB1"/>
    <w:pPr>
      <w:tabs>
        <w:tab w:val="num" w:pos="397"/>
      </w:tabs>
      <w:suppressAutoHyphens/>
      <w:spacing w:after="240" w:line="312" w:lineRule="auto"/>
      <w:ind w:left="397" w:hanging="397"/>
      <w:jc w:val="both"/>
    </w:pPr>
    <w:rPr>
      <w:szCs w:val="20"/>
      <w:lang w:eastAsia="ar-SA"/>
    </w:rPr>
  </w:style>
  <w:style w:type="paragraph" w:customStyle="1" w:styleId="Level1">
    <w:name w:val="Level 1"/>
    <w:basedOn w:val="Normal"/>
    <w:rsid w:val="003C0FB1"/>
    <w:pPr>
      <w:tabs>
        <w:tab w:val="num" w:pos="720"/>
        <w:tab w:val="left" w:pos="851"/>
      </w:tabs>
      <w:suppressAutoHyphens/>
      <w:spacing w:after="240" w:line="312" w:lineRule="auto"/>
      <w:ind w:left="720" w:hanging="360"/>
      <w:jc w:val="both"/>
      <w:outlineLvl w:val="0"/>
    </w:pPr>
    <w:rPr>
      <w:szCs w:val="20"/>
      <w:lang w:eastAsia="ar-SA"/>
    </w:rPr>
  </w:style>
  <w:style w:type="paragraph" w:customStyle="1" w:styleId="DefaultText">
    <w:name w:val="Default Text"/>
    <w:basedOn w:val="Normal"/>
    <w:rsid w:val="003C0FB1"/>
    <w:pPr>
      <w:suppressAutoHyphens/>
      <w:overflowPunct w:val="0"/>
      <w:autoSpaceDE w:val="0"/>
    </w:pPr>
    <w:rPr>
      <w:szCs w:val="20"/>
      <w:lang w:eastAsia="ar-SA"/>
    </w:rPr>
  </w:style>
  <w:style w:type="paragraph" w:customStyle="1" w:styleId="No2">
    <w:name w:val="No 2"/>
    <w:basedOn w:val="Normal"/>
    <w:rsid w:val="003C0FB1"/>
    <w:pPr>
      <w:tabs>
        <w:tab w:val="left" w:pos="-720"/>
      </w:tabs>
      <w:suppressAutoHyphens/>
      <w:spacing w:after="240"/>
      <w:ind w:left="720" w:hanging="720"/>
      <w:jc w:val="both"/>
    </w:pPr>
    <w:rPr>
      <w:spacing w:val="-3"/>
      <w:szCs w:val="20"/>
      <w:lang w:val="en-US" w:eastAsia="ar-SA"/>
    </w:rPr>
  </w:style>
  <w:style w:type="paragraph" w:customStyle="1" w:styleId="Level2">
    <w:name w:val="Level 2"/>
    <w:basedOn w:val="Normal"/>
    <w:rsid w:val="003C0FB1"/>
    <w:pPr>
      <w:tabs>
        <w:tab w:val="left" w:pos="851"/>
        <w:tab w:val="num" w:pos="1440"/>
      </w:tabs>
      <w:suppressAutoHyphens/>
      <w:spacing w:after="240" w:line="312" w:lineRule="auto"/>
      <w:ind w:left="1440" w:hanging="360"/>
      <w:jc w:val="both"/>
      <w:outlineLvl w:val="1"/>
    </w:pPr>
    <w:rPr>
      <w:szCs w:val="20"/>
      <w:lang w:eastAsia="ar-SA"/>
    </w:rPr>
  </w:style>
  <w:style w:type="paragraph" w:customStyle="1" w:styleId="Paragraph1">
    <w:name w:val="Paragraph 1"/>
    <w:basedOn w:val="Normal"/>
    <w:semiHidden/>
    <w:rsid w:val="003C0FB1"/>
    <w:pPr>
      <w:widowControl w:val="0"/>
      <w:suppressAutoHyphens/>
    </w:pPr>
    <w:rPr>
      <w:rFonts w:eastAsia="Lucida Sans Unicode"/>
      <w:b/>
      <w:kern w:val="2"/>
      <w:lang w:eastAsia="ar-SA"/>
    </w:rPr>
  </w:style>
  <w:style w:type="paragraph" w:customStyle="1" w:styleId="TableContents">
    <w:name w:val="Table Contents"/>
    <w:basedOn w:val="Normal"/>
    <w:semiHidden/>
    <w:rsid w:val="003C0FB1"/>
    <w:pPr>
      <w:widowControl w:val="0"/>
      <w:suppressLineNumbers/>
      <w:suppressAutoHyphens/>
    </w:pPr>
    <w:rPr>
      <w:rFonts w:eastAsia="SimSun"/>
      <w:kern w:val="2"/>
      <w:lang w:eastAsia="hi-IN"/>
    </w:rPr>
  </w:style>
  <w:style w:type="paragraph" w:customStyle="1" w:styleId="Paragraph3">
    <w:name w:val="Paragraph 3"/>
    <w:basedOn w:val="Normal"/>
    <w:semiHidden/>
    <w:rsid w:val="003C0FB1"/>
    <w:pPr>
      <w:widowControl w:val="0"/>
      <w:suppressAutoHyphens/>
    </w:pPr>
    <w:rPr>
      <w:rFonts w:eastAsia="Lucida Sans Unicode"/>
      <w:kern w:val="2"/>
      <w:lang w:eastAsia="ar-SA"/>
    </w:rPr>
  </w:style>
  <w:style w:type="paragraph" w:customStyle="1" w:styleId="Index">
    <w:name w:val="Index"/>
    <w:basedOn w:val="Normal"/>
    <w:semiHidden/>
    <w:rsid w:val="003C0FB1"/>
    <w:pPr>
      <w:suppressLineNumbers/>
      <w:suppressAutoHyphens/>
    </w:pPr>
    <w:rPr>
      <w:lang w:eastAsia="ar-SA"/>
    </w:rPr>
  </w:style>
  <w:style w:type="character" w:customStyle="1" w:styleId="Level1asHeadingtext">
    <w:name w:val="Level 1 as Heading (text)"/>
    <w:rsid w:val="003C0FB1"/>
    <w:rPr>
      <w:b/>
      <w:bCs w:val="0"/>
    </w:rPr>
  </w:style>
  <w:style w:type="paragraph" w:customStyle="1" w:styleId="Default">
    <w:name w:val="Default"/>
    <w:rsid w:val="003C0FB1"/>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character" w:customStyle="1" w:styleId="searchword1">
    <w:name w:val="searchword1"/>
    <w:basedOn w:val="DefaultParagraphFont"/>
    <w:rsid w:val="003C0FB1"/>
    <w:rPr>
      <w:shd w:val="clear" w:color="auto" w:fill="FFFF00"/>
    </w:rPr>
  </w:style>
  <w:style w:type="paragraph" w:styleId="DocumentMap">
    <w:name w:val="Document Map"/>
    <w:basedOn w:val="Normal"/>
    <w:link w:val="DocumentMapChar"/>
    <w:semiHidden/>
    <w:unhideWhenUsed/>
    <w:rsid w:val="003C0FB1"/>
    <w:rPr>
      <w:rFonts w:ascii="Tahoma" w:hAnsi="Tahoma" w:cs="Tahoma"/>
      <w:sz w:val="16"/>
      <w:szCs w:val="16"/>
    </w:rPr>
  </w:style>
  <w:style w:type="character" w:customStyle="1" w:styleId="DocumentMapChar">
    <w:name w:val="Document Map Char"/>
    <w:basedOn w:val="DefaultParagraphFont"/>
    <w:link w:val="DocumentMap"/>
    <w:semiHidden/>
    <w:rsid w:val="003C0FB1"/>
    <w:rPr>
      <w:rFonts w:ascii="Tahoma" w:eastAsia="Times New Roman" w:hAnsi="Tahoma" w:cs="Tahoma"/>
      <w:sz w:val="16"/>
      <w:szCs w:val="16"/>
      <w:lang w:val="en-GB"/>
    </w:rPr>
  </w:style>
  <w:style w:type="character" w:styleId="LineNumber">
    <w:name w:val="line number"/>
    <w:basedOn w:val="DefaultParagraphFont"/>
    <w:semiHidden/>
    <w:unhideWhenUsed/>
    <w:rsid w:val="003C0FB1"/>
  </w:style>
  <w:style w:type="paragraph" w:styleId="NoSpacing">
    <w:name w:val="No Spacing"/>
    <w:basedOn w:val="Normal"/>
    <w:uiPriority w:val="1"/>
    <w:qFormat/>
    <w:rsid w:val="003C0FB1"/>
    <w:rPr>
      <w:rFonts w:eastAsia="Calibri"/>
      <w:szCs w:val="22"/>
      <w:lang w:val="en-IE"/>
    </w:rPr>
  </w:style>
  <w:style w:type="paragraph" w:customStyle="1" w:styleId="TableText">
    <w:name w:val="Table Text"/>
    <w:basedOn w:val="Normal"/>
    <w:rsid w:val="003C0FB1"/>
    <w:pPr>
      <w:spacing w:before="60"/>
    </w:pPr>
    <w:rPr>
      <w:rFonts w:ascii="Arial" w:hAnsi="Arial"/>
      <w:spacing w:val="-5"/>
      <w:sz w:val="16"/>
      <w:szCs w:val="20"/>
      <w:lang w:val="en-IE"/>
    </w:rPr>
  </w:style>
  <w:style w:type="paragraph" w:customStyle="1" w:styleId="TableHeader">
    <w:name w:val="Table Header"/>
    <w:basedOn w:val="Normal"/>
    <w:rsid w:val="003C0FB1"/>
    <w:pPr>
      <w:spacing w:before="60"/>
      <w:jc w:val="center"/>
    </w:pPr>
    <w:rPr>
      <w:rFonts w:ascii="Arial Black" w:hAnsi="Arial Black"/>
      <w:spacing w:val="-5"/>
      <w:sz w:val="16"/>
      <w:szCs w:val="20"/>
      <w:lang w:val="en-IE"/>
    </w:rPr>
  </w:style>
  <w:style w:type="paragraph" w:customStyle="1" w:styleId="P1">
    <w:name w:val="P1"/>
    <w:basedOn w:val="Normal"/>
    <w:rsid w:val="003C0FB1"/>
    <w:pPr>
      <w:tabs>
        <w:tab w:val="right" w:pos="993"/>
      </w:tabs>
      <w:autoSpaceDE w:val="0"/>
      <w:autoSpaceDN w:val="0"/>
      <w:adjustRightInd w:val="0"/>
      <w:spacing w:line="300" w:lineRule="exact"/>
      <w:ind w:left="1138" w:hanging="1138"/>
      <w:jc w:val="both"/>
    </w:pPr>
    <w:rPr>
      <w:lang w:val="en-IE" w:eastAsia="en-GB"/>
    </w:rPr>
  </w:style>
  <w:style w:type="paragraph" w:customStyle="1" w:styleId="R2">
    <w:name w:val="R2"/>
    <w:basedOn w:val="Normal"/>
    <w:rsid w:val="003C0FB1"/>
    <w:pPr>
      <w:tabs>
        <w:tab w:val="left" w:pos="540"/>
      </w:tabs>
      <w:autoSpaceDE w:val="0"/>
      <w:autoSpaceDN w:val="0"/>
      <w:adjustRightInd w:val="0"/>
      <w:spacing w:before="240" w:line="300" w:lineRule="atLeast"/>
      <w:ind w:firstLine="180"/>
      <w:jc w:val="both"/>
    </w:pPr>
    <w:rPr>
      <w:lang w:val="en-IE" w:eastAsia="en-GB"/>
    </w:rPr>
  </w:style>
  <w:style w:type="paragraph" w:customStyle="1" w:styleId="ACBody3">
    <w:name w:val="AC Body 3"/>
    <w:basedOn w:val="Normal"/>
    <w:rsid w:val="003C0FB1"/>
    <w:pPr>
      <w:adjustRightInd w:val="0"/>
      <w:spacing w:after="220"/>
      <w:ind w:left="2160"/>
      <w:jc w:val="both"/>
    </w:pPr>
    <w:rPr>
      <w:szCs w:val="22"/>
    </w:rPr>
  </w:style>
  <w:style w:type="paragraph" w:customStyle="1" w:styleId="Body">
    <w:name w:val="Body"/>
    <w:basedOn w:val="Normal"/>
    <w:rsid w:val="003C0FB1"/>
    <w:pPr>
      <w:adjustRightInd w:val="0"/>
      <w:spacing w:after="220"/>
      <w:jc w:val="both"/>
    </w:pPr>
    <w:rPr>
      <w:szCs w:val="22"/>
    </w:rPr>
  </w:style>
  <w:style w:type="character" w:customStyle="1" w:styleId="pgsubtitle">
    <w:name w:val="pgsubtitle"/>
    <w:rsid w:val="003C0FB1"/>
  </w:style>
  <w:style w:type="character" w:customStyle="1" w:styleId="st1">
    <w:name w:val="st1"/>
    <w:basedOn w:val="DefaultParagraphFont"/>
    <w:rsid w:val="003C0FB1"/>
  </w:style>
  <w:style w:type="table" w:styleId="GridTable4-Accent1">
    <w:name w:val="Grid Table 4 Accent 1"/>
    <w:basedOn w:val="TableNormal"/>
    <w:uiPriority w:val="49"/>
    <w:rsid w:val="003C0FB1"/>
    <w:pPr>
      <w:spacing w:after="0" w:line="240" w:lineRule="auto"/>
    </w:pPr>
    <w:rPr>
      <w:rFonts w:ascii="Times New Roman" w:eastAsia="Times New Roman" w:hAnsi="Times New Roman" w:cs="Times New Roman"/>
      <w:sz w:val="20"/>
      <w:szCs w:val="20"/>
      <w:lang w:val="en-IE" w:eastAsia="en-IE"/>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Revision">
    <w:name w:val="Revision"/>
    <w:hidden/>
    <w:uiPriority w:val="99"/>
    <w:semiHidden/>
    <w:rsid w:val="007B120C"/>
    <w:pPr>
      <w:spacing w:after="0" w:line="240" w:lineRule="auto"/>
    </w:pPr>
    <w:rPr>
      <w:rFonts w:ascii="Times New Roman" w:eastAsia="Times New Roman" w:hAnsi="Times New Roman" w:cs="Times New Roman"/>
      <w:sz w:val="24"/>
      <w:szCs w:val="24"/>
      <w:lang w:val="en-GB"/>
    </w:rPr>
  </w:style>
  <w:style w:type="paragraph" w:customStyle="1" w:styleId="OpenFormatting">
    <w:name w:val="Open Formatting"/>
    <w:basedOn w:val="Normal"/>
    <w:link w:val="OpenFormattingChar"/>
    <w:qFormat/>
    <w:locked/>
    <w:rsid w:val="007B120C"/>
    <w:pPr>
      <w:jc w:val="both"/>
    </w:pPr>
    <w:rPr>
      <w:color w:val="FF0000"/>
      <w:szCs w:val="22"/>
    </w:rPr>
  </w:style>
  <w:style w:type="character" w:customStyle="1" w:styleId="OpenFormattingChar">
    <w:name w:val="Open Formatting Char"/>
    <w:basedOn w:val="DefaultParagraphFont"/>
    <w:link w:val="OpenFormatting"/>
    <w:rsid w:val="007B120C"/>
    <w:rPr>
      <w:rFonts w:ascii="Calibri" w:eastAsia="Times New Roman" w:hAnsi="Calibri" w:cs="Times New Roman"/>
      <w:color w:val="FF0000"/>
      <w:lang w:val="en-GB"/>
    </w:rPr>
  </w:style>
  <w:style w:type="character" w:customStyle="1" w:styleId="ListParagraphChar">
    <w:name w:val="List Paragraph Char"/>
    <w:aliases w:val="- Bullets Char,igunore Char,Subtitle Cover Page Char,F5 List Paragraph Char,Bullet Points Char,No Spacing1 Char,List Paragraph Char Char Char Char,Indicator Text Char,Numbered Para 1 Char,Colorful List - Accent 11 Char,lp1 Char"/>
    <w:basedOn w:val="DefaultParagraphFont"/>
    <w:link w:val="ListParagraph"/>
    <w:uiPriority w:val="34"/>
    <w:qFormat/>
    <w:locked/>
    <w:rsid w:val="008F328C"/>
    <w:rPr>
      <w:rFonts w:ascii="Calibri" w:eastAsia="Times New Roman" w:hAnsi="Calibri" w:cs="Times New Roman"/>
      <w:szCs w:val="24"/>
      <w:lang w:val="en-GB"/>
    </w:rPr>
  </w:style>
  <w:style w:type="paragraph" w:customStyle="1" w:styleId="Normal2">
    <w:name w:val="Normal2"/>
    <w:rsid w:val="006A3270"/>
    <w:pPr>
      <w:suppressAutoHyphens/>
      <w:spacing w:after="0" w:line="240" w:lineRule="auto"/>
    </w:pPr>
    <w:rPr>
      <w:rFonts w:ascii="Times New Roman" w:eastAsia="Times New Roman" w:hAnsi="Times New Roman" w:cs="Times New Roman"/>
      <w:sz w:val="24"/>
      <w:szCs w:val="24"/>
      <w:lang w:val="en-GB"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478073">
      <w:bodyDiv w:val="1"/>
      <w:marLeft w:val="0"/>
      <w:marRight w:val="0"/>
      <w:marTop w:val="0"/>
      <w:marBottom w:val="0"/>
      <w:divBdr>
        <w:top w:val="none" w:sz="0" w:space="0" w:color="auto"/>
        <w:left w:val="none" w:sz="0" w:space="0" w:color="auto"/>
        <w:bottom w:val="none" w:sz="0" w:space="0" w:color="auto"/>
        <w:right w:val="none" w:sz="0" w:space="0" w:color="auto"/>
      </w:divBdr>
    </w:div>
    <w:div w:id="1564945498">
      <w:bodyDiv w:val="1"/>
      <w:marLeft w:val="0"/>
      <w:marRight w:val="0"/>
      <w:marTop w:val="0"/>
      <w:marBottom w:val="0"/>
      <w:divBdr>
        <w:top w:val="none" w:sz="0" w:space="0" w:color="auto"/>
        <w:left w:val="none" w:sz="0" w:space="0" w:color="auto"/>
        <w:bottom w:val="none" w:sz="0" w:space="0" w:color="auto"/>
        <w:right w:val="none" w:sz="0" w:space="0" w:color="auto"/>
      </w:divBdr>
    </w:div>
    <w:div w:id="1836065454">
      <w:bodyDiv w:val="1"/>
      <w:marLeft w:val="0"/>
      <w:marRight w:val="0"/>
      <w:marTop w:val="0"/>
      <w:marBottom w:val="0"/>
      <w:divBdr>
        <w:top w:val="none" w:sz="0" w:space="0" w:color="auto"/>
        <w:left w:val="none" w:sz="0" w:space="0" w:color="auto"/>
        <w:bottom w:val="none" w:sz="0" w:space="0" w:color="auto"/>
        <w:right w:val="none" w:sz="0" w:space="0" w:color="auto"/>
      </w:divBdr>
    </w:div>
    <w:div w:id="184662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etenders.gov.ie" TargetMode="External"/><Relationship Id="rId26" Type="http://schemas.openxmlformats.org/officeDocument/2006/relationships/hyperlink" Target="https://ncadprospectus.com/" TargetMode="External"/><Relationship Id="rId3" Type="http://schemas.openxmlformats.org/officeDocument/2006/relationships/customXml" Target="../customXml/item3.xml"/><Relationship Id="rId21" Type="http://schemas.openxmlformats.org/officeDocument/2006/relationships/hyperlink" Target="http://www.revenue.ie"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etenders.gov.ie" TargetMode="External"/><Relationship Id="rId25" Type="http://schemas.openxmlformats.org/officeDocument/2006/relationships/hyperlink" Target="https://ncaddesignlabs.ie/"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etenders.gov.ie"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s://whimsical.com/new-ia-KebbEtuLnv3dV986wgaftA"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www.etenders.gov.i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hyperlink" Target="http://www.etenders.gov.ie" TargetMode="Externa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D89F498DD4E47C0A83747143FE29135"/>
        <w:category>
          <w:name w:val="General"/>
          <w:gallery w:val="placeholder"/>
        </w:category>
        <w:types>
          <w:type w:val="bbPlcHdr"/>
        </w:types>
        <w:behaviors>
          <w:behavior w:val="content"/>
        </w:behaviors>
        <w:guid w:val="{58AE7A60-94CC-455F-9C3F-0D1EDF4C21E1}"/>
      </w:docPartPr>
      <w:docPartBody>
        <w:p w:rsidR="009D7763" w:rsidRDefault="009D7763" w:rsidP="009D7763">
          <w:pPr>
            <w:pStyle w:val="6D89F498DD4E47C0A83747143FE29135"/>
          </w:pPr>
          <w:r w:rsidRPr="00265139">
            <w:rPr>
              <w:rFonts w:ascii="Calibri" w:hAnsi="Calibri"/>
              <w:sz w:val="40"/>
              <w:szCs w:val="40"/>
            </w:rPr>
            <w:t>insert date</w:t>
          </w:r>
        </w:p>
      </w:docPartBody>
    </w:docPart>
    <w:docPart>
      <w:docPartPr>
        <w:name w:val="E5B87B3FD9CB4E93885F5503286AB1BB"/>
        <w:category>
          <w:name w:val="General"/>
          <w:gallery w:val="placeholder"/>
        </w:category>
        <w:types>
          <w:type w:val="bbPlcHdr"/>
        </w:types>
        <w:behaviors>
          <w:behavior w:val="content"/>
        </w:behaviors>
        <w:guid w:val="{820D711C-1A50-4326-906D-AA39C1FD1A4B}"/>
      </w:docPartPr>
      <w:docPartBody>
        <w:p w:rsidR="009D7763" w:rsidRDefault="009D7763" w:rsidP="009D7763">
          <w:pPr>
            <w:pStyle w:val="E5B87B3FD9CB4E93885F5503286AB1BB"/>
          </w:pPr>
          <w:r w:rsidRPr="00DC0160">
            <w:rPr>
              <w:rStyle w:val="PlaceholderText"/>
            </w:rPr>
            <w:t>Click here to enter text.</w:t>
          </w:r>
        </w:p>
      </w:docPartBody>
    </w:docPart>
    <w:docPart>
      <w:docPartPr>
        <w:name w:val="8901D191F8114F88B2426FBE50455036"/>
        <w:category>
          <w:name w:val="General"/>
          <w:gallery w:val="placeholder"/>
        </w:category>
        <w:types>
          <w:type w:val="bbPlcHdr"/>
        </w:types>
        <w:behaviors>
          <w:behavior w:val="content"/>
        </w:behaviors>
        <w:guid w:val="{5016A9EE-2238-459D-8F36-2299729D6ED5}"/>
      </w:docPartPr>
      <w:docPartBody>
        <w:p w:rsidR="00D3147F" w:rsidRDefault="009D7763" w:rsidP="009D7763">
          <w:pPr>
            <w:pStyle w:val="8901D191F8114F88B2426FBE50455036"/>
          </w:pPr>
          <w:r w:rsidRPr="00770025">
            <w:rPr>
              <w:rStyle w:val="PlaceholderText"/>
            </w:rPr>
            <w:t>Click here to enter text.</w:t>
          </w:r>
        </w:p>
      </w:docPartBody>
    </w:docPart>
    <w:docPart>
      <w:docPartPr>
        <w:name w:val="50A4CAD30A4C42EA999076BC444A2477"/>
        <w:category>
          <w:name w:val="General"/>
          <w:gallery w:val="placeholder"/>
        </w:category>
        <w:types>
          <w:type w:val="bbPlcHdr"/>
        </w:types>
        <w:behaviors>
          <w:behavior w:val="content"/>
        </w:behaviors>
        <w:guid w:val="{0B5BDEA1-0334-4687-BA7F-2913E4422E25}"/>
      </w:docPartPr>
      <w:docPartBody>
        <w:p w:rsidR="00975DA6" w:rsidRDefault="00975DA6" w:rsidP="00975DA6">
          <w:pPr>
            <w:pStyle w:val="50A4CAD30A4C42EA999076BC444A2477"/>
          </w:pPr>
          <w:r w:rsidRPr="00770025">
            <w:rPr>
              <w:rStyle w:val="PlaceholderText"/>
            </w:rPr>
            <w:t>Click here to enter text.</w:t>
          </w:r>
        </w:p>
      </w:docPartBody>
    </w:docPart>
    <w:docPart>
      <w:docPartPr>
        <w:name w:val="C96B893A44EB4193BB782AF94E05F5C3"/>
        <w:category>
          <w:name w:val="General"/>
          <w:gallery w:val="placeholder"/>
        </w:category>
        <w:types>
          <w:type w:val="bbPlcHdr"/>
        </w:types>
        <w:behaviors>
          <w:behavior w:val="content"/>
        </w:behaviors>
        <w:guid w:val="{EC2FFDA3-80DB-4E79-B000-197A47A4D7D9}"/>
      </w:docPartPr>
      <w:docPartBody>
        <w:p w:rsidR="00975DA6" w:rsidRDefault="00975DA6" w:rsidP="00975DA6">
          <w:pPr>
            <w:pStyle w:val="C96B893A44EB4193BB782AF94E05F5C3"/>
          </w:pPr>
          <w:r w:rsidRPr="00770025">
            <w:rPr>
              <w:rStyle w:val="PlaceholderText"/>
            </w:rPr>
            <w:t>Click here to enter text.</w:t>
          </w:r>
        </w:p>
      </w:docPartBody>
    </w:docPart>
    <w:docPart>
      <w:docPartPr>
        <w:name w:val="6D573401CBBB4CA2B091C8D0E297F0A6"/>
        <w:category>
          <w:name w:val="General"/>
          <w:gallery w:val="placeholder"/>
        </w:category>
        <w:types>
          <w:type w:val="bbPlcHdr"/>
        </w:types>
        <w:behaviors>
          <w:behavior w:val="content"/>
        </w:behaviors>
        <w:guid w:val="{42D74472-28FC-48A2-85BE-9953081F124C}"/>
      </w:docPartPr>
      <w:docPartBody>
        <w:p w:rsidR="00790A85" w:rsidRDefault="00AA15E9" w:rsidP="00AA15E9">
          <w:pPr>
            <w:pStyle w:val="6D573401CBBB4CA2B091C8D0E297F0A64"/>
          </w:pPr>
          <w:r w:rsidRPr="00921E8E">
            <w:rPr>
              <w:rStyle w:val="PlaceholderText"/>
              <w:rFonts w:eastAsiaTheme="minorHAnsi"/>
              <w:highlight w:val="lightGray"/>
            </w:rPr>
            <w:t>[Insert name of Contracting Authority]</w:t>
          </w:r>
        </w:p>
      </w:docPartBody>
    </w:docPart>
    <w:docPart>
      <w:docPartPr>
        <w:name w:val="BD8B61178B3B496DB6C21CFBAD523CA9"/>
        <w:category>
          <w:name w:val="General"/>
          <w:gallery w:val="placeholder"/>
        </w:category>
        <w:types>
          <w:type w:val="bbPlcHdr"/>
        </w:types>
        <w:behaviors>
          <w:behavior w:val="content"/>
        </w:behaviors>
        <w:guid w:val="{8BF4672B-4595-40AE-869C-596BC2A2D17D}"/>
      </w:docPartPr>
      <w:docPartBody>
        <w:p w:rsidR="00790A85" w:rsidRDefault="00AA15E9" w:rsidP="00AA15E9">
          <w:pPr>
            <w:pStyle w:val="BD8B61178B3B496DB6C21CFBAD523CA94"/>
          </w:pPr>
          <w:r w:rsidRPr="00383C79">
            <w:rPr>
              <w:rStyle w:val="PlaceholderText"/>
              <w:rFonts w:eastAsiaTheme="minorHAnsi"/>
              <w:highlight w:val="lightGray"/>
            </w:rPr>
            <w:t>[Insert name of Contracting Authority]</w:t>
          </w:r>
        </w:p>
      </w:docPartBody>
    </w:docPart>
    <w:docPart>
      <w:docPartPr>
        <w:name w:val="5C9662E07BD046D980C10DCA8FD4E19A"/>
        <w:category>
          <w:name w:val="General"/>
          <w:gallery w:val="placeholder"/>
        </w:category>
        <w:types>
          <w:type w:val="bbPlcHdr"/>
        </w:types>
        <w:behaviors>
          <w:behavior w:val="content"/>
        </w:behaviors>
        <w:guid w:val="{47214A79-9B42-4118-ACE2-BF6B175C51C3}"/>
      </w:docPartPr>
      <w:docPartBody>
        <w:p w:rsidR="00790A85" w:rsidRDefault="00AA15E9" w:rsidP="00AA15E9">
          <w:pPr>
            <w:pStyle w:val="5C9662E07BD046D980C10DCA8FD4E19A4"/>
          </w:pPr>
          <w:r w:rsidRPr="003D35B0">
            <w:rPr>
              <w:rStyle w:val="PlaceholderText"/>
              <w:rFonts w:eastAsiaTheme="minorHAnsi"/>
            </w:rPr>
            <w:t>[Insert name of Contracting Authority]</w:t>
          </w:r>
        </w:p>
      </w:docPartBody>
    </w:docPart>
    <w:docPart>
      <w:docPartPr>
        <w:name w:val="4EA1E3A48DD9413EB0A14AD17508F8C9"/>
        <w:category>
          <w:name w:val="General"/>
          <w:gallery w:val="placeholder"/>
        </w:category>
        <w:types>
          <w:type w:val="bbPlcHdr"/>
        </w:types>
        <w:behaviors>
          <w:behavior w:val="content"/>
        </w:behaviors>
        <w:guid w:val="{314DB54F-C822-46F6-B433-4310D5D68A3E}"/>
      </w:docPartPr>
      <w:docPartBody>
        <w:p w:rsidR="00790A85" w:rsidRDefault="00AA15E9" w:rsidP="00AA15E9">
          <w:pPr>
            <w:pStyle w:val="4EA1E3A48DD9413EB0A14AD17508F8C94"/>
          </w:pPr>
          <w:r w:rsidRPr="003D35B0">
            <w:rPr>
              <w:rStyle w:val="PlaceholderText"/>
              <w:rFonts w:eastAsiaTheme="minorHAnsi"/>
            </w:rPr>
            <w:t>[Insert name of Contracting Authority]</w:t>
          </w:r>
        </w:p>
      </w:docPartBody>
    </w:docPart>
    <w:docPart>
      <w:docPartPr>
        <w:name w:val="D0EC56387C6D41C89CF9C17DECAF0E76"/>
        <w:category>
          <w:name w:val="General"/>
          <w:gallery w:val="placeholder"/>
        </w:category>
        <w:types>
          <w:type w:val="bbPlcHdr"/>
        </w:types>
        <w:behaviors>
          <w:behavior w:val="content"/>
        </w:behaviors>
        <w:guid w:val="{ECAE0256-5810-41F1-A201-04F9DA202E2A}"/>
      </w:docPartPr>
      <w:docPartBody>
        <w:p w:rsidR="00AA15E9" w:rsidRDefault="00AA15E9" w:rsidP="00AA15E9">
          <w:pPr>
            <w:pStyle w:val="D0EC56387C6D41C89CF9C17DECAF0E764"/>
          </w:pPr>
          <w:r>
            <w:rPr>
              <w:rStyle w:val="PlaceholderText"/>
              <w:rFonts w:asciiTheme="minorHAnsi" w:hAnsiTheme="minorHAnsi" w:cstheme="minorHAnsi"/>
              <w:sz w:val="40"/>
              <w:szCs w:val="40"/>
              <w:highlight w:val="lightGray"/>
            </w:rPr>
            <w:t>[Insert type of Services required</w:t>
          </w:r>
          <w:r w:rsidRPr="00E907C2">
            <w:rPr>
              <w:rStyle w:val="PlaceholderText"/>
              <w:rFonts w:asciiTheme="minorHAnsi" w:hAnsiTheme="minorHAnsi" w:cstheme="minorHAnsi"/>
              <w:sz w:val="40"/>
              <w:szCs w:val="40"/>
              <w:highlight w:val="lightGray"/>
            </w:rPr>
            <w:t>]</w:t>
          </w:r>
        </w:p>
      </w:docPartBody>
    </w:docPart>
    <w:docPart>
      <w:docPartPr>
        <w:name w:val="31F58FFDE33446F0A34067A67ED0A508"/>
        <w:category>
          <w:name w:val="General"/>
          <w:gallery w:val="placeholder"/>
        </w:category>
        <w:types>
          <w:type w:val="bbPlcHdr"/>
        </w:types>
        <w:behaviors>
          <w:behavior w:val="content"/>
        </w:behaviors>
        <w:guid w:val="{62C413E4-FD6A-496D-8B16-C7681A85323E}"/>
      </w:docPartPr>
      <w:docPartBody>
        <w:p w:rsidR="00AA15E9" w:rsidRDefault="00790A85" w:rsidP="00790A85">
          <w:pPr>
            <w:pStyle w:val="31F58FFDE33446F0A34067A67ED0A508"/>
          </w:pPr>
          <w:r w:rsidRPr="00265139">
            <w:rPr>
              <w:rFonts w:ascii="Calibri" w:hAnsi="Calibri"/>
              <w:sz w:val="40"/>
              <w:szCs w:val="40"/>
            </w:rPr>
            <w:t>insert date</w:t>
          </w:r>
        </w:p>
      </w:docPartBody>
    </w:docPart>
    <w:docPart>
      <w:docPartPr>
        <w:name w:val="0DE2ECC5F18A4C11BA68556453A94056"/>
        <w:category>
          <w:name w:val="General"/>
          <w:gallery w:val="placeholder"/>
        </w:category>
        <w:types>
          <w:type w:val="bbPlcHdr"/>
        </w:types>
        <w:behaviors>
          <w:behavior w:val="content"/>
        </w:behaviors>
        <w:guid w:val="{C52E8CEA-CA64-4764-A3BB-196C72B7119B}"/>
      </w:docPartPr>
      <w:docPartBody>
        <w:p w:rsidR="009041FA" w:rsidRDefault="00AA15E9" w:rsidP="00AA15E9">
          <w:pPr>
            <w:pStyle w:val="0DE2ECC5F18A4C11BA68556453A940563"/>
          </w:pPr>
          <w:r w:rsidRPr="00C03879">
            <w:rPr>
              <w:rStyle w:val="PlaceholderText"/>
              <w:szCs w:val="22"/>
              <w:highlight w:val="lightGray"/>
            </w:rPr>
            <w:t xml:space="preserve">[Insert type of </w:t>
          </w:r>
          <w:r>
            <w:rPr>
              <w:rStyle w:val="PlaceholderText"/>
              <w:szCs w:val="22"/>
              <w:highlight w:val="lightGray"/>
            </w:rPr>
            <w:t>services</w:t>
          </w:r>
          <w:r w:rsidRPr="00C03879">
            <w:rPr>
              <w:rStyle w:val="PlaceholderText"/>
              <w:szCs w:val="22"/>
              <w:highlight w:val="lightGray"/>
            </w:rPr>
            <w:t xml:space="preserve"> </w:t>
          </w:r>
          <w:r>
            <w:rPr>
              <w:rStyle w:val="PlaceholderText"/>
              <w:szCs w:val="22"/>
              <w:highlight w:val="lightGray"/>
            </w:rPr>
            <w:t>required</w:t>
          </w:r>
          <w:r w:rsidRPr="00C03879">
            <w:rPr>
              <w:rStyle w:val="PlaceholderText"/>
              <w:szCs w:val="22"/>
              <w:highlight w:val="lightGray"/>
            </w:rPr>
            <w:t>]</w:t>
          </w:r>
        </w:p>
      </w:docPartBody>
    </w:docPart>
    <w:docPart>
      <w:docPartPr>
        <w:name w:val="26C473BB5B7B4CAE8B3563BF7B7D0983"/>
        <w:category>
          <w:name w:val="General"/>
          <w:gallery w:val="placeholder"/>
        </w:category>
        <w:types>
          <w:type w:val="bbPlcHdr"/>
        </w:types>
        <w:behaviors>
          <w:behavior w:val="content"/>
        </w:behaviors>
        <w:guid w:val="{854EB958-C339-4CA6-932F-80A6F7C26B94}"/>
      </w:docPartPr>
      <w:docPartBody>
        <w:p w:rsidR="009041FA" w:rsidRDefault="00AA15E9" w:rsidP="00AA15E9">
          <w:pPr>
            <w:pStyle w:val="26C473BB5B7B4CAE8B3563BF7B7D09831"/>
          </w:pPr>
          <w:r w:rsidRPr="0058336E">
            <w:rPr>
              <w:rStyle w:val="PlaceholderText"/>
              <w:szCs w:val="22"/>
              <w:highlight w:val="lightGray"/>
            </w:rPr>
            <w:t>[Insert type of services required]</w:t>
          </w:r>
        </w:p>
      </w:docPartBody>
    </w:docPart>
    <w:docPart>
      <w:docPartPr>
        <w:name w:val="A7B5549E23724FDA96E6C168B26C02DA"/>
        <w:category>
          <w:name w:val="General"/>
          <w:gallery w:val="placeholder"/>
        </w:category>
        <w:types>
          <w:type w:val="bbPlcHdr"/>
        </w:types>
        <w:behaviors>
          <w:behavior w:val="content"/>
        </w:behaviors>
        <w:guid w:val="{4D5E1353-1C95-44D6-B865-893070230310}"/>
      </w:docPartPr>
      <w:docPartBody>
        <w:p w:rsidR="009041FA" w:rsidRDefault="00AA15E9" w:rsidP="00AA15E9">
          <w:pPr>
            <w:pStyle w:val="A7B5549E23724FDA96E6C168B26C02DA1"/>
          </w:pPr>
          <w:r w:rsidRPr="00C03879">
            <w:rPr>
              <w:rStyle w:val="PlaceholderText"/>
              <w:szCs w:val="22"/>
              <w:highlight w:val="lightGray"/>
            </w:rPr>
            <w:t xml:space="preserve">[Insert type of </w:t>
          </w:r>
          <w:r>
            <w:rPr>
              <w:rStyle w:val="PlaceholderText"/>
              <w:szCs w:val="22"/>
              <w:highlight w:val="lightGray"/>
            </w:rPr>
            <w:t>services</w:t>
          </w:r>
          <w:r w:rsidRPr="00C03879">
            <w:rPr>
              <w:rStyle w:val="PlaceholderText"/>
              <w:szCs w:val="22"/>
              <w:highlight w:val="lightGray"/>
            </w:rPr>
            <w:t xml:space="preserve"> </w:t>
          </w:r>
          <w:r>
            <w:rPr>
              <w:rStyle w:val="PlaceholderText"/>
              <w:szCs w:val="22"/>
              <w:highlight w:val="lightGray"/>
            </w:rPr>
            <w:t>required</w:t>
          </w:r>
          <w:r w:rsidRPr="00C03879">
            <w:rPr>
              <w:rStyle w:val="PlaceholderText"/>
              <w:szCs w:val="22"/>
              <w:highlight w:val="lightGray"/>
            </w:rPr>
            <w:t>]</w:t>
          </w:r>
        </w:p>
      </w:docPartBody>
    </w:docPart>
    <w:docPart>
      <w:docPartPr>
        <w:name w:val="6E7267E7B38A46288108F0FDFBA9CA78"/>
        <w:category>
          <w:name w:val="General"/>
          <w:gallery w:val="placeholder"/>
        </w:category>
        <w:types>
          <w:type w:val="bbPlcHdr"/>
        </w:types>
        <w:behaviors>
          <w:behavior w:val="content"/>
        </w:behaviors>
        <w:guid w:val="{29982D77-0C61-4F5B-9D8F-C91D1021EC4B}"/>
      </w:docPartPr>
      <w:docPartBody>
        <w:p w:rsidR="00A70F35" w:rsidRDefault="009041FA" w:rsidP="009041FA">
          <w:pPr>
            <w:pStyle w:val="6E7267E7B38A46288108F0FDFBA9CA78"/>
          </w:pPr>
          <w:r w:rsidRPr="00770025">
            <w:rPr>
              <w:rStyle w:val="PlaceholderText"/>
            </w:rPr>
            <w:t>Click here to enter text.</w:t>
          </w:r>
        </w:p>
      </w:docPartBody>
    </w:docPart>
    <w:docPart>
      <w:docPartPr>
        <w:name w:val="05151C30A79E4D1499F1BD6B30DF5B05"/>
        <w:category>
          <w:name w:val="General"/>
          <w:gallery w:val="placeholder"/>
        </w:category>
        <w:types>
          <w:type w:val="bbPlcHdr"/>
        </w:types>
        <w:behaviors>
          <w:behavior w:val="content"/>
        </w:behaviors>
        <w:guid w:val="{ADA8DACF-9166-49E4-91E3-004484114BC5}"/>
      </w:docPartPr>
      <w:docPartBody>
        <w:p w:rsidR="00A70F35" w:rsidRDefault="009041FA" w:rsidP="009041FA">
          <w:pPr>
            <w:pStyle w:val="05151C30A79E4D1499F1BD6B30DF5B05"/>
          </w:pPr>
          <w:r w:rsidRPr="002443E8">
            <w:rPr>
              <w:rStyle w:val="PlaceholderText"/>
            </w:rPr>
            <w:t>Click here to enter text.</w:t>
          </w:r>
        </w:p>
      </w:docPartBody>
    </w:docPart>
    <w:docPart>
      <w:docPartPr>
        <w:name w:val="52D584516FD24D2DAD20498AB394BD94"/>
        <w:category>
          <w:name w:val="General"/>
          <w:gallery w:val="placeholder"/>
        </w:category>
        <w:types>
          <w:type w:val="bbPlcHdr"/>
        </w:types>
        <w:behaviors>
          <w:behavior w:val="content"/>
        </w:behaviors>
        <w:guid w:val="{7F99AA71-8E18-42C4-9C36-821F97A3B336}"/>
      </w:docPartPr>
      <w:docPartBody>
        <w:p w:rsidR="00A70F35" w:rsidRDefault="009041FA" w:rsidP="009041FA">
          <w:pPr>
            <w:pStyle w:val="52D584516FD24D2DAD20498AB394BD94"/>
          </w:pPr>
          <w:r w:rsidRPr="002443E8">
            <w:rPr>
              <w:rStyle w:val="PlaceholderText"/>
            </w:rPr>
            <w:t>Click here to enter text.</w:t>
          </w:r>
        </w:p>
      </w:docPartBody>
    </w:docPart>
    <w:docPart>
      <w:docPartPr>
        <w:name w:val="D5D784056CEE4EBBA7848757590E779C"/>
        <w:category>
          <w:name w:val="General"/>
          <w:gallery w:val="placeholder"/>
        </w:category>
        <w:types>
          <w:type w:val="bbPlcHdr"/>
        </w:types>
        <w:behaviors>
          <w:behavior w:val="content"/>
        </w:behaviors>
        <w:guid w:val="{0CD16BF0-1AC3-4739-B0D1-2451171DE1AB}"/>
      </w:docPartPr>
      <w:docPartBody>
        <w:p w:rsidR="00A70F35" w:rsidRDefault="009041FA" w:rsidP="009041FA">
          <w:pPr>
            <w:pStyle w:val="D5D784056CEE4EBBA7848757590E779C"/>
          </w:pPr>
          <w:r w:rsidRPr="002443E8">
            <w:rPr>
              <w:rStyle w:val="PlaceholderText"/>
            </w:rPr>
            <w:t>Click here to enter text.</w:t>
          </w:r>
        </w:p>
      </w:docPartBody>
    </w:docPart>
    <w:docPart>
      <w:docPartPr>
        <w:name w:val="14C59CB05DCB43E895C3A0280AD1F76A"/>
        <w:category>
          <w:name w:val="General"/>
          <w:gallery w:val="placeholder"/>
        </w:category>
        <w:types>
          <w:type w:val="bbPlcHdr"/>
        </w:types>
        <w:behaviors>
          <w:behavior w:val="content"/>
        </w:behaviors>
        <w:guid w:val="{F380FE32-FA84-4E93-AF67-972F23FAC2EF}"/>
      </w:docPartPr>
      <w:docPartBody>
        <w:p w:rsidR="002B4D30" w:rsidRDefault="0085602E" w:rsidP="0085602E">
          <w:pPr>
            <w:pStyle w:val="14C59CB05DCB43E895C3A0280AD1F76A"/>
          </w:pPr>
          <w:r w:rsidRPr="00DC0160">
            <w:rPr>
              <w:rStyle w:val="PlaceholderText"/>
            </w:rPr>
            <w:t>Click here to enter text.</w:t>
          </w:r>
        </w:p>
      </w:docPartBody>
    </w:docPart>
    <w:docPart>
      <w:docPartPr>
        <w:name w:val="600E05FC36764FD594EE26394993B5C8"/>
        <w:category>
          <w:name w:val="General"/>
          <w:gallery w:val="placeholder"/>
        </w:category>
        <w:types>
          <w:type w:val="bbPlcHdr"/>
        </w:types>
        <w:behaviors>
          <w:behavior w:val="content"/>
        </w:behaviors>
        <w:guid w:val="{6C8FBCFB-6063-499C-8F10-CCFDA2BCE025}"/>
      </w:docPartPr>
      <w:docPartBody>
        <w:p w:rsidR="00C61719" w:rsidRDefault="00E74482" w:rsidP="00E74482">
          <w:pPr>
            <w:pStyle w:val="600E05FC36764FD594EE26394993B5C8"/>
          </w:pPr>
          <w:r w:rsidRPr="00DC0160">
            <w:rPr>
              <w:rStyle w:val="PlaceholderText"/>
            </w:rPr>
            <w:t>Click here to enter text.</w:t>
          </w:r>
        </w:p>
      </w:docPartBody>
    </w:docPart>
    <w:docPart>
      <w:docPartPr>
        <w:name w:val="9A6F2485719743F8AA974D754B223CFB"/>
        <w:category>
          <w:name w:val="General"/>
          <w:gallery w:val="placeholder"/>
        </w:category>
        <w:types>
          <w:type w:val="bbPlcHdr"/>
        </w:types>
        <w:behaviors>
          <w:behavior w:val="content"/>
        </w:behaviors>
        <w:guid w:val="{56192901-CBD3-4C0B-AE26-5E5FC22B138A}"/>
      </w:docPartPr>
      <w:docPartBody>
        <w:p w:rsidR="00C61719" w:rsidRDefault="00E74482" w:rsidP="00E74482">
          <w:pPr>
            <w:pStyle w:val="9A6F2485719743F8AA974D754B223CFB"/>
          </w:pPr>
          <w:r w:rsidRPr="00770025">
            <w:rPr>
              <w:rStyle w:val="PlaceholderText"/>
            </w:rPr>
            <w:t>Click here to enter text.</w:t>
          </w:r>
        </w:p>
      </w:docPartBody>
    </w:docPart>
    <w:docPart>
      <w:docPartPr>
        <w:name w:val="BDC0A0D4EFF74AECB960F338E13470F1"/>
        <w:category>
          <w:name w:val="General"/>
          <w:gallery w:val="placeholder"/>
        </w:category>
        <w:types>
          <w:type w:val="bbPlcHdr"/>
        </w:types>
        <w:behaviors>
          <w:behavior w:val="content"/>
        </w:behaviors>
        <w:guid w:val="{86853F57-2783-4BE8-B803-87CD6B6D96DC}"/>
      </w:docPartPr>
      <w:docPartBody>
        <w:p w:rsidR="0048189C" w:rsidRDefault="00E84A40" w:rsidP="00E84A40">
          <w:pPr>
            <w:pStyle w:val="BDC0A0D4EFF74AECB960F338E13470F1"/>
          </w:pPr>
          <w:r w:rsidRPr="002204E4">
            <w:rPr>
              <w:rStyle w:val="PlaceholderText"/>
            </w:rPr>
            <w:t>Click here to enter text.</w:t>
          </w:r>
        </w:p>
      </w:docPartBody>
    </w:docPart>
    <w:docPart>
      <w:docPartPr>
        <w:name w:val="7F797AAD6F8043A797CF950FF6AD7E87"/>
        <w:category>
          <w:name w:val="General"/>
          <w:gallery w:val="placeholder"/>
        </w:category>
        <w:types>
          <w:type w:val="bbPlcHdr"/>
        </w:types>
        <w:behaviors>
          <w:behavior w:val="content"/>
        </w:behaviors>
        <w:guid w:val="{1B7457A3-1103-4F62-B4AA-F3A319E2D527}"/>
      </w:docPartPr>
      <w:docPartBody>
        <w:p w:rsidR="0048189C" w:rsidRDefault="00E84A40" w:rsidP="00E84A40">
          <w:pPr>
            <w:pStyle w:val="7F797AAD6F8043A797CF950FF6AD7E87"/>
          </w:pPr>
          <w:r w:rsidRPr="00770025">
            <w:rPr>
              <w:rStyle w:val="PlaceholderText"/>
            </w:rPr>
            <w:t>Click here to enter text.</w:t>
          </w:r>
        </w:p>
      </w:docPartBody>
    </w:docPart>
    <w:docPart>
      <w:docPartPr>
        <w:name w:val="74EEE551E29B41A2826CD35EFAF9652F"/>
        <w:category>
          <w:name w:val="General"/>
          <w:gallery w:val="placeholder"/>
        </w:category>
        <w:types>
          <w:type w:val="bbPlcHdr"/>
        </w:types>
        <w:behaviors>
          <w:behavior w:val="content"/>
        </w:behaviors>
        <w:guid w:val="{1F3B8431-AF12-4C9D-A394-AEDF839D1B83}"/>
      </w:docPartPr>
      <w:docPartBody>
        <w:p w:rsidR="00C22A3B" w:rsidRDefault="004368B4" w:rsidP="004368B4">
          <w:pPr>
            <w:pStyle w:val="74EEE551E29B41A2826CD35EFAF9652F"/>
          </w:pPr>
          <w:r w:rsidRPr="00DC0160">
            <w:rPr>
              <w:rStyle w:val="PlaceholderText"/>
            </w:rPr>
            <w:t>Click here to enter text.</w:t>
          </w:r>
        </w:p>
      </w:docPartBody>
    </w:docPart>
    <w:docPart>
      <w:docPartPr>
        <w:name w:val="1F7AF9D59AD84958AA32F6681998FA68"/>
        <w:category>
          <w:name w:val="General"/>
          <w:gallery w:val="placeholder"/>
        </w:category>
        <w:types>
          <w:type w:val="bbPlcHdr"/>
        </w:types>
        <w:behaviors>
          <w:behavior w:val="content"/>
        </w:behaviors>
        <w:guid w:val="{4569A78C-9F4E-446F-998F-EEA465719C2D}"/>
      </w:docPartPr>
      <w:docPartBody>
        <w:p w:rsidR="00C22A3B" w:rsidRDefault="004368B4" w:rsidP="004368B4">
          <w:pPr>
            <w:pStyle w:val="1F7AF9D59AD84958AA32F6681998FA68"/>
          </w:pPr>
          <w:r w:rsidRPr="00770025">
            <w:rPr>
              <w:rStyle w:val="PlaceholderText"/>
            </w:rPr>
            <w:t>Click here to enter text.</w:t>
          </w:r>
        </w:p>
      </w:docPartBody>
    </w:docPart>
    <w:docPart>
      <w:docPartPr>
        <w:name w:val="83E9F822D9B04052A25E9DAD15BE50E8"/>
        <w:category>
          <w:name w:val="General"/>
          <w:gallery w:val="placeholder"/>
        </w:category>
        <w:types>
          <w:type w:val="bbPlcHdr"/>
        </w:types>
        <w:behaviors>
          <w:behavior w:val="content"/>
        </w:behaviors>
        <w:guid w:val="{82924541-67AB-4F15-95D4-EDBB69CA3D2F}"/>
      </w:docPartPr>
      <w:docPartBody>
        <w:p w:rsidR="00007BFF" w:rsidRDefault="00342601" w:rsidP="00342601">
          <w:pPr>
            <w:pStyle w:val="83E9F822D9B04052A25E9DAD15BE50E8"/>
          </w:pPr>
          <w:r>
            <w:rPr>
              <w:rStyle w:val="PlaceholderText"/>
            </w:rPr>
            <w:t>Click here to enter text.</w:t>
          </w:r>
        </w:p>
      </w:docPartBody>
    </w:docPart>
    <w:docPart>
      <w:docPartPr>
        <w:name w:val="9FA0F2366C0E4E358004E90B0C88D159"/>
        <w:category>
          <w:name w:val="General"/>
          <w:gallery w:val="placeholder"/>
        </w:category>
        <w:types>
          <w:type w:val="bbPlcHdr"/>
        </w:types>
        <w:behaviors>
          <w:behavior w:val="content"/>
        </w:behaviors>
        <w:guid w:val="{A52C8A3C-A290-488A-9D34-C6E3713798D2}"/>
      </w:docPartPr>
      <w:docPartBody>
        <w:p w:rsidR="002411F6" w:rsidRDefault="00007BFF" w:rsidP="00007BFF">
          <w:pPr>
            <w:pStyle w:val="9FA0F2366C0E4E358004E90B0C88D159"/>
          </w:pPr>
          <w:r>
            <w:rPr>
              <w:rStyle w:val="PlaceholderText"/>
            </w:rPr>
            <w:t>Click here to enter text.</w:t>
          </w:r>
        </w:p>
      </w:docPartBody>
    </w:docPart>
    <w:docPart>
      <w:docPartPr>
        <w:name w:val="9159A25A66F743BB8693B50BEFB61ED9"/>
        <w:category>
          <w:name w:val="General"/>
          <w:gallery w:val="placeholder"/>
        </w:category>
        <w:types>
          <w:type w:val="bbPlcHdr"/>
        </w:types>
        <w:behaviors>
          <w:behavior w:val="content"/>
        </w:behaviors>
        <w:guid w:val="{E55871E5-3B24-4764-BC9E-8C7098E7E9DC}"/>
      </w:docPartPr>
      <w:docPartBody>
        <w:p w:rsidR="00752271" w:rsidRDefault="006B1429" w:rsidP="006B1429">
          <w:pPr>
            <w:pStyle w:val="9159A25A66F743BB8693B50BEFB61ED9"/>
          </w:pPr>
          <w:r>
            <w:rPr>
              <w:rStyle w:val="PlaceholderText"/>
            </w:rPr>
            <w:t>Click here to enter text.</w:t>
          </w:r>
        </w:p>
      </w:docPartBody>
    </w:docPart>
    <w:docPart>
      <w:docPartPr>
        <w:name w:val="5FF09FD362ED4CE991A3906635EDB7E9"/>
        <w:category>
          <w:name w:val="General"/>
          <w:gallery w:val="placeholder"/>
        </w:category>
        <w:types>
          <w:type w:val="bbPlcHdr"/>
        </w:types>
        <w:behaviors>
          <w:behavior w:val="content"/>
        </w:behaviors>
        <w:guid w:val="{D3974A00-CE64-4007-B7BF-B7AE998ED019}"/>
      </w:docPartPr>
      <w:docPartBody>
        <w:p w:rsidR="000878A3" w:rsidRDefault="00E8465B" w:rsidP="00E8465B">
          <w:pPr>
            <w:pStyle w:val="5FF09FD362ED4CE991A3906635EDB7E9"/>
          </w:pPr>
          <w:r w:rsidRPr="00383C79">
            <w:rPr>
              <w:rStyle w:val="PlaceholderText"/>
              <w:rFonts w:eastAsiaTheme="minorHAnsi"/>
              <w:highlight w:val="lightGray"/>
            </w:rPr>
            <w:t>[Insert name of Contracting Authority]</w:t>
          </w:r>
        </w:p>
      </w:docPartBody>
    </w:docPart>
    <w:docPart>
      <w:docPartPr>
        <w:name w:val="83B850C851934A11A733F9AAC6DD2939"/>
        <w:category>
          <w:name w:val="General"/>
          <w:gallery w:val="placeholder"/>
        </w:category>
        <w:types>
          <w:type w:val="bbPlcHdr"/>
        </w:types>
        <w:behaviors>
          <w:behavior w:val="content"/>
        </w:behaviors>
        <w:guid w:val="{6EE9BDF1-68FD-4BAA-90D2-0F2F7C323CFA}"/>
      </w:docPartPr>
      <w:docPartBody>
        <w:p w:rsidR="000878A3" w:rsidRDefault="00E8465B" w:rsidP="00E8465B">
          <w:pPr>
            <w:pStyle w:val="83B850C851934A11A733F9AAC6DD2939"/>
          </w:pPr>
          <w:r w:rsidRPr="00C03879">
            <w:rPr>
              <w:rStyle w:val="PlaceholderText"/>
              <w:highlight w:val="lightGray"/>
            </w:rPr>
            <w:t xml:space="preserve">[Insert type of </w:t>
          </w:r>
          <w:r>
            <w:rPr>
              <w:rStyle w:val="PlaceholderText"/>
              <w:highlight w:val="lightGray"/>
            </w:rPr>
            <w:t>services</w:t>
          </w:r>
          <w:r w:rsidRPr="00C03879">
            <w:rPr>
              <w:rStyle w:val="PlaceholderText"/>
              <w:highlight w:val="lightGray"/>
            </w:rPr>
            <w:t xml:space="preserve"> </w:t>
          </w:r>
          <w:r>
            <w:rPr>
              <w:rStyle w:val="PlaceholderText"/>
              <w:highlight w:val="lightGray"/>
            </w:rPr>
            <w:t>required</w:t>
          </w:r>
          <w:r w:rsidRPr="00C03879">
            <w:rPr>
              <w:rStyle w:val="PlaceholderText"/>
              <w:highlight w:val="lightGray"/>
            </w:rPr>
            <w:t>]</w:t>
          </w:r>
        </w:p>
      </w:docPartBody>
    </w:docPart>
    <w:docPart>
      <w:docPartPr>
        <w:name w:val="E99EEB4CC20343D5A185CF8D54599456"/>
        <w:category>
          <w:name w:val="General"/>
          <w:gallery w:val="placeholder"/>
        </w:category>
        <w:types>
          <w:type w:val="bbPlcHdr"/>
        </w:types>
        <w:behaviors>
          <w:behavior w:val="content"/>
        </w:behaviors>
        <w:guid w:val="{26440247-03B4-4C67-9CF6-3B2E1D360D2E}"/>
      </w:docPartPr>
      <w:docPartBody>
        <w:p w:rsidR="008B7EA0" w:rsidRDefault="00C43F9A" w:rsidP="00C43F9A">
          <w:pPr>
            <w:pStyle w:val="E99EEB4CC20343D5A185CF8D54599456"/>
          </w:pPr>
          <w:r w:rsidRPr="00770025">
            <w:rPr>
              <w:rStyle w:val="PlaceholderText"/>
            </w:rPr>
            <w:t>Click here to enter text.</w:t>
          </w:r>
        </w:p>
      </w:docPartBody>
    </w:docPart>
    <w:docPart>
      <w:docPartPr>
        <w:name w:val="755F5D5550434136BF56944FDDDB99AA"/>
        <w:category>
          <w:name w:val="General"/>
          <w:gallery w:val="placeholder"/>
        </w:category>
        <w:types>
          <w:type w:val="bbPlcHdr"/>
        </w:types>
        <w:behaviors>
          <w:behavior w:val="content"/>
        </w:behaviors>
        <w:guid w:val="{D584E818-168A-4E98-ACD6-F6BB75143003}"/>
      </w:docPartPr>
      <w:docPartBody>
        <w:p w:rsidR="00165B29" w:rsidRDefault="008B7EA0" w:rsidP="008B7EA0">
          <w:pPr>
            <w:pStyle w:val="755F5D5550434136BF56944FDDDB99AA"/>
          </w:pPr>
          <w:r w:rsidRPr="0077002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A00002AF" w:usb1="400078FB"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763"/>
    <w:rsid w:val="00007BFF"/>
    <w:rsid w:val="000878A3"/>
    <w:rsid w:val="00096EC6"/>
    <w:rsid w:val="000D3EAC"/>
    <w:rsid w:val="000E50F2"/>
    <w:rsid w:val="000F16A3"/>
    <w:rsid w:val="000F7AD5"/>
    <w:rsid w:val="00120EEE"/>
    <w:rsid w:val="00162461"/>
    <w:rsid w:val="00165B29"/>
    <w:rsid w:val="0017502A"/>
    <w:rsid w:val="00202000"/>
    <w:rsid w:val="0021568F"/>
    <w:rsid w:val="00232979"/>
    <w:rsid w:val="002411F6"/>
    <w:rsid w:val="00243E81"/>
    <w:rsid w:val="002954EC"/>
    <w:rsid w:val="002B4D30"/>
    <w:rsid w:val="00342601"/>
    <w:rsid w:val="003C47B8"/>
    <w:rsid w:val="003D0F6C"/>
    <w:rsid w:val="003F7A40"/>
    <w:rsid w:val="00416790"/>
    <w:rsid w:val="00423548"/>
    <w:rsid w:val="004368B4"/>
    <w:rsid w:val="00461DA6"/>
    <w:rsid w:val="004631ED"/>
    <w:rsid w:val="0048189C"/>
    <w:rsid w:val="004D3DF9"/>
    <w:rsid w:val="005005BD"/>
    <w:rsid w:val="00520CC8"/>
    <w:rsid w:val="00550BBC"/>
    <w:rsid w:val="00593781"/>
    <w:rsid w:val="005F0348"/>
    <w:rsid w:val="00653685"/>
    <w:rsid w:val="006B1429"/>
    <w:rsid w:val="00752271"/>
    <w:rsid w:val="00790A85"/>
    <w:rsid w:val="00791E3A"/>
    <w:rsid w:val="00831B7E"/>
    <w:rsid w:val="0085602E"/>
    <w:rsid w:val="008B7EA0"/>
    <w:rsid w:val="009041FA"/>
    <w:rsid w:val="00975DA6"/>
    <w:rsid w:val="009B3FDC"/>
    <w:rsid w:val="009D7763"/>
    <w:rsid w:val="009E233B"/>
    <w:rsid w:val="009F5929"/>
    <w:rsid w:val="00A33272"/>
    <w:rsid w:val="00A37992"/>
    <w:rsid w:val="00A62CC7"/>
    <w:rsid w:val="00A70F35"/>
    <w:rsid w:val="00A90020"/>
    <w:rsid w:val="00A96FA1"/>
    <w:rsid w:val="00AA15E9"/>
    <w:rsid w:val="00AB4676"/>
    <w:rsid w:val="00BB729C"/>
    <w:rsid w:val="00C0248A"/>
    <w:rsid w:val="00C22A3B"/>
    <w:rsid w:val="00C43F9A"/>
    <w:rsid w:val="00C61719"/>
    <w:rsid w:val="00C7052B"/>
    <w:rsid w:val="00CC6B57"/>
    <w:rsid w:val="00D3147F"/>
    <w:rsid w:val="00E0041B"/>
    <w:rsid w:val="00E74482"/>
    <w:rsid w:val="00E8465B"/>
    <w:rsid w:val="00E84A40"/>
    <w:rsid w:val="00EB326E"/>
    <w:rsid w:val="00F179AA"/>
    <w:rsid w:val="00F42675"/>
    <w:rsid w:val="00F441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D89F498DD4E47C0A83747143FE29135">
    <w:name w:val="6D89F498DD4E47C0A83747143FE29135"/>
    <w:rsid w:val="009D7763"/>
  </w:style>
  <w:style w:type="paragraph" w:customStyle="1" w:styleId="755F5D5550434136BF56944FDDDB99AA">
    <w:name w:val="755F5D5550434136BF56944FDDDB99AA"/>
    <w:rsid w:val="008B7EA0"/>
    <w:pPr>
      <w:spacing w:line="278" w:lineRule="auto"/>
    </w:pPr>
    <w:rPr>
      <w:kern w:val="2"/>
      <w:sz w:val="24"/>
      <w:szCs w:val="24"/>
      <w:lang w:val="en-GB" w:eastAsia="en-GB"/>
      <w14:ligatures w14:val="standardContextual"/>
    </w:rPr>
  </w:style>
  <w:style w:type="character" w:styleId="PlaceholderText">
    <w:name w:val="Placeholder Text"/>
    <w:basedOn w:val="DefaultParagraphFont"/>
    <w:uiPriority w:val="99"/>
    <w:rsid w:val="008B7EA0"/>
    <w:rPr>
      <w:color w:val="808080"/>
    </w:rPr>
  </w:style>
  <w:style w:type="paragraph" w:customStyle="1" w:styleId="E5B87B3FD9CB4E93885F5503286AB1BB">
    <w:name w:val="E5B87B3FD9CB4E93885F5503286AB1BB"/>
    <w:rsid w:val="009D7763"/>
  </w:style>
  <w:style w:type="paragraph" w:customStyle="1" w:styleId="8901D191F8114F88B2426FBE50455036">
    <w:name w:val="8901D191F8114F88B2426FBE50455036"/>
    <w:rsid w:val="009D7763"/>
  </w:style>
  <w:style w:type="paragraph" w:customStyle="1" w:styleId="50A4CAD30A4C42EA999076BC444A2477">
    <w:name w:val="50A4CAD30A4C42EA999076BC444A2477"/>
    <w:rsid w:val="00975DA6"/>
    <w:rPr>
      <w:lang w:val="en-IE" w:eastAsia="en-IE"/>
    </w:rPr>
  </w:style>
  <w:style w:type="paragraph" w:customStyle="1" w:styleId="C96B893A44EB4193BB782AF94E05F5C3">
    <w:name w:val="C96B893A44EB4193BB782AF94E05F5C3"/>
    <w:rsid w:val="00975DA6"/>
    <w:rPr>
      <w:lang w:val="en-IE" w:eastAsia="en-IE"/>
    </w:rPr>
  </w:style>
  <w:style w:type="paragraph" w:customStyle="1" w:styleId="31F58FFDE33446F0A34067A67ED0A508">
    <w:name w:val="31F58FFDE33446F0A34067A67ED0A508"/>
    <w:rsid w:val="00790A85"/>
    <w:rPr>
      <w:lang w:val="en-IE" w:eastAsia="en-IE"/>
    </w:rPr>
  </w:style>
  <w:style w:type="paragraph" w:customStyle="1" w:styleId="D0EC56387C6D41C89CF9C17DECAF0E764">
    <w:name w:val="D0EC56387C6D41C89CF9C17DECAF0E764"/>
    <w:rsid w:val="00AA15E9"/>
    <w:pPr>
      <w:keepNext/>
      <w:pageBreakBefore/>
      <w:pBdr>
        <w:bottom w:val="single" w:sz="18" w:space="1" w:color="333399"/>
      </w:pBdr>
      <w:tabs>
        <w:tab w:val="left" w:pos="397"/>
        <w:tab w:val="left" w:pos="907"/>
        <w:tab w:val="left" w:pos="1134"/>
      </w:tabs>
      <w:spacing w:before="320" w:line="276" w:lineRule="auto"/>
      <w:outlineLvl w:val="0"/>
    </w:pPr>
    <w:rPr>
      <w:rFonts w:ascii="Arial" w:eastAsia="Times New Roman" w:hAnsi="Arial" w:cs="Times New Roman"/>
      <w:b/>
      <w:bCs/>
      <w:color w:val="333399"/>
      <w:sz w:val="32"/>
      <w:szCs w:val="32"/>
    </w:rPr>
  </w:style>
  <w:style w:type="paragraph" w:customStyle="1" w:styleId="6D573401CBBB4CA2B091C8D0E297F0A64">
    <w:name w:val="6D573401CBBB4CA2B091C8D0E297F0A64"/>
    <w:rsid w:val="00AA15E9"/>
    <w:pPr>
      <w:spacing w:after="120" w:line="276" w:lineRule="auto"/>
    </w:pPr>
    <w:rPr>
      <w:rFonts w:ascii="Calibri" w:eastAsia="Times New Roman" w:hAnsi="Calibri" w:cs="Times New Roman"/>
      <w:szCs w:val="24"/>
      <w:lang w:val="en-GB"/>
    </w:rPr>
  </w:style>
  <w:style w:type="paragraph" w:customStyle="1" w:styleId="BD8B61178B3B496DB6C21CFBAD523CA94">
    <w:name w:val="BD8B61178B3B496DB6C21CFBAD523CA94"/>
    <w:rsid w:val="00AA15E9"/>
    <w:pPr>
      <w:spacing w:after="120" w:line="276" w:lineRule="auto"/>
    </w:pPr>
    <w:rPr>
      <w:rFonts w:ascii="Calibri" w:eastAsia="Times New Roman" w:hAnsi="Calibri" w:cs="Times New Roman"/>
      <w:szCs w:val="24"/>
      <w:lang w:val="en-GB"/>
    </w:rPr>
  </w:style>
  <w:style w:type="paragraph" w:customStyle="1" w:styleId="0DE2ECC5F18A4C11BA68556453A940563">
    <w:name w:val="0DE2ECC5F18A4C11BA68556453A940563"/>
    <w:rsid w:val="00AA15E9"/>
    <w:pPr>
      <w:spacing w:after="120" w:line="276" w:lineRule="auto"/>
    </w:pPr>
    <w:rPr>
      <w:rFonts w:ascii="Calibri" w:eastAsia="Times New Roman" w:hAnsi="Calibri" w:cs="Times New Roman"/>
      <w:szCs w:val="24"/>
      <w:lang w:val="en-GB"/>
    </w:rPr>
  </w:style>
  <w:style w:type="paragraph" w:customStyle="1" w:styleId="26C473BB5B7B4CAE8B3563BF7B7D09831">
    <w:name w:val="26C473BB5B7B4CAE8B3563BF7B7D09831"/>
    <w:rsid w:val="00AA15E9"/>
    <w:pPr>
      <w:spacing w:after="120" w:line="276" w:lineRule="auto"/>
    </w:pPr>
    <w:rPr>
      <w:rFonts w:ascii="Calibri" w:eastAsia="Times New Roman" w:hAnsi="Calibri" w:cs="Times New Roman"/>
      <w:szCs w:val="24"/>
      <w:lang w:val="en-GB"/>
    </w:rPr>
  </w:style>
  <w:style w:type="paragraph" w:customStyle="1" w:styleId="5C9662E07BD046D980C10DCA8FD4E19A4">
    <w:name w:val="5C9662E07BD046D980C10DCA8FD4E19A4"/>
    <w:rsid w:val="00AA15E9"/>
    <w:pPr>
      <w:spacing w:after="120" w:line="276" w:lineRule="auto"/>
    </w:pPr>
    <w:rPr>
      <w:rFonts w:ascii="Calibri" w:eastAsia="Times New Roman" w:hAnsi="Calibri" w:cs="Times New Roman"/>
      <w:szCs w:val="24"/>
      <w:lang w:val="en-GB"/>
    </w:rPr>
  </w:style>
  <w:style w:type="paragraph" w:customStyle="1" w:styleId="A7B5549E23724FDA96E6C168B26C02DA1">
    <w:name w:val="A7B5549E23724FDA96E6C168B26C02DA1"/>
    <w:rsid w:val="00AA15E9"/>
    <w:pPr>
      <w:spacing w:after="120" w:line="276" w:lineRule="auto"/>
    </w:pPr>
    <w:rPr>
      <w:rFonts w:ascii="Calibri" w:eastAsia="Times New Roman" w:hAnsi="Calibri" w:cs="Times New Roman"/>
      <w:szCs w:val="24"/>
      <w:lang w:val="en-GB"/>
    </w:rPr>
  </w:style>
  <w:style w:type="paragraph" w:customStyle="1" w:styleId="4EA1E3A48DD9413EB0A14AD17508F8C94">
    <w:name w:val="4EA1E3A48DD9413EB0A14AD17508F8C94"/>
    <w:rsid w:val="00AA15E9"/>
    <w:pPr>
      <w:spacing w:after="120" w:line="276" w:lineRule="auto"/>
    </w:pPr>
    <w:rPr>
      <w:rFonts w:ascii="Calibri" w:eastAsia="Times New Roman" w:hAnsi="Calibri" w:cs="Times New Roman"/>
      <w:szCs w:val="24"/>
      <w:lang w:val="en-GB"/>
    </w:rPr>
  </w:style>
  <w:style w:type="paragraph" w:customStyle="1" w:styleId="6E7267E7B38A46288108F0FDFBA9CA78">
    <w:name w:val="6E7267E7B38A46288108F0FDFBA9CA78"/>
    <w:rsid w:val="009041FA"/>
    <w:rPr>
      <w:lang w:val="en-IE" w:eastAsia="en-IE"/>
    </w:rPr>
  </w:style>
  <w:style w:type="paragraph" w:customStyle="1" w:styleId="05151C30A79E4D1499F1BD6B30DF5B05">
    <w:name w:val="05151C30A79E4D1499F1BD6B30DF5B05"/>
    <w:rsid w:val="009041FA"/>
    <w:rPr>
      <w:lang w:val="en-IE" w:eastAsia="en-IE"/>
    </w:rPr>
  </w:style>
  <w:style w:type="paragraph" w:customStyle="1" w:styleId="52D584516FD24D2DAD20498AB394BD94">
    <w:name w:val="52D584516FD24D2DAD20498AB394BD94"/>
    <w:rsid w:val="009041FA"/>
    <w:rPr>
      <w:lang w:val="en-IE" w:eastAsia="en-IE"/>
    </w:rPr>
  </w:style>
  <w:style w:type="paragraph" w:customStyle="1" w:styleId="D5D784056CEE4EBBA7848757590E779C">
    <w:name w:val="D5D784056CEE4EBBA7848757590E779C"/>
    <w:rsid w:val="009041FA"/>
    <w:rPr>
      <w:lang w:val="en-IE" w:eastAsia="en-IE"/>
    </w:rPr>
  </w:style>
  <w:style w:type="paragraph" w:customStyle="1" w:styleId="14C59CB05DCB43E895C3A0280AD1F76A">
    <w:name w:val="14C59CB05DCB43E895C3A0280AD1F76A"/>
    <w:rsid w:val="0085602E"/>
    <w:rPr>
      <w:lang w:val="en-IE" w:eastAsia="en-IE"/>
    </w:rPr>
  </w:style>
  <w:style w:type="paragraph" w:customStyle="1" w:styleId="600E05FC36764FD594EE26394993B5C8">
    <w:name w:val="600E05FC36764FD594EE26394993B5C8"/>
    <w:rsid w:val="00E74482"/>
    <w:rPr>
      <w:lang w:val="en-IE" w:eastAsia="en-IE"/>
    </w:rPr>
  </w:style>
  <w:style w:type="paragraph" w:customStyle="1" w:styleId="9A6F2485719743F8AA974D754B223CFB">
    <w:name w:val="9A6F2485719743F8AA974D754B223CFB"/>
    <w:rsid w:val="00E74482"/>
    <w:rPr>
      <w:lang w:val="en-IE" w:eastAsia="en-IE"/>
    </w:rPr>
  </w:style>
  <w:style w:type="paragraph" w:customStyle="1" w:styleId="BDC0A0D4EFF74AECB960F338E13470F1">
    <w:name w:val="BDC0A0D4EFF74AECB960F338E13470F1"/>
    <w:rsid w:val="00E84A40"/>
    <w:rPr>
      <w:lang w:val="en-IE" w:eastAsia="en-IE"/>
    </w:rPr>
  </w:style>
  <w:style w:type="paragraph" w:customStyle="1" w:styleId="7F797AAD6F8043A797CF950FF6AD7E87">
    <w:name w:val="7F797AAD6F8043A797CF950FF6AD7E87"/>
    <w:rsid w:val="00E84A40"/>
    <w:rPr>
      <w:lang w:val="en-IE" w:eastAsia="en-IE"/>
    </w:rPr>
  </w:style>
  <w:style w:type="paragraph" w:customStyle="1" w:styleId="74EEE551E29B41A2826CD35EFAF9652F">
    <w:name w:val="74EEE551E29B41A2826CD35EFAF9652F"/>
    <w:rsid w:val="004368B4"/>
    <w:rPr>
      <w:lang w:val="en-IE" w:eastAsia="en-IE"/>
    </w:rPr>
  </w:style>
  <w:style w:type="paragraph" w:customStyle="1" w:styleId="1F7AF9D59AD84958AA32F6681998FA68">
    <w:name w:val="1F7AF9D59AD84958AA32F6681998FA68"/>
    <w:rsid w:val="004368B4"/>
    <w:rPr>
      <w:lang w:val="en-IE" w:eastAsia="en-IE"/>
    </w:rPr>
  </w:style>
  <w:style w:type="paragraph" w:customStyle="1" w:styleId="83E9F822D9B04052A25E9DAD15BE50E8">
    <w:name w:val="83E9F822D9B04052A25E9DAD15BE50E8"/>
    <w:rsid w:val="00342601"/>
    <w:rPr>
      <w:lang w:val="en-IE" w:eastAsia="en-IE"/>
    </w:rPr>
  </w:style>
  <w:style w:type="paragraph" w:customStyle="1" w:styleId="9FA0F2366C0E4E358004E90B0C88D159">
    <w:name w:val="9FA0F2366C0E4E358004E90B0C88D159"/>
    <w:rsid w:val="00007BFF"/>
    <w:rPr>
      <w:lang w:val="en-IE" w:eastAsia="en-IE"/>
    </w:rPr>
  </w:style>
  <w:style w:type="paragraph" w:customStyle="1" w:styleId="9159A25A66F743BB8693B50BEFB61ED9">
    <w:name w:val="9159A25A66F743BB8693B50BEFB61ED9"/>
    <w:rsid w:val="006B1429"/>
    <w:rPr>
      <w:lang w:val="en-IE" w:eastAsia="en-IE"/>
    </w:rPr>
  </w:style>
  <w:style w:type="paragraph" w:customStyle="1" w:styleId="5FF09FD362ED4CE991A3906635EDB7E9">
    <w:name w:val="5FF09FD362ED4CE991A3906635EDB7E9"/>
    <w:rsid w:val="00E8465B"/>
    <w:rPr>
      <w:lang w:val="en-IE" w:eastAsia="en-IE"/>
    </w:rPr>
  </w:style>
  <w:style w:type="paragraph" w:customStyle="1" w:styleId="83B850C851934A11A733F9AAC6DD2939">
    <w:name w:val="83B850C851934A11A733F9AAC6DD2939"/>
    <w:rsid w:val="00E8465B"/>
    <w:rPr>
      <w:lang w:val="en-IE" w:eastAsia="en-IE"/>
    </w:rPr>
  </w:style>
  <w:style w:type="paragraph" w:customStyle="1" w:styleId="E99EEB4CC20343D5A185CF8D54599456">
    <w:name w:val="E99EEB4CC20343D5A185CF8D54599456"/>
    <w:rsid w:val="00C43F9A"/>
    <w:rPr>
      <w:lang w:val="en-IE" w:eastAsia="en-I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
  <Abstract>The National College of Art &amp; Design</Abstract>
  <CompanyAddress/>
  <CompanyPhone/>
  <CompanyFax>NCAD Website Design, Website Development, Hosting, Support and Maintenance.</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eDocument" ma:contentTypeID="0x0101000BC94875665D404BB1351B53C41FD2C000190BD043CED6CB44BAD6A03EC802B475" ma:contentTypeVersion="21" ma:contentTypeDescription="Create a new document for eDocs" ma:contentTypeScope="" ma:versionID="f0cc85506513ce39749722cb0bb7144f">
  <xsd:schema xmlns:xsd="http://www.w3.org/2001/XMLSchema" xmlns:xs="http://www.w3.org/2001/XMLSchema" xmlns:p="http://schemas.microsoft.com/office/2006/metadata/properties" xmlns:ns1="http://schemas.microsoft.com/sharepoint/v3" xmlns:ns2="59311adf-83d4-46fd-80dc-206f27418ed8" xmlns:ns3="54fd18f1-75ae-4964-87e4-663421a4bb30" xmlns:ns4="http://schemas.microsoft.com/sharepoint/v4" targetNamespace="http://schemas.microsoft.com/office/2006/metadata/properties" ma:root="true" ma:fieldsID="1f8add7cdf686748fef2908da1737233" ns1:_="" ns2:_="" ns3:_="" ns4:_="">
    <xsd:import namespace="http://schemas.microsoft.com/sharepoint/v3"/>
    <xsd:import namespace="59311adf-83d4-46fd-80dc-206f27418ed8"/>
    <xsd:import namespace="54fd18f1-75ae-4964-87e4-663421a4bb30"/>
    <xsd:import namespace="http://schemas.microsoft.com/sharepoint/v4"/>
    <xsd:element name="properties">
      <xsd:complexType>
        <xsd:sequence>
          <xsd:element name="documentManagement">
            <xsd:complexType>
              <xsd:all>
                <xsd:element ref="ns2:eDocs_DocumentTopicsTaxHTField0" minOccurs="0"/>
                <xsd:element ref="ns1:_vti_ItemDeclaredRecord" minOccurs="0"/>
                <xsd:element ref="ns1:_dlc_Exempt" minOccurs="0"/>
                <xsd:element ref="ns1:_dlc_ExpireDateSaved" minOccurs="0"/>
                <xsd:element ref="ns1:_dlc_ExpireDate" minOccurs="0"/>
                <xsd:element ref="ns3:TaxCatchAll" minOccurs="0"/>
                <xsd:element ref="ns2:eDocs_YearTaxHTField0" minOccurs="0"/>
                <xsd:element ref="ns1:eDocs_FileStatus"/>
                <xsd:element ref="ns2:eDocs_FileTopicsTaxHTField0" minOccurs="0"/>
                <xsd:element ref="ns1:eDocs_FileName" minOccurs="0"/>
                <xsd:element ref="ns2:eDocs_SeriesSubSeriesTaxHTField0" minOccurs="0"/>
                <xsd:element ref="ns4:IconOverlay" minOccurs="0"/>
                <xsd:element ref="ns1:_vti_ItemHoldRecordStatus" minOccurs="0"/>
                <xsd:element ref="ns2:eDocs_SecurityClassificationTaxHTField0" minOccurs="0"/>
                <xsd:element ref="ns1:OCRLastProcess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dlc_Exempt" ma:index="11" nillable="true" ma:displayName="Exempt from Policy" ma:hidden="true" ma:internalName="_dlc_Exempt" ma:readOnly="true">
      <xsd:simpleType>
        <xsd:restriction base="dms:Unknown"/>
      </xsd:simpleType>
    </xsd:element>
    <xsd:element name="_dlc_ExpireDateSaved" ma:index="12" nillable="true" ma:displayName="Original Expiration Date" ma:hidden="true" ma:internalName="_dlc_ExpireDateSaved" ma:readOnly="true">
      <xsd:simpleType>
        <xsd:restriction base="dms:DateTime"/>
      </xsd:simpleType>
    </xsd:element>
    <xsd:element name="_dlc_ExpireDate" ma:index="13" nillable="true" ma:displayName="Expiration Date" ma:description="" ma:hidden="true" ma:indexed="true" ma:internalName="_dlc_ExpireDate" ma:readOnly="true">
      <xsd:simpleType>
        <xsd:restriction base="dms:DateTime"/>
      </xsd:simpleType>
    </xsd:element>
    <xsd:element name="eDocs_FileStatus" ma:index="17" ma:displayName="Status" ma:default="Live" ma:description="Current Status of the File. This is set to Live, Archived or sent to National Archives" ma:format="Dropdown" ma:indexed="true" ma:internalName="eDocs_FileStatus">
      <xsd:simpleType>
        <xsd:restriction base="dms:Choice">
          <xsd:enumeration value="Live"/>
          <xsd:enumeration value="Archived"/>
          <xsd:enumeration value="Cancelled"/>
          <xsd:enumeration value="Sent to National Archives"/>
        </xsd:restriction>
      </xsd:simpleType>
    </xsd:element>
    <xsd:element name="eDocs_FileName" ma:index="20" nillable="true" ma:displayName="File Name" ma:default="0" ma:description="File Number" ma:indexed="true" ma:internalName="eDocs_FileName">
      <xsd:simpleType>
        <xsd:restriction base="dms:Text">
          <xsd:maxLength value="20"/>
        </xsd:restriction>
      </xsd:simpleType>
    </xsd:element>
    <xsd:element name="_vti_ItemHoldRecordStatus" ma:index="24" nillable="true" ma:displayName="Hold and Record Status" ma:decimals="0" ma:description="" ma:hidden="true" ma:indexed="true" ma:internalName="_vti_ItemHoldRecordStatus" ma:readOnly="true">
      <xsd:simpleType>
        <xsd:restriction base="dms:Unknown"/>
      </xsd:simpleType>
    </xsd:element>
    <xsd:element name="OCRLastProcessed" ma:index="27" nillable="true" ma:displayName="OCR Last Processed" ma:format="DateTime" ma:hidden="true" ma:internalName="OCRLastProcess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9311adf-83d4-46fd-80dc-206f27418ed8" elementFormDefault="qualified">
    <xsd:import namespace="http://schemas.microsoft.com/office/2006/documentManagement/types"/>
    <xsd:import namespace="http://schemas.microsoft.com/office/infopath/2007/PartnerControls"/>
    <xsd:element name="eDocs_DocumentTopicsTaxHTField0" ma:index="9" nillable="true" ma:taxonomy="true" ma:internalName="eDocs_DocumentTopicsTaxHTField0" ma:taxonomyFieldName="eDocs_DocumentTopics" ma:displayName="Document Topics" ma:default="" ma:fieldId="{fbaa881f-c4ae-443f-9fda-fbdd527793df}" ma:taxonomyMulti="true" ma:sspId="7b6e00a8-1446-4ef2-b92a-96b4772b9755" ma:termSetId="3892bbe0-d052-4b67-82b4-70c7294c09f1" ma:anchorId="00000000-0000-0000-0000-000000000000" ma:open="false" ma:isKeyword="false">
      <xsd:complexType>
        <xsd:sequence>
          <xsd:element ref="pc:Terms" minOccurs="0" maxOccurs="1"/>
        </xsd:sequence>
      </xsd:complexType>
    </xsd:element>
    <xsd:element name="eDocs_YearTaxHTField0" ma:index="15" nillable="true" ma:taxonomy="true" ma:internalName="eDocs_YearTaxHTField0" ma:taxonomyFieldName="eDocs_Year" ma:displayName="Year" ma:indexed="true" ma:fieldId="{7b1b8a72-8553-41e1-8dd7-5ce464e281f2}" ma:sspId="7b6e00a8-1446-4ef2-b92a-96b4772b9755" ma:termSetId="6b2a013c-fe8b-4805-9242-a33f2487bec9" ma:anchorId="00000000-0000-0000-0000-000000000000" ma:open="false" ma:isKeyword="false">
      <xsd:complexType>
        <xsd:sequence>
          <xsd:element ref="pc:Terms" minOccurs="0" maxOccurs="1"/>
        </xsd:sequence>
      </xsd:complexType>
    </xsd:element>
    <xsd:element name="eDocs_FileTopicsTaxHTField0" ma:index="18" nillable="true" ma:taxonomy="true" ma:internalName="eDocs_FileTopicsTaxHTField0" ma:taxonomyFieldName="eDocs_FileTopics" ma:displayName="File Topics" ma:default="" ma:fieldId="{602c691f-3efa-402d-ab5c-baa8c240a9e7}" ma:taxonomyMulti="true" ma:sspId="7b6e00a8-1446-4ef2-b92a-96b4772b9755" ma:termSetId="3892bbe0-d052-4b67-82b4-70c7294c09f1" ma:anchorId="00000000-0000-0000-0000-000000000000" ma:open="false" ma:isKeyword="false">
      <xsd:complexType>
        <xsd:sequence>
          <xsd:element ref="pc:Terms" minOccurs="0" maxOccurs="1"/>
        </xsd:sequence>
      </xsd:complexType>
    </xsd:element>
    <xsd:element name="eDocs_SeriesSubSeriesTaxHTField0" ma:index="21" nillable="true" ma:taxonomy="true" ma:internalName="eDocs_SeriesSubSeriesTaxHTField0" ma:taxonomyFieldName="eDocs_SeriesSubSeries" ma:displayName="Sub Series" ma:fieldId="{11f8bb48-43d6-459a-8b80-9123185593c7}" ma:sspId="7b6e00a8-1446-4ef2-b92a-96b4772b9755" ma:termSetId="584d92f5-f104-4db4-9eaa-0d5facccda66" ma:anchorId="00000000-0000-0000-0000-000000000000" ma:open="false" ma:isKeyword="false">
      <xsd:complexType>
        <xsd:sequence>
          <xsd:element ref="pc:Terms" minOccurs="0" maxOccurs="1"/>
        </xsd:sequence>
      </xsd:complexType>
    </xsd:element>
    <xsd:element name="eDocs_SecurityClassificationTaxHTField0" ma:index="26" nillable="true" ma:taxonomy="true" ma:internalName="eDocs_SecurityClassificationTaxHTField0" ma:taxonomyFieldName="eDocs_SecurityClassification" ma:displayName="Security Classification" ma:default="16;#Unclassified|f33d2cd0-30e5-4f10-8d2a-4027eb6837f4" ma:fieldId="{6bbd3faf-a5ab-4e5e-b8a6-a5e099cef439}" ma:sspId="7b6e00a8-1446-4ef2-b92a-96b4772b9755" ma:termSetId="597e04dd-c0ba-4dc5-b0c3-577ee999919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4fd18f1-75ae-4964-87e4-663421a4bb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4517776-4ee6-4e3f-9639-e28616b142cf}" ma:internalName="TaxCatchAll" ma:showField="CatchAllData" ma:web="54fd18f1-75ae-4964-87e4-663421a4bb3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Docs_FileStatus xmlns="http://schemas.microsoft.com/sharepoint/v3">Live</eDocs_FileStatus>
    <IconOverlay xmlns="http://schemas.microsoft.com/sharepoint/v4" xsi:nil="true"/>
    <eDocs_FileName xmlns="http://schemas.microsoft.com/sharepoint/v3">OGPPO002-048-2016</eDocs_FileName>
    <_dlc_ExpireDateSaved xmlns="http://schemas.microsoft.com/sharepoint/v3" xsi:nil="true"/>
    <_dlc_ExpireDate xmlns="http://schemas.microsoft.com/sharepoint/v3" xsi:nil="true"/>
    <TaxCatchAll xmlns="54fd18f1-75ae-4964-87e4-663421a4bb30">
      <Value>16</Value>
      <Value>2</Value>
      <Value>1</Value>
    </TaxCatchAll>
    <eDocs_FileTopicsTaxHTField0 xmlns="59311adf-83d4-46fd-80dc-206f27418ed8">
      <Terms xmlns="http://schemas.microsoft.com/office/infopath/2007/PartnerControls"/>
    </eDocs_FileTopicsTaxHTField0>
    <eDocs_SeriesSubSeriesTaxHTField0 xmlns="59311adf-83d4-46fd-80dc-206f27418ed8">
      <Terms xmlns="http://schemas.microsoft.com/office/infopath/2007/PartnerControls">
        <TermInfo xmlns="http://schemas.microsoft.com/office/infopath/2007/PartnerControls">
          <TermName xmlns="http://schemas.microsoft.com/office/infopath/2007/PartnerControls">002</TermName>
          <TermId xmlns="http://schemas.microsoft.com/office/infopath/2007/PartnerControls">230b5c71-8bf6-4beb-a83d-cddb41cc2b0c</TermId>
        </TermInfo>
      </Terms>
    </eDocs_SeriesSubSeriesTaxHTField0>
    <eDocs_YearTaxHTField0 xmlns="59311adf-83d4-46fd-80dc-206f27418ed8">
      <Terms xmlns="http://schemas.microsoft.com/office/infopath/2007/PartnerControls">
        <TermInfo xmlns="http://schemas.microsoft.com/office/infopath/2007/PartnerControls">
          <TermName xmlns="http://schemas.microsoft.com/office/infopath/2007/PartnerControls">2016</TermName>
          <TermId xmlns="http://schemas.microsoft.com/office/infopath/2007/PartnerControls">290abb38-182b-47f5-ab57-7f33b46e6252</TermId>
        </TermInfo>
      </Terms>
    </eDocs_YearTaxHTField0>
    <eDocs_DocumentTopicsTaxHTField0 xmlns="59311adf-83d4-46fd-80dc-206f27418ed8">
      <Terms xmlns="http://schemas.microsoft.com/office/infopath/2007/PartnerControls"/>
    </eDocs_DocumentTopicsTaxHTField0>
    <eDocs_SecurityClassificationTaxHTField0 xmlns="59311adf-83d4-46fd-80dc-206f27418ed8">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f33d2cd0-30e5-4f10-8d2a-4027eb6837f4</TermId>
        </TermInfo>
      </Terms>
    </eDocs_SecurityClassificationTaxHTField0>
    <OCRLastProcessed xmlns="http://schemas.microsoft.com/sharepoint/v3" xsi:nil="true"/>
  </documentManagement>
</p:properties>
</file>

<file path=customXml/item5.xml><?xml version="1.0" encoding="utf-8"?>
<?mso-contentType ?>
<p:Policy xmlns:p="office.server.policy" id="" local="true">
  <p:Name>eDocument</p:Name>
  <p:Description/>
  <p:Statement/>
  <p:PolicyItems/>
</p:Policy>
</file>

<file path=customXml/item6.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Version=15.0.0.0, Culture=neutral, PublicKeyToken=71e9bce111e9429c</Assembly>
    <Class>Microsoft.Office.RecordsManagement.Internal.UpdateExpireDate</Class>
    <Data/>
    <Filter/>
  </Receiver>
</spe:Receiver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F45543-8F3B-4D1F-AC87-4D930C04C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9311adf-83d4-46fd-80dc-206f27418ed8"/>
    <ds:schemaRef ds:uri="54fd18f1-75ae-4964-87e4-663421a4bb3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00EEAA-E208-47F1-B94E-D359E440248E}">
  <ds:schemaRefs>
    <ds:schemaRef ds:uri="http://schemas.microsoft.com/sharepoint/v3/contenttype/forms"/>
  </ds:schemaRefs>
</ds:datastoreItem>
</file>

<file path=customXml/itemProps4.xml><?xml version="1.0" encoding="utf-8"?>
<ds:datastoreItem xmlns:ds="http://schemas.openxmlformats.org/officeDocument/2006/customXml" ds:itemID="{150FF90B-086E-4878-B208-0FADAFB2ACCF}">
  <ds:schemaRefs>
    <ds:schemaRef ds:uri="http://purl.org/dc/elements/1.1/"/>
    <ds:schemaRef ds:uri="http://schemas.microsoft.com/office/2006/documentManagement/types"/>
    <ds:schemaRef ds:uri="59311adf-83d4-46fd-80dc-206f27418ed8"/>
    <ds:schemaRef ds:uri="http://schemas.openxmlformats.org/package/2006/metadata/core-properties"/>
    <ds:schemaRef ds:uri="http://schemas.microsoft.com/sharepoint/v3"/>
    <ds:schemaRef ds:uri="http://purl.org/dc/terms/"/>
    <ds:schemaRef ds:uri="http://schemas.microsoft.com/office/infopath/2007/PartnerControls"/>
    <ds:schemaRef ds:uri="http://schemas.microsoft.com/sharepoint/v4"/>
    <ds:schemaRef ds:uri="54fd18f1-75ae-4964-87e4-663421a4bb30"/>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F2CB06F0-518B-45DE-9FDD-EEA9E7C2E416}">
  <ds:schemaRefs>
    <ds:schemaRef ds:uri="office.server.policy"/>
  </ds:schemaRefs>
</ds:datastoreItem>
</file>

<file path=customXml/itemProps6.xml><?xml version="1.0" encoding="utf-8"?>
<ds:datastoreItem xmlns:ds="http://schemas.openxmlformats.org/officeDocument/2006/customXml" ds:itemID="{6005AF2E-6F7F-4143-98EE-A434FD6C9701}">
  <ds:schemaRefs>
    <ds:schemaRef ds:uri="http://schemas.microsoft.com/sharepoint/events"/>
  </ds:schemaRefs>
</ds:datastoreItem>
</file>

<file path=customXml/itemProps7.xml><?xml version="1.0" encoding="utf-8"?>
<ds:datastoreItem xmlns:ds="http://schemas.openxmlformats.org/officeDocument/2006/customXml" ds:itemID="{7CBD2263-9CAE-46DE-8214-BB13A3826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83</Pages>
  <Words>26283</Words>
  <Characters>149817</Characters>
  <Application>Microsoft Office Word</Application>
  <DocSecurity>0</DocSecurity>
  <Lines>1248</Lines>
  <Paragraphs>351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Kavanagh, Jenny</cp:lastModifiedBy>
  <cp:revision>9</cp:revision>
  <dcterms:created xsi:type="dcterms:W3CDTF">2025-09-11T15:06:00Z</dcterms:created>
  <dcterms:modified xsi:type="dcterms:W3CDTF">2025-09-15T16:16:00Z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0x0101000BC94875665D404BB1351B53C41FD2C000190BD043CED6CB44BAD6A03EC802B475</vt:lpwstr>
  </property>
  <property fmtid="{D5CDD505-2E9C-101B-9397-08002B2CF9AE}" pid="3" name="eDocs_FileTopics">
    <vt:lpwstr/>
  </property>
  <property fmtid="{D5CDD505-2E9C-101B-9397-08002B2CF9AE}" pid="4" name="eDocs_DocumentTopics">
    <vt:lpwstr/>
  </property>
  <property fmtid="{D5CDD505-2E9C-101B-9397-08002B2CF9AE}" pid="5" name="eDocs_Year">
    <vt:lpwstr>1;#2016|290abb38-182b-47f5-ab57-7f33b46e6252</vt:lpwstr>
  </property>
  <property fmtid="{D5CDD505-2E9C-101B-9397-08002B2CF9AE}" pid="6" name="eDocs_SeriesSubSeries">
    <vt:lpwstr>2;#002|230b5c71-8bf6-4beb-a83d-cddb41cc2b0c</vt:lpwstr>
  </property>
  <property fmtid="{D5CDD505-2E9C-101B-9397-08002B2CF9AE}" pid="7" name="_dlc_policyId">
    <vt:lpwstr/>
  </property>
  <property fmtid="{D5CDD505-2E9C-101B-9397-08002B2CF9AE}" pid="8" name="ItemRetentionFormula">
    <vt:lpwstr/>
  </property>
  <property fmtid="{D5CDD505-2E9C-101B-9397-08002B2CF9AE}" pid="9" name="_docset_NoMedatataSyncRequired">
    <vt:lpwstr>False</vt:lpwstr>
  </property>
  <property fmtid="{D5CDD505-2E9C-101B-9397-08002B2CF9AE}" pid="10" name="_dlc_LastRun">
    <vt:lpwstr>11/30/2019 23:00:37</vt:lpwstr>
  </property>
  <property fmtid="{D5CDD505-2E9C-101B-9397-08002B2CF9AE}" pid="11" name="eDocs_SecurityClassification">
    <vt:lpwstr>16;#Unclassified|f33d2cd0-30e5-4f10-8d2a-4027eb6837f4</vt:lpwstr>
  </property>
  <property fmtid="{D5CDD505-2E9C-101B-9397-08002B2CF9AE}" pid="12" name="eDocs_SecurityLevel">
    <vt:lpwstr>Unclassified</vt:lpwstr>
  </property>
</Properties>
</file>